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7C" w:rsidRDefault="00B2467C">
      <w:pPr>
        <w:jc w:val="center"/>
        <w:rPr>
          <w:b/>
          <w:bCs/>
          <w:kern w:val="1"/>
          <w:sz w:val="26"/>
          <w:szCs w:val="26"/>
        </w:rPr>
      </w:pPr>
      <w:r>
        <w:rPr>
          <w:b/>
          <w:bCs/>
          <w:kern w:val="1"/>
          <w:sz w:val="26"/>
          <w:szCs w:val="26"/>
        </w:rPr>
        <w:t xml:space="preserve">                                                    </w:t>
      </w:r>
    </w:p>
    <w:p w:rsidR="00B2467C" w:rsidRDefault="00B2467C">
      <w:pPr>
        <w:rPr>
          <w:b/>
          <w:bCs/>
          <w:kern w:val="1"/>
          <w:sz w:val="26"/>
          <w:szCs w:val="26"/>
        </w:rPr>
      </w:pPr>
      <w:r>
        <w:rPr>
          <w:b/>
          <w:bCs/>
          <w:kern w:val="1"/>
          <w:sz w:val="26"/>
          <w:szCs w:val="26"/>
        </w:rPr>
        <w:t xml:space="preserve">                                                                      </w:t>
      </w:r>
    </w:p>
    <w:p w:rsidR="00B2467C" w:rsidRDefault="00B2467C">
      <w:pPr>
        <w:ind w:right="30"/>
        <w:jc w:val="center"/>
        <w:rPr>
          <w:rFonts w:ascii="Arial" w:eastAsia="Arial" w:hAnsi="Arial" w:cs="Arial"/>
          <w:b/>
          <w:bCs/>
          <w:smallCaps/>
          <w:kern w:val="1"/>
          <w:sz w:val="22"/>
          <w:szCs w:val="22"/>
        </w:rPr>
      </w:pPr>
      <w:r>
        <w:rPr>
          <w:rFonts w:ascii="Arial" w:eastAsia="Arial" w:hAnsi="Arial" w:cs="Arial"/>
          <w:b/>
          <w:bCs/>
          <w:smallCaps/>
          <w:kern w:val="1"/>
          <w:sz w:val="22"/>
          <w:szCs w:val="22"/>
        </w:rPr>
        <w:t>Ministério do Meio Ambiente</w:t>
      </w:r>
    </w:p>
    <w:p w:rsidR="00B2467C" w:rsidRDefault="00B2467C">
      <w:pPr>
        <w:keepNext/>
        <w:spacing w:after="120" w:line="240" w:lineRule="exact"/>
        <w:jc w:val="center"/>
        <w:rPr>
          <w:rFonts w:ascii="Arial" w:eastAsia="Arial" w:hAnsi="Arial" w:cs="Arial"/>
          <w:b/>
          <w:bCs/>
          <w:smallCaps/>
          <w:color w:val="000000"/>
          <w:kern w:val="1"/>
          <w:sz w:val="22"/>
          <w:szCs w:val="22"/>
        </w:rPr>
      </w:pPr>
      <w:r>
        <w:rPr>
          <w:rFonts w:ascii="Arial" w:eastAsia="Arial" w:hAnsi="Arial" w:cs="Arial"/>
          <w:b/>
          <w:bCs/>
          <w:smallCaps/>
          <w:color w:val="000000"/>
          <w:kern w:val="1"/>
          <w:sz w:val="22"/>
          <w:szCs w:val="22"/>
        </w:rPr>
        <w:t>Conselho Nacional de Recursos Hídricos</w:t>
      </w:r>
    </w:p>
    <w:p w:rsidR="00D65C8A" w:rsidRPr="00AF189D" w:rsidRDefault="00D65C8A" w:rsidP="00D65C8A">
      <w:pPr>
        <w:spacing w:after="120" w:line="240" w:lineRule="exact"/>
        <w:jc w:val="center"/>
        <w:rPr>
          <w:b/>
          <w:color w:val="FF0000"/>
          <w:kern w:val="1"/>
          <w:sz w:val="28"/>
          <w:szCs w:val="28"/>
        </w:rPr>
      </w:pPr>
      <w:r w:rsidRPr="00AF189D">
        <w:rPr>
          <w:b/>
          <w:color w:val="FF0000"/>
          <w:kern w:val="1"/>
          <w:sz w:val="28"/>
          <w:szCs w:val="28"/>
          <w:highlight w:val="yellow"/>
        </w:rPr>
        <w:t>MINUTA</w:t>
      </w:r>
    </w:p>
    <w:p w:rsidR="00B2467C" w:rsidRDefault="00B2467C">
      <w:pPr>
        <w:spacing w:after="120" w:line="240" w:lineRule="exact"/>
        <w:jc w:val="center"/>
        <w:rPr>
          <w:color w:val="000000"/>
          <w:kern w:val="1"/>
          <w:sz w:val="20"/>
          <w:szCs w:val="20"/>
        </w:rPr>
      </w:pPr>
    </w:p>
    <w:p w:rsidR="00B2467C" w:rsidRDefault="00B2467C">
      <w:pPr>
        <w:spacing w:after="120" w:line="240" w:lineRule="exact"/>
        <w:jc w:val="center"/>
        <w:rPr>
          <w:color w:val="000000"/>
          <w:kern w:val="1"/>
          <w:sz w:val="20"/>
          <w:szCs w:val="20"/>
        </w:rPr>
      </w:pPr>
    </w:p>
    <w:p w:rsidR="00B2467C" w:rsidRDefault="00B2467C">
      <w:pPr>
        <w:spacing w:after="120" w:line="240" w:lineRule="exact"/>
        <w:jc w:val="center"/>
        <w:rPr>
          <w:b/>
          <w:bCs/>
          <w:color w:val="000000"/>
          <w:kern w:val="1"/>
          <w:lang w:val="pt-PT"/>
        </w:rPr>
      </w:pPr>
      <w:r>
        <w:rPr>
          <w:b/>
          <w:bCs/>
          <w:color w:val="000000"/>
          <w:kern w:val="1"/>
          <w:lang w:val="pt-PT"/>
        </w:rPr>
        <w:t xml:space="preserve">PROPOSTA DE </w:t>
      </w:r>
      <w:r w:rsidR="00D17205">
        <w:rPr>
          <w:b/>
          <w:bCs/>
          <w:color w:val="000000"/>
          <w:kern w:val="1"/>
          <w:lang w:val="pt-PT"/>
        </w:rPr>
        <w:t xml:space="preserve">MOÇÃO </w:t>
      </w:r>
      <w:r>
        <w:rPr>
          <w:b/>
          <w:bCs/>
          <w:color w:val="000000"/>
          <w:kern w:val="1"/>
          <w:lang w:val="pt-PT"/>
        </w:rPr>
        <w:t xml:space="preserve"> N</w:t>
      </w:r>
      <w:r>
        <w:rPr>
          <w:b/>
          <w:bCs/>
          <w:color w:val="000000"/>
          <w:kern w:val="1"/>
          <w:position w:val="10"/>
          <w:sz w:val="14"/>
          <w:u w:val="single"/>
          <w:lang w:val="pt-PT"/>
        </w:rPr>
        <w:t>o</w:t>
      </w:r>
      <w:r>
        <w:rPr>
          <w:b/>
          <w:bCs/>
          <w:color w:val="000000"/>
          <w:kern w:val="1"/>
          <w:lang w:val="pt-PT"/>
        </w:rPr>
        <w:t xml:space="preserve"> ____, DE _______ DE _________ DE 2010</w:t>
      </w:r>
    </w:p>
    <w:p w:rsidR="00B2467C" w:rsidRPr="00D17205" w:rsidRDefault="00B2467C">
      <w:pPr>
        <w:spacing w:after="120" w:line="240" w:lineRule="exact"/>
        <w:jc w:val="center"/>
        <w:rPr>
          <w:kern w:val="1"/>
          <w:lang w:val="pt-PT"/>
        </w:rPr>
      </w:pPr>
    </w:p>
    <w:p w:rsidR="00B2467C" w:rsidRDefault="00B2467C">
      <w:pPr>
        <w:spacing w:after="120" w:line="240" w:lineRule="exact"/>
        <w:ind w:left="4978"/>
        <w:jc w:val="both"/>
        <w:rPr>
          <w:i/>
          <w:iCs/>
          <w:kern w:val="1"/>
        </w:rPr>
      </w:pPr>
      <w:r>
        <w:rPr>
          <w:i/>
          <w:iCs/>
          <w:kern w:val="1"/>
        </w:rPr>
        <w:t xml:space="preserve"> </w:t>
      </w:r>
    </w:p>
    <w:p w:rsidR="00B2467C" w:rsidRDefault="00B2467C">
      <w:pPr>
        <w:spacing w:after="113" w:line="238" w:lineRule="exact"/>
        <w:ind w:firstLine="709"/>
        <w:jc w:val="both"/>
        <w:rPr>
          <w:kern w:val="1"/>
        </w:rPr>
      </w:pPr>
      <w:r>
        <w:rPr>
          <w:kern w:val="1"/>
        </w:rPr>
        <w:tab/>
        <w:t xml:space="preserve">O CONSELHO NACIONAL DE RECURSOS HÍDRICOS, no uso de suas atribuições, conferidas pela Lei nº 9.433, de </w:t>
      </w:r>
      <w:proofErr w:type="gramStart"/>
      <w:r>
        <w:rPr>
          <w:kern w:val="1"/>
        </w:rPr>
        <w:t>8</w:t>
      </w:r>
      <w:proofErr w:type="gramEnd"/>
      <w:r>
        <w:rPr>
          <w:kern w:val="1"/>
        </w:rPr>
        <w:t xml:space="preserve"> de janeiro de 1997, e pela Lei nº 9.984, de 17 de julho de 2000, pelo Decreto nº 4.613, de 11 de março de 2003 e por seu Regimento Interno, e:</w:t>
      </w:r>
    </w:p>
    <w:p w:rsidR="00B2467C" w:rsidRDefault="00B2467C">
      <w:pPr>
        <w:spacing w:after="113" w:line="238" w:lineRule="exact"/>
        <w:ind w:firstLine="709"/>
        <w:jc w:val="both"/>
        <w:rPr>
          <w:color w:val="000000"/>
          <w:kern w:val="1"/>
        </w:rPr>
      </w:pPr>
      <w:r>
        <w:rPr>
          <w:kern w:val="1"/>
        </w:rPr>
        <w:tab/>
      </w:r>
      <w:r>
        <w:rPr>
          <w:color w:val="000000"/>
          <w:kern w:val="1"/>
        </w:rPr>
        <w:t xml:space="preserve">Considerando a Década Brasileira da Água, instituída por Decreto de 22 de março de 2005, cujos objetivos são promover e intensificar a formulação e </w:t>
      </w:r>
      <w:proofErr w:type="gramStart"/>
      <w:r>
        <w:rPr>
          <w:color w:val="000000"/>
          <w:kern w:val="1"/>
        </w:rPr>
        <w:t>implementação</w:t>
      </w:r>
      <w:proofErr w:type="gramEnd"/>
      <w:r>
        <w:rPr>
          <w:color w:val="000000"/>
          <w:kern w:val="1"/>
        </w:rPr>
        <w:t xml:space="preserve"> de políticas, programas e projetos relativos ao gerenciamento e uso sustentável da água;</w:t>
      </w:r>
    </w:p>
    <w:p w:rsidR="00B2467C" w:rsidRDefault="00B2467C">
      <w:pPr>
        <w:spacing w:after="113" w:line="240" w:lineRule="exact"/>
        <w:ind w:firstLine="170"/>
        <w:jc w:val="both"/>
        <w:rPr>
          <w:color w:val="000000"/>
          <w:kern w:val="1"/>
        </w:rPr>
      </w:pPr>
      <w:r>
        <w:rPr>
          <w:color w:val="000000"/>
          <w:kern w:val="1"/>
        </w:rPr>
        <w:tab/>
      </w:r>
      <w:r>
        <w:rPr>
          <w:color w:val="000000"/>
          <w:kern w:val="1"/>
        </w:rPr>
        <w:tab/>
        <w:t xml:space="preserve">Considerando que compete ao Conselho Nacional de Recursos Hídricos </w:t>
      </w:r>
      <w:proofErr w:type="gramStart"/>
      <w:r>
        <w:rPr>
          <w:color w:val="000000"/>
          <w:kern w:val="1"/>
        </w:rPr>
        <w:t>deliberar</w:t>
      </w:r>
      <w:proofErr w:type="gramEnd"/>
      <w:r>
        <w:rPr>
          <w:color w:val="000000"/>
          <w:kern w:val="1"/>
        </w:rPr>
        <w:t xml:space="preserve"> sobre os projetos de aproveitamento de recursos hídricos cujas repercussões extrapolem o âmbito dos Estados em que serão implantados e estabelecer critérios gerais para a outorga de direitos de uso de recursos hídricos conforme o Art. 35, incisos III e X, Lei 9.433/97; </w:t>
      </w:r>
    </w:p>
    <w:p w:rsidR="00B2467C" w:rsidRDefault="00B2467C">
      <w:pPr>
        <w:spacing w:after="113" w:line="240" w:lineRule="exact"/>
        <w:ind w:firstLine="170"/>
        <w:jc w:val="both"/>
        <w:rPr>
          <w:color w:val="000000"/>
          <w:kern w:val="1"/>
        </w:rPr>
      </w:pPr>
      <w:r>
        <w:rPr>
          <w:color w:val="000000"/>
          <w:kern w:val="1"/>
        </w:rPr>
        <w:tab/>
      </w:r>
      <w:r>
        <w:rPr>
          <w:color w:val="000000"/>
          <w:kern w:val="1"/>
        </w:rPr>
        <w:tab/>
        <w:t xml:space="preserve">Considerando que proporcionar o uso múltiplo </w:t>
      </w:r>
      <w:proofErr w:type="gramStart"/>
      <w:r>
        <w:rPr>
          <w:color w:val="000000"/>
          <w:kern w:val="1"/>
        </w:rPr>
        <w:t>da águas</w:t>
      </w:r>
      <w:proofErr w:type="gramEnd"/>
      <w:r>
        <w:rPr>
          <w:color w:val="000000"/>
          <w:kern w:val="1"/>
        </w:rPr>
        <w:t xml:space="preserve"> é um fundamento da Política Nacional de Recursos Hídricos;</w:t>
      </w:r>
    </w:p>
    <w:p w:rsidR="00D17205" w:rsidRDefault="00D17205">
      <w:pPr>
        <w:spacing w:after="113" w:line="240" w:lineRule="exact"/>
        <w:ind w:firstLine="170"/>
        <w:jc w:val="both"/>
        <w:rPr>
          <w:color w:val="000000"/>
          <w:kern w:val="1"/>
        </w:rPr>
      </w:pPr>
      <w:r>
        <w:rPr>
          <w:color w:val="000000"/>
          <w:kern w:val="1"/>
        </w:rPr>
        <w:t xml:space="preserve">                     Considerando o disposto na proposta de </w:t>
      </w:r>
      <w:proofErr w:type="gramStart"/>
      <w:r>
        <w:rPr>
          <w:color w:val="000000"/>
          <w:kern w:val="1"/>
        </w:rPr>
        <w:t>resolução ...</w:t>
      </w:r>
      <w:proofErr w:type="gramEnd"/>
      <w:r>
        <w:rPr>
          <w:color w:val="000000"/>
          <w:kern w:val="1"/>
        </w:rPr>
        <w:t xml:space="preserve">aprovada na plenária de 12 de </w:t>
      </w:r>
      <w:proofErr w:type="spellStart"/>
      <w:r>
        <w:rPr>
          <w:color w:val="000000"/>
          <w:kern w:val="1"/>
        </w:rPr>
        <w:t>Dzembro</w:t>
      </w:r>
      <w:proofErr w:type="spellEnd"/>
      <w:r>
        <w:rPr>
          <w:color w:val="000000"/>
          <w:kern w:val="1"/>
        </w:rPr>
        <w:t xml:space="preserve"> de 2012 que altera a resolução 17 de ....</w:t>
      </w:r>
    </w:p>
    <w:p w:rsidR="00B2467C" w:rsidRDefault="00B2467C">
      <w:pPr>
        <w:spacing w:after="113" w:line="240" w:lineRule="exact"/>
        <w:ind w:firstLine="170"/>
        <w:jc w:val="both"/>
        <w:rPr>
          <w:color w:val="000000"/>
          <w:kern w:val="1"/>
        </w:rPr>
      </w:pPr>
      <w:r>
        <w:rPr>
          <w:color w:val="000000"/>
          <w:kern w:val="1"/>
        </w:rPr>
        <w:tab/>
      </w:r>
      <w:r>
        <w:rPr>
          <w:color w:val="000000"/>
          <w:kern w:val="1"/>
        </w:rPr>
        <w:tab/>
        <w:t xml:space="preserve">Considerando as recomendações do Workshop “Influências de usinas hidrelétricas no funcionamento </w:t>
      </w:r>
      <w:proofErr w:type="spellStart"/>
      <w:r>
        <w:rPr>
          <w:color w:val="000000"/>
          <w:kern w:val="1"/>
        </w:rPr>
        <w:t>hidro-ecológico</w:t>
      </w:r>
      <w:proofErr w:type="spellEnd"/>
      <w:r>
        <w:rPr>
          <w:color w:val="000000"/>
          <w:kern w:val="1"/>
        </w:rPr>
        <w:t xml:space="preserve"> do Pantanal, Brasil” realizado em Cuiabá em julho de 2008 e apresentadas na XXV Reunião Extraordinária do Conselho Nacional de Recursos Hídricos, em 14 de Abril de 2009;</w:t>
      </w:r>
    </w:p>
    <w:p w:rsidR="00440B1D" w:rsidRDefault="00440B1D" w:rsidP="00440B1D">
      <w:pPr>
        <w:spacing w:after="113" w:line="240" w:lineRule="exact"/>
        <w:ind w:firstLine="1418"/>
        <w:jc w:val="both"/>
        <w:rPr>
          <w:color w:val="000000"/>
          <w:kern w:val="1"/>
        </w:rPr>
      </w:pPr>
      <w:r w:rsidRPr="00440B1D">
        <w:rPr>
          <w:color w:val="000000"/>
          <w:kern w:val="1"/>
        </w:rPr>
        <w:t>Considerando que o Pantanal Mato-Grossense, reconhecidamente de grande relevância ecológica e socioeconômica</w:t>
      </w:r>
      <w:r>
        <w:rPr>
          <w:color w:val="000000"/>
          <w:kern w:val="1"/>
        </w:rPr>
        <w:t>,</w:t>
      </w:r>
      <w:r w:rsidRPr="00440B1D">
        <w:rPr>
          <w:color w:val="000000"/>
          <w:kern w:val="1"/>
        </w:rPr>
        <w:t xml:space="preserve"> é considerado Patrimônio Nacional (Art. 225, Cap. VI) pela Constituição Federal de 1988;</w:t>
      </w:r>
    </w:p>
    <w:p w:rsidR="00B2467C" w:rsidRPr="00B2467C" w:rsidRDefault="00B2467C" w:rsidP="00440B1D">
      <w:pPr>
        <w:numPr>
          <w:ins w:id="0" w:author="." w:date="2011-03-04T12:34:00Z"/>
        </w:numPr>
        <w:spacing w:after="113" w:line="240" w:lineRule="exact"/>
        <w:ind w:firstLine="1418"/>
        <w:jc w:val="both"/>
        <w:rPr>
          <w:color w:val="000000"/>
          <w:kern w:val="1"/>
        </w:rPr>
      </w:pPr>
      <w:r w:rsidRPr="00B2467C">
        <w:rPr>
          <w:color w:val="000000"/>
          <w:kern w:val="1"/>
        </w:rPr>
        <w:t xml:space="preserve">Considerando os compromissos assumidos pelo Brasil junto à Convenção de Zonas Úmidas de Importância Internacional, ou Convenção de </w:t>
      </w:r>
      <w:proofErr w:type="spellStart"/>
      <w:r w:rsidRPr="00B2467C">
        <w:rPr>
          <w:color w:val="000000"/>
          <w:kern w:val="1"/>
        </w:rPr>
        <w:t>Ramsar</w:t>
      </w:r>
      <w:proofErr w:type="spellEnd"/>
      <w:r w:rsidRPr="00B2467C">
        <w:rPr>
          <w:color w:val="000000"/>
          <w:kern w:val="1"/>
        </w:rPr>
        <w:t xml:space="preserve"> (Irã, 1971), ratificada pelo Decreto nº 1905, de 16 de maio de 1996 e que a região abriga três áreas designadas como Sítios </w:t>
      </w:r>
      <w:proofErr w:type="spellStart"/>
      <w:r w:rsidRPr="00B2467C">
        <w:rPr>
          <w:color w:val="000000"/>
          <w:kern w:val="1"/>
        </w:rPr>
        <w:t>Ramsar</w:t>
      </w:r>
      <w:proofErr w:type="spellEnd"/>
      <w:r w:rsidRPr="00B2467C">
        <w:rPr>
          <w:color w:val="000000"/>
          <w:kern w:val="1"/>
        </w:rPr>
        <w:t xml:space="preserve"> de Importância Internacional: Parque Nacional do Pantanal Mato-grossense, Reserva Particular do Patrimônio Natural SESC Pantanal e Reserva Particular do Patrimônio Natural Fazenda Rio Negro;</w:t>
      </w:r>
    </w:p>
    <w:p w:rsidR="00B2467C" w:rsidRDefault="00B2467C">
      <w:pPr>
        <w:spacing w:after="113" w:line="240" w:lineRule="exact"/>
        <w:ind w:firstLine="170"/>
        <w:jc w:val="both"/>
        <w:rPr>
          <w:color w:val="000000"/>
          <w:kern w:val="1"/>
        </w:rPr>
      </w:pPr>
      <w:r>
        <w:rPr>
          <w:kern w:val="1"/>
        </w:rPr>
        <w:tab/>
      </w:r>
      <w:r>
        <w:rPr>
          <w:kern w:val="1"/>
        </w:rPr>
        <w:tab/>
      </w:r>
      <w:r>
        <w:rPr>
          <w:color w:val="000000"/>
          <w:kern w:val="1"/>
        </w:rPr>
        <w:t xml:space="preserve">Considerando as recomendações contidas na Ata da Audiência Pública realizada pelo Ministério Público Federal, aos 20 dias do mês de julho de 2010, na sede da Procuradoria da República no Município de Corumbá/MS; </w:t>
      </w:r>
    </w:p>
    <w:p w:rsidR="00B2467C" w:rsidRDefault="00B2467C">
      <w:pPr>
        <w:spacing w:after="113" w:line="240" w:lineRule="exact"/>
        <w:ind w:firstLine="170"/>
        <w:jc w:val="both"/>
        <w:rPr>
          <w:color w:val="000000"/>
          <w:kern w:val="1"/>
        </w:rPr>
      </w:pPr>
      <w:r>
        <w:rPr>
          <w:color w:val="000000"/>
          <w:kern w:val="1"/>
        </w:rPr>
        <w:tab/>
      </w:r>
      <w:r>
        <w:rPr>
          <w:color w:val="000000"/>
          <w:kern w:val="1"/>
        </w:rPr>
        <w:tab/>
        <w:t xml:space="preserve">Considerando que a expansão das atividades de geração de hidroeletricidade tem levado a alterações nas vazões dos rios, nos nutrientes e sedimentos </w:t>
      </w:r>
      <w:r>
        <w:rPr>
          <w:color w:val="000000"/>
          <w:kern w:val="1"/>
        </w:rPr>
        <w:lastRenderedPageBreak/>
        <w:t xml:space="preserve">em suspensão, </w:t>
      </w:r>
      <w:r w:rsidR="00440B1D">
        <w:rPr>
          <w:color w:val="000000"/>
          <w:kern w:val="1"/>
        </w:rPr>
        <w:t xml:space="preserve">bem como no fluxo de </w:t>
      </w:r>
      <w:r w:rsidR="0043239C">
        <w:rPr>
          <w:color w:val="000000"/>
          <w:kern w:val="1"/>
        </w:rPr>
        <w:t>organismos</w:t>
      </w:r>
      <w:r w:rsidR="00440B1D">
        <w:rPr>
          <w:color w:val="000000"/>
          <w:kern w:val="1"/>
        </w:rPr>
        <w:t xml:space="preserve">, em especial de peixes, </w:t>
      </w:r>
      <w:r>
        <w:rPr>
          <w:color w:val="000000"/>
          <w:kern w:val="1"/>
        </w:rPr>
        <w:t>que são vitais para a conservação dos processos ecológicos ligados à dinâmica do Pantanal, provocando como conseqüência a perda, em ritmo acelerado, da produção pesqueira e renovação de pastagens naturais;</w:t>
      </w:r>
    </w:p>
    <w:p w:rsidR="00B2467C" w:rsidRDefault="00B2467C">
      <w:pPr>
        <w:spacing w:after="113" w:line="240" w:lineRule="exact"/>
        <w:jc w:val="both"/>
        <w:rPr>
          <w:color w:val="000000"/>
          <w:kern w:val="1"/>
        </w:rPr>
      </w:pPr>
      <w:r>
        <w:rPr>
          <w:color w:val="000000"/>
          <w:kern w:val="1"/>
        </w:rPr>
        <w:tab/>
      </w:r>
      <w:r>
        <w:rPr>
          <w:color w:val="000000"/>
          <w:kern w:val="1"/>
        </w:rPr>
        <w:tab/>
        <w:t xml:space="preserve">Considerando que aproximadamente 70% do potencial hidrelétrico da Bacia do Alto Paraguai já </w:t>
      </w:r>
      <w:proofErr w:type="gramStart"/>
      <w:r>
        <w:rPr>
          <w:color w:val="000000"/>
          <w:kern w:val="1"/>
        </w:rPr>
        <w:t>está</w:t>
      </w:r>
      <w:proofErr w:type="gramEnd"/>
      <w:r>
        <w:rPr>
          <w:color w:val="000000"/>
          <w:kern w:val="1"/>
        </w:rPr>
        <w:t xml:space="preserve"> sendo aproveitado, sendo este índice considerado ótimo para qualquer bacia hidrográfica do país; </w:t>
      </w:r>
    </w:p>
    <w:p w:rsidR="00B2467C" w:rsidRDefault="00B2467C">
      <w:pPr>
        <w:spacing w:after="113" w:line="240" w:lineRule="exact"/>
        <w:jc w:val="both"/>
        <w:rPr>
          <w:color w:val="000000"/>
          <w:kern w:val="1"/>
        </w:rPr>
      </w:pPr>
      <w:r>
        <w:rPr>
          <w:color w:val="000000"/>
          <w:kern w:val="1"/>
        </w:rPr>
        <w:tab/>
      </w:r>
      <w:r>
        <w:rPr>
          <w:color w:val="000000"/>
          <w:kern w:val="1"/>
        </w:rPr>
        <w:tab/>
        <w:t xml:space="preserve">Considerando que, em conjunto, todos os empreendimentos já instalados tem elevado potencial de impacto no fluxo </w:t>
      </w:r>
      <w:r w:rsidR="00440B1D">
        <w:rPr>
          <w:color w:val="000000"/>
          <w:kern w:val="1"/>
        </w:rPr>
        <w:t xml:space="preserve">e dinâmica </w:t>
      </w:r>
      <w:r w:rsidR="0043239C">
        <w:rPr>
          <w:color w:val="000000"/>
          <w:kern w:val="1"/>
        </w:rPr>
        <w:t>de</w:t>
      </w:r>
      <w:r>
        <w:rPr>
          <w:color w:val="000000"/>
          <w:kern w:val="1"/>
        </w:rPr>
        <w:t xml:space="preserve"> água </w:t>
      </w:r>
      <w:r w:rsidR="0043239C">
        <w:rPr>
          <w:color w:val="000000"/>
          <w:kern w:val="1"/>
        </w:rPr>
        <w:t xml:space="preserve">e nutrientes </w:t>
      </w:r>
      <w:r>
        <w:rPr>
          <w:color w:val="000000"/>
          <w:kern w:val="1"/>
        </w:rPr>
        <w:t xml:space="preserve">para o Pantanal; </w:t>
      </w:r>
    </w:p>
    <w:p w:rsidR="00B2467C" w:rsidRDefault="00B2467C">
      <w:pPr>
        <w:spacing w:after="113" w:line="240" w:lineRule="exact"/>
        <w:jc w:val="both"/>
        <w:rPr>
          <w:color w:val="000000"/>
          <w:kern w:val="1"/>
        </w:rPr>
      </w:pPr>
      <w:r>
        <w:rPr>
          <w:color w:val="000000"/>
          <w:kern w:val="1"/>
        </w:rPr>
        <w:tab/>
      </w:r>
      <w:r>
        <w:rPr>
          <w:color w:val="000000"/>
          <w:kern w:val="1"/>
        </w:rPr>
        <w:tab/>
        <w:t xml:space="preserve">Considerando que a região se encontra </w:t>
      </w:r>
      <w:proofErr w:type="gramStart"/>
      <w:r>
        <w:rPr>
          <w:color w:val="000000"/>
          <w:kern w:val="1"/>
        </w:rPr>
        <w:t>sob forte</w:t>
      </w:r>
      <w:proofErr w:type="gramEnd"/>
      <w:r>
        <w:rPr>
          <w:color w:val="000000"/>
          <w:kern w:val="1"/>
        </w:rPr>
        <w:t xml:space="preserve"> pressão antrópica, apresentando impactos graves relacionados ao uso inadequado dos recursos naturais, em especial nas áreas de cabeceira;</w:t>
      </w:r>
    </w:p>
    <w:p w:rsidR="00B2467C" w:rsidRDefault="00B2467C">
      <w:pPr>
        <w:spacing w:after="113" w:line="240" w:lineRule="exact"/>
        <w:jc w:val="both"/>
        <w:rPr>
          <w:color w:val="000000"/>
          <w:kern w:val="1"/>
        </w:rPr>
      </w:pPr>
      <w:r>
        <w:rPr>
          <w:color w:val="000000"/>
          <w:kern w:val="1"/>
        </w:rPr>
        <w:tab/>
      </w:r>
      <w:r>
        <w:rPr>
          <w:color w:val="000000"/>
          <w:kern w:val="1"/>
        </w:rPr>
        <w:tab/>
        <w:t>Considerando os Planos Estaduais de Recursos Hídricos de Mato Grosso e Mato Grosso do Sul, que explicitam a preocupação com a manutenção da sustentabilidade dos ecossistemas e dos usos múltiplos da bacia;</w:t>
      </w:r>
    </w:p>
    <w:p w:rsidR="00B2467C" w:rsidRDefault="00B2467C">
      <w:pPr>
        <w:spacing w:after="113" w:line="240" w:lineRule="exact"/>
        <w:jc w:val="both"/>
        <w:rPr>
          <w:color w:val="000000"/>
          <w:kern w:val="1"/>
        </w:rPr>
      </w:pPr>
      <w:r>
        <w:rPr>
          <w:color w:val="000000"/>
          <w:kern w:val="1"/>
        </w:rPr>
        <w:tab/>
      </w:r>
      <w:r>
        <w:rPr>
          <w:color w:val="000000"/>
          <w:kern w:val="1"/>
        </w:rPr>
        <w:tab/>
        <w:t>Considerando as atribuições da Câmara Técnica de Análise de Projeto - CTAP estabelecidas pela Resolução CNRH nº 08, de 2000 e os desdobramentos das reuniões 74, de 29 e 30 de abril de 2010 e 75, de 26 e 27 de agosto de 2010, da CTAP,</w:t>
      </w:r>
    </w:p>
    <w:p w:rsidR="009C7D34" w:rsidRDefault="009C7D34">
      <w:pPr>
        <w:spacing w:after="113" w:line="240" w:lineRule="exact"/>
        <w:jc w:val="both"/>
        <w:rPr>
          <w:color w:val="000000"/>
          <w:kern w:val="1"/>
        </w:rPr>
      </w:pPr>
      <w:r>
        <w:rPr>
          <w:color w:val="000000"/>
          <w:kern w:val="1"/>
        </w:rPr>
        <w:t xml:space="preserve">                        C</w:t>
      </w:r>
      <w:r w:rsidR="00802D81">
        <w:rPr>
          <w:color w:val="000000"/>
          <w:kern w:val="1"/>
        </w:rPr>
        <w:t>o</w:t>
      </w:r>
      <w:r>
        <w:rPr>
          <w:color w:val="000000"/>
          <w:kern w:val="1"/>
        </w:rPr>
        <w:t>nsiderando</w:t>
      </w:r>
      <w:r w:rsidR="00802D81">
        <w:rPr>
          <w:color w:val="000000"/>
          <w:kern w:val="1"/>
        </w:rPr>
        <w:t xml:space="preserve"> que a</w:t>
      </w:r>
      <w:proofErr w:type="gramStart"/>
      <w:r w:rsidR="00802D81">
        <w:rPr>
          <w:color w:val="000000"/>
          <w:kern w:val="1"/>
        </w:rPr>
        <w:t xml:space="preserve">  </w:t>
      </w:r>
      <w:proofErr w:type="gramEnd"/>
      <w:r w:rsidR="00802D81">
        <w:rPr>
          <w:color w:val="000000"/>
          <w:kern w:val="1"/>
        </w:rPr>
        <w:t>XXX  plenária de .....considerou no elenco de prioridades para discussão e encaminhamentos para o ano de 2013 ,a disposição do CNRH para deliberar e priorizar sobre implementação a gestão integrada  da Bacia do Rio Paraguai.</w:t>
      </w:r>
    </w:p>
    <w:p w:rsidR="00B2467C" w:rsidRDefault="00B2467C">
      <w:pPr>
        <w:spacing w:line="238" w:lineRule="exact"/>
        <w:jc w:val="both"/>
        <w:rPr>
          <w:color w:val="00007F"/>
          <w:kern w:val="1"/>
        </w:rPr>
      </w:pPr>
    </w:p>
    <w:p w:rsidR="00B2467C" w:rsidRDefault="00B2467C">
      <w:pPr>
        <w:spacing w:after="113" w:line="240" w:lineRule="exact"/>
        <w:ind w:firstLine="170"/>
        <w:jc w:val="both"/>
        <w:rPr>
          <w:color w:val="000000"/>
          <w:kern w:val="1"/>
        </w:rPr>
      </w:pPr>
      <w:r>
        <w:rPr>
          <w:color w:val="000000"/>
          <w:kern w:val="1"/>
        </w:rPr>
        <w:tab/>
      </w:r>
      <w:r>
        <w:rPr>
          <w:color w:val="000000"/>
          <w:kern w:val="1"/>
        </w:rPr>
        <w:tab/>
        <w:t>RESOLVE:</w:t>
      </w:r>
    </w:p>
    <w:p w:rsidR="00B2467C" w:rsidRDefault="00B2467C" w:rsidP="000D4B9B">
      <w:pPr>
        <w:spacing w:after="113" w:line="240" w:lineRule="exact"/>
        <w:jc w:val="both"/>
        <w:rPr>
          <w:color w:val="000000"/>
          <w:kern w:val="1"/>
        </w:rPr>
      </w:pPr>
      <w:r>
        <w:rPr>
          <w:kern w:val="1"/>
        </w:rPr>
        <w:tab/>
      </w:r>
      <w:r>
        <w:rPr>
          <w:kern w:val="1"/>
        </w:rPr>
        <w:tab/>
      </w:r>
      <w:r w:rsidR="000D4B9B">
        <w:rPr>
          <w:kern w:val="1"/>
        </w:rPr>
        <w:t xml:space="preserve"> Art. 1º </w:t>
      </w:r>
      <w:r w:rsidR="00D17205">
        <w:rPr>
          <w:kern w:val="1"/>
        </w:rPr>
        <w:t xml:space="preserve">Encaminhar moção a </w:t>
      </w:r>
      <w:r>
        <w:rPr>
          <w:color w:val="000000"/>
          <w:kern w:val="1"/>
        </w:rPr>
        <w:t xml:space="preserve">Agência Nacional de Águas (ANA) </w:t>
      </w:r>
      <w:r w:rsidR="000D4B9B">
        <w:rPr>
          <w:color w:val="000000"/>
          <w:kern w:val="1"/>
        </w:rPr>
        <w:t>para que a mesma de inicio ao processo de elaboração e conclusão d</w:t>
      </w:r>
      <w:r>
        <w:rPr>
          <w:color w:val="000000"/>
          <w:kern w:val="1"/>
        </w:rPr>
        <w:t xml:space="preserve">o Plano </w:t>
      </w:r>
      <w:r w:rsidR="000D4B9B">
        <w:rPr>
          <w:color w:val="000000"/>
          <w:kern w:val="1"/>
        </w:rPr>
        <w:t>de</w:t>
      </w:r>
      <w:proofErr w:type="gramStart"/>
      <w:r w:rsidR="000D4B9B">
        <w:rPr>
          <w:color w:val="000000"/>
          <w:kern w:val="1"/>
        </w:rPr>
        <w:t xml:space="preserve"> </w:t>
      </w:r>
      <w:r>
        <w:rPr>
          <w:color w:val="000000"/>
          <w:kern w:val="1"/>
        </w:rPr>
        <w:t xml:space="preserve"> </w:t>
      </w:r>
      <w:proofErr w:type="gramEnd"/>
      <w:r>
        <w:rPr>
          <w:color w:val="000000"/>
          <w:kern w:val="1"/>
        </w:rPr>
        <w:t>Recursos Hídricos</w:t>
      </w:r>
      <w:r w:rsidR="00EE6D14">
        <w:rPr>
          <w:color w:val="000000"/>
          <w:kern w:val="1"/>
        </w:rPr>
        <w:t xml:space="preserve"> </w:t>
      </w:r>
      <w:r>
        <w:rPr>
          <w:color w:val="000000"/>
          <w:kern w:val="1"/>
        </w:rPr>
        <w:t>para a bacia hidrográfica do Alto Paraguai</w:t>
      </w:r>
      <w:r w:rsidR="00EE6D14">
        <w:rPr>
          <w:color w:val="000000"/>
          <w:kern w:val="1"/>
        </w:rPr>
        <w:t xml:space="preserve"> (PERH-BAP)</w:t>
      </w:r>
      <w:r>
        <w:rPr>
          <w:color w:val="000000"/>
          <w:kern w:val="1"/>
        </w:rPr>
        <w:t>,</w:t>
      </w:r>
      <w:r w:rsidRPr="00B2467C">
        <w:rPr>
          <w:color w:val="000000"/>
          <w:kern w:val="1"/>
        </w:rPr>
        <w:t xml:space="preserve"> </w:t>
      </w:r>
      <w:r>
        <w:rPr>
          <w:color w:val="000000"/>
          <w:kern w:val="1"/>
        </w:rPr>
        <w:t xml:space="preserve">num prazo máximo de </w:t>
      </w:r>
      <w:r w:rsidR="00802D81">
        <w:rPr>
          <w:color w:val="000000"/>
          <w:kern w:val="1"/>
        </w:rPr>
        <w:t xml:space="preserve">45 </w:t>
      </w:r>
      <w:r w:rsidR="0037570B">
        <w:rPr>
          <w:color w:val="000000"/>
          <w:kern w:val="1"/>
        </w:rPr>
        <w:t xml:space="preserve"> dias</w:t>
      </w:r>
      <w:r>
        <w:rPr>
          <w:color w:val="000000"/>
          <w:kern w:val="1"/>
        </w:rPr>
        <w:t>;</w:t>
      </w:r>
    </w:p>
    <w:p w:rsidR="001D5F79" w:rsidRDefault="00AA188E" w:rsidP="000D4B9B">
      <w:pPr>
        <w:spacing w:after="113" w:line="240" w:lineRule="exact"/>
        <w:jc w:val="both"/>
        <w:rPr>
          <w:color w:val="000000"/>
          <w:kern w:val="1"/>
        </w:rPr>
      </w:pPr>
      <w:r>
        <w:rPr>
          <w:color w:val="000000"/>
          <w:kern w:val="1"/>
        </w:rPr>
        <w:tab/>
      </w:r>
      <w:r>
        <w:rPr>
          <w:color w:val="000000"/>
          <w:kern w:val="1"/>
        </w:rPr>
        <w:tab/>
      </w:r>
    </w:p>
    <w:p w:rsidR="001D5F79" w:rsidRDefault="00EE6D14" w:rsidP="00EE6D14">
      <w:pPr>
        <w:spacing w:after="113" w:line="240" w:lineRule="exact"/>
        <w:jc w:val="both"/>
        <w:rPr>
          <w:color w:val="000000"/>
          <w:kern w:val="1"/>
        </w:rPr>
      </w:pPr>
      <w:r>
        <w:rPr>
          <w:color w:val="000000"/>
          <w:kern w:val="1"/>
        </w:rPr>
        <w:tab/>
      </w:r>
      <w:r>
        <w:rPr>
          <w:color w:val="000000"/>
          <w:kern w:val="1"/>
        </w:rPr>
        <w:tab/>
        <w:t xml:space="preserve">Art. </w:t>
      </w:r>
      <w:r w:rsidR="001D5F79">
        <w:rPr>
          <w:color w:val="000000"/>
          <w:kern w:val="1"/>
        </w:rPr>
        <w:t>2</w:t>
      </w:r>
      <w:r>
        <w:rPr>
          <w:color w:val="000000"/>
          <w:kern w:val="1"/>
        </w:rPr>
        <w:t xml:space="preserve">º </w:t>
      </w:r>
      <w:r w:rsidR="001D5F79">
        <w:rPr>
          <w:color w:val="000000"/>
          <w:kern w:val="1"/>
        </w:rPr>
        <w:t>Fica instituído</w:t>
      </w:r>
      <w:r w:rsidRPr="00EE6D14">
        <w:rPr>
          <w:color w:val="000000"/>
          <w:kern w:val="1"/>
        </w:rPr>
        <w:t xml:space="preserve"> </w:t>
      </w:r>
      <w:r w:rsidR="001D5F79">
        <w:rPr>
          <w:color w:val="000000"/>
          <w:kern w:val="1"/>
        </w:rPr>
        <w:t xml:space="preserve">Grupo Técnico sob coordenação do </w:t>
      </w:r>
      <w:proofErr w:type="gramStart"/>
      <w:r w:rsidR="000D4B9B">
        <w:rPr>
          <w:color w:val="000000"/>
          <w:kern w:val="1"/>
        </w:rPr>
        <w:t xml:space="preserve">CNRH </w:t>
      </w:r>
      <w:r w:rsidR="001D5F79">
        <w:rPr>
          <w:color w:val="000000"/>
          <w:kern w:val="1"/>
        </w:rPr>
        <w:t>,</w:t>
      </w:r>
      <w:proofErr w:type="gramEnd"/>
      <w:r w:rsidR="001D5F79">
        <w:rPr>
          <w:color w:val="000000"/>
          <w:kern w:val="1"/>
        </w:rPr>
        <w:t xml:space="preserve"> com caráter multi-institucional e multidisciplinar, com as seguintes atribuições:</w:t>
      </w:r>
    </w:p>
    <w:p w:rsidR="00EE6D14" w:rsidRDefault="00EE6D14" w:rsidP="00EE6D14">
      <w:pPr>
        <w:spacing w:after="113" w:line="240" w:lineRule="exact"/>
        <w:jc w:val="both"/>
        <w:rPr>
          <w:color w:val="000000"/>
          <w:kern w:val="1"/>
        </w:rPr>
      </w:pPr>
      <w:r w:rsidRPr="00EE6D14">
        <w:rPr>
          <w:color w:val="000000"/>
          <w:kern w:val="1"/>
        </w:rPr>
        <w:t xml:space="preserve"> </w:t>
      </w:r>
      <w:r w:rsidR="001D5F79">
        <w:rPr>
          <w:color w:val="000000"/>
          <w:kern w:val="1"/>
        </w:rPr>
        <w:tab/>
      </w:r>
      <w:r w:rsidR="001D5F79">
        <w:rPr>
          <w:color w:val="000000"/>
          <w:kern w:val="1"/>
        </w:rPr>
        <w:tab/>
        <w:t>I – Acompanhar a elaboração d</w:t>
      </w:r>
      <w:r w:rsidR="000D4B9B">
        <w:rPr>
          <w:color w:val="000000"/>
          <w:kern w:val="1"/>
        </w:rPr>
        <w:t>o</w:t>
      </w:r>
      <w:proofErr w:type="gramStart"/>
      <w:r w:rsidR="000D4B9B">
        <w:rPr>
          <w:color w:val="000000"/>
          <w:kern w:val="1"/>
        </w:rPr>
        <w:t xml:space="preserve"> </w:t>
      </w:r>
      <w:r w:rsidR="001D5F79">
        <w:rPr>
          <w:color w:val="000000"/>
          <w:kern w:val="1"/>
        </w:rPr>
        <w:t xml:space="preserve"> </w:t>
      </w:r>
      <w:proofErr w:type="gramEnd"/>
      <w:r w:rsidR="001D5F79">
        <w:rPr>
          <w:color w:val="000000"/>
          <w:kern w:val="1"/>
        </w:rPr>
        <w:t xml:space="preserve">Plano </w:t>
      </w:r>
      <w:r w:rsidR="000D4B9B">
        <w:rPr>
          <w:color w:val="000000"/>
          <w:kern w:val="1"/>
        </w:rPr>
        <w:t xml:space="preserve">de Recursos Hídricos </w:t>
      </w:r>
      <w:r w:rsidR="001D5F79">
        <w:rPr>
          <w:color w:val="000000"/>
          <w:kern w:val="1"/>
        </w:rPr>
        <w:t xml:space="preserve"> da Bacia do Alto Paraguai;</w:t>
      </w:r>
    </w:p>
    <w:p w:rsidR="001D5F79" w:rsidRPr="00EE6D14" w:rsidRDefault="001D5F79" w:rsidP="00EE6D14">
      <w:pPr>
        <w:spacing w:after="113" w:line="240" w:lineRule="exact"/>
        <w:jc w:val="both"/>
        <w:rPr>
          <w:color w:val="000000"/>
          <w:kern w:val="1"/>
        </w:rPr>
      </w:pPr>
      <w:r>
        <w:rPr>
          <w:color w:val="000000"/>
          <w:kern w:val="1"/>
        </w:rPr>
        <w:tab/>
      </w:r>
      <w:r>
        <w:rPr>
          <w:color w:val="000000"/>
          <w:kern w:val="1"/>
        </w:rPr>
        <w:tab/>
        <w:t xml:space="preserve">II </w:t>
      </w:r>
      <w:r w:rsidR="0043239C">
        <w:rPr>
          <w:color w:val="000000"/>
          <w:kern w:val="1"/>
        </w:rPr>
        <w:t>–</w:t>
      </w:r>
      <w:r>
        <w:rPr>
          <w:color w:val="000000"/>
          <w:kern w:val="1"/>
        </w:rPr>
        <w:t xml:space="preserve"> </w:t>
      </w:r>
      <w:r w:rsidR="0043239C">
        <w:rPr>
          <w:color w:val="000000"/>
          <w:kern w:val="1"/>
        </w:rPr>
        <w:t>Relatar os resultados dos estudos referidos acima ao CNRH, especialmente suas diretrizes com visas ao estabelecimento de critérios gerais para a análise de projetos e para a emissão de outorga de direitos de usos dos recursos hídricos na bacia do Alto Paraguai.</w:t>
      </w:r>
    </w:p>
    <w:p w:rsidR="00B2467C" w:rsidRDefault="00B2467C">
      <w:pPr>
        <w:spacing w:after="113" w:line="240" w:lineRule="exact"/>
        <w:jc w:val="both"/>
        <w:rPr>
          <w:color w:val="000000"/>
          <w:kern w:val="1"/>
        </w:rPr>
      </w:pPr>
      <w:r>
        <w:rPr>
          <w:color w:val="000000"/>
          <w:kern w:val="1"/>
        </w:rPr>
        <w:tab/>
      </w:r>
      <w:r>
        <w:rPr>
          <w:color w:val="000000"/>
          <w:kern w:val="1"/>
        </w:rPr>
        <w:tab/>
      </w:r>
    </w:p>
    <w:p w:rsidR="00B2467C" w:rsidRDefault="00B2467C">
      <w:pPr>
        <w:spacing w:after="113" w:line="240" w:lineRule="exact"/>
        <w:ind w:firstLine="170"/>
        <w:jc w:val="both"/>
        <w:rPr>
          <w:color w:val="000000"/>
          <w:kern w:val="1"/>
        </w:rPr>
      </w:pPr>
      <w:r>
        <w:rPr>
          <w:color w:val="000000"/>
          <w:kern w:val="1"/>
        </w:rPr>
        <w:t xml:space="preserve"> </w:t>
      </w:r>
      <w:r>
        <w:rPr>
          <w:color w:val="000000"/>
          <w:kern w:val="1"/>
        </w:rPr>
        <w:tab/>
      </w:r>
      <w:r>
        <w:rPr>
          <w:color w:val="000000"/>
          <w:kern w:val="1"/>
        </w:rPr>
        <w:tab/>
        <w:t xml:space="preserve">Art. </w:t>
      </w:r>
      <w:r w:rsidR="0043239C">
        <w:rPr>
          <w:color w:val="000000"/>
          <w:kern w:val="1"/>
        </w:rPr>
        <w:t>3</w:t>
      </w:r>
      <w:r>
        <w:rPr>
          <w:color w:val="000000"/>
          <w:kern w:val="1"/>
          <w:position w:val="10"/>
          <w:sz w:val="14"/>
          <w:u w:val="single"/>
        </w:rPr>
        <w:t>o</w:t>
      </w:r>
      <w:r>
        <w:rPr>
          <w:color w:val="000000"/>
          <w:kern w:val="1"/>
        </w:rPr>
        <w:t xml:space="preserve"> Esta Resolução entra em vigor na data de sua publicação.</w:t>
      </w:r>
    </w:p>
    <w:p w:rsidR="00B2467C" w:rsidRDefault="00B2467C">
      <w:pPr>
        <w:spacing w:before="120" w:line="240" w:lineRule="exact"/>
        <w:jc w:val="both"/>
        <w:rPr>
          <w:color w:val="000000"/>
          <w:kern w:val="1"/>
        </w:rPr>
      </w:pPr>
    </w:p>
    <w:p w:rsidR="00B2467C" w:rsidRDefault="00B2467C">
      <w:pPr>
        <w:spacing w:before="120" w:line="240" w:lineRule="exact"/>
        <w:jc w:val="both"/>
        <w:rPr>
          <w:color w:val="000000"/>
          <w:kern w:val="1"/>
        </w:rPr>
      </w:pPr>
    </w:p>
    <w:tbl>
      <w:tblPr>
        <w:tblW w:w="0" w:type="auto"/>
        <w:tblInd w:w="6" w:type="dxa"/>
        <w:tblLayout w:type="fixed"/>
        <w:tblCellMar>
          <w:left w:w="10" w:type="dxa"/>
          <w:right w:w="10" w:type="dxa"/>
        </w:tblCellMar>
        <w:tblLook w:val="0000"/>
      </w:tblPr>
      <w:tblGrid>
        <w:gridCol w:w="5100"/>
        <w:gridCol w:w="4530"/>
      </w:tblGrid>
      <w:tr w:rsidR="00B2467C">
        <w:tc>
          <w:tcPr>
            <w:tcW w:w="5100" w:type="dxa"/>
          </w:tcPr>
          <w:p w:rsidR="00B2467C" w:rsidRDefault="00B2467C">
            <w:pPr>
              <w:snapToGrid w:val="0"/>
              <w:jc w:val="center"/>
              <w:rPr>
                <w:b/>
                <w:bCs/>
                <w:color w:val="000000"/>
                <w:kern w:val="1"/>
              </w:rPr>
            </w:pPr>
            <w:r>
              <w:rPr>
                <w:b/>
                <w:bCs/>
                <w:color w:val="000000"/>
                <w:kern w:val="1"/>
              </w:rPr>
              <w:t>IZABELLA MONICA VIEIRA TEIXEIRA</w:t>
            </w:r>
          </w:p>
          <w:p w:rsidR="00B2467C" w:rsidRDefault="00B2467C">
            <w:pPr>
              <w:jc w:val="center"/>
              <w:rPr>
                <w:b/>
                <w:bCs/>
                <w:color w:val="000000"/>
                <w:kern w:val="1"/>
              </w:rPr>
            </w:pPr>
            <w:r>
              <w:rPr>
                <w:b/>
                <w:bCs/>
                <w:color w:val="000000"/>
                <w:kern w:val="1"/>
              </w:rPr>
              <w:t>Presidente</w:t>
            </w:r>
          </w:p>
        </w:tc>
        <w:tc>
          <w:tcPr>
            <w:tcW w:w="4530" w:type="dxa"/>
          </w:tcPr>
          <w:p w:rsidR="00B3527D" w:rsidRDefault="00B3527D" w:rsidP="00B3527D">
            <w:pPr>
              <w:jc w:val="center"/>
              <w:rPr>
                <w:b/>
                <w:bCs/>
                <w:color w:val="000000"/>
                <w:kern w:val="1"/>
              </w:rPr>
            </w:pPr>
            <w:r>
              <w:rPr>
                <w:b/>
                <w:bCs/>
                <w:color w:val="000000"/>
                <w:kern w:val="1"/>
              </w:rPr>
              <w:t>PEDRO</w:t>
            </w:r>
            <w:proofErr w:type="gramStart"/>
            <w:r>
              <w:rPr>
                <w:b/>
                <w:bCs/>
                <w:color w:val="000000"/>
                <w:kern w:val="1"/>
              </w:rPr>
              <w:t xml:space="preserve">  </w:t>
            </w:r>
            <w:proofErr w:type="gramEnd"/>
            <w:r>
              <w:rPr>
                <w:b/>
                <w:bCs/>
                <w:color w:val="000000"/>
                <w:kern w:val="1"/>
              </w:rPr>
              <w:t>WILSON GUIMARAES</w:t>
            </w:r>
          </w:p>
          <w:p w:rsidR="00B2467C" w:rsidRDefault="00B2467C" w:rsidP="00B3527D">
            <w:pPr>
              <w:jc w:val="center"/>
              <w:rPr>
                <w:b/>
                <w:bCs/>
                <w:color w:val="000000"/>
                <w:kern w:val="1"/>
              </w:rPr>
            </w:pPr>
            <w:r>
              <w:rPr>
                <w:b/>
                <w:bCs/>
                <w:color w:val="000000"/>
                <w:kern w:val="1"/>
              </w:rPr>
              <w:t>Secretário Executivo</w:t>
            </w:r>
          </w:p>
        </w:tc>
      </w:tr>
    </w:tbl>
    <w:p w:rsidR="00B2467C" w:rsidRDefault="00B2467C">
      <w:pPr>
        <w:spacing w:line="100" w:lineRule="atLeast"/>
      </w:pPr>
    </w:p>
    <w:p w:rsidR="00F929C5" w:rsidRPr="00734BF8" w:rsidRDefault="00F929C5">
      <w:pPr>
        <w:spacing w:line="100" w:lineRule="atLeast"/>
      </w:pPr>
    </w:p>
    <w:sectPr w:rsidR="00F929C5" w:rsidRPr="00734BF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
  <w:rsids>
    <w:rsidRoot w:val="005B135F"/>
    <w:rsid w:val="00030151"/>
    <w:rsid w:val="000D4B9B"/>
    <w:rsid w:val="001D5F79"/>
    <w:rsid w:val="001F5A97"/>
    <w:rsid w:val="0037570B"/>
    <w:rsid w:val="00394540"/>
    <w:rsid w:val="0043239C"/>
    <w:rsid w:val="00440B1D"/>
    <w:rsid w:val="004B779C"/>
    <w:rsid w:val="00560E62"/>
    <w:rsid w:val="005B135F"/>
    <w:rsid w:val="006247C1"/>
    <w:rsid w:val="00664EC8"/>
    <w:rsid w:val="00734BF8"/>
    <w:rsid w:val="007A142E"/>
    <w:rsid w:val="007A1899"/>
    <w:rsid w:val="007C33B1"/>
    <w:rsid w:val="00802D81"/>
    <w:rsid w:val="0087730E"/>
    <w:rsid w:val="00900566"/>
    <w:rsid w:val="009C7D34"/>
    <w:rsid w:val="00A447DC"/>
    <w:rsid w:val="00AA188E"/>
    <w:rsid w:val="00AF189D"/>
    <w:rsid w:val="00B2467C"/>
    <w:rsid w:val="00B33372"/>
    <w:rsid w:val="00B3527D"/>
    <w:rsid w:val="00B353E8"/>
    <w:rsid w:val="00B36AB5"/>
    <w:rsid w:val="00C07431"/>
    <w:rsid w:val="00D17205"/>
    <w:rsid w:val="00D65C8A"/>
    <w:rsid w:val="00DC54D6"/>
    <w:rsid w:val="00EA1A01"/>
    <w:rsid w:val="00EE6D14"/>
    <w:rsid w:val="00F929C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autoSpaceDE w:val="0"/>
    </w:pPr>
    <w:rPr>
      <w:sz w:val="24"/>
      <w:szCs w:val="24"/>
      <w:lang w:bidi="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character" w:customStyle="1" w:styleId="Fontepargpadro1">
    <w:name w:val="Fonte parág. padrão1"/>
  </w:style>
  <w:style w:type="paragraph" w:customStyle="1" w:styleId="Ttulo1">
    <w:name w:val="Título1"/>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pPr>
      <w:spacing w:after="120"/>
    </w:pPr>
  </w:style>
  <w:style w:type="paragraph" w:styleId="Lista">
    <w:name w:val="List"/>
    <w:basedOn w:val="Corpodetexto"/>
    <w:rPr>
      <w:rFonts w:cs="Tahoma"/>
    </w:rPr>
  </w:style>
  <w:style w:type="paragraph" w:customStyle="1" w:styleId="Legenda2">
    <w:name w:val="Legenda2"/>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customStyle="1" w:styleId="Legenda1">
    <w:name w:val="Legenda1"/>
    <w:basedOn w:val="Normal"/>
    <w:pPr>
      <w:suppressLineNumbers/>
      <w:spacing w:before="120" w:after="120"/>
    </w:pPr>
    <w:rPr>
      <w:rFonts w:cs="Tahoma"/>
      <w:i/>
      <w:iCs/>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styleId="Textodebalo">
    <w:name w:val="Balloon Text"/>
    <w:basedOn w:val="Normal"/>
    <w:semiHidden/>
    <w:rsid w:val="00440B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805</Words>
  <Characters>4351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lpstr>
    </vt:vector>
  </TitlesOfParts>
  <Company>..</Company>
  <LinksUpToDate>false</LinksUpToDate>
  <CharactersWithSpaces>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03558948904</dc:creator>
  <cp:lastModifiedBy>User</cp:lastModifiedBy>
  <cp:revision>2</cp:revision>
  <cp:lastPrinted>2113-01-01T03:00:00Z</cp:lastPrinted>
  <dcterms:created xsi:type="dcterms:W3CDTF">2013-04-08T12:22:00Z</dcterms:created>
  <dcterms:modified xsi:type="dcterms:W3CDTF">2013-04-08T12:22:00Z</dcterms:modified>
</cp:coreProperties>
</file>