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C89CB8"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9F2020" w:rsidRPr="00347CC7" w:rsidRDefault="009F2020" w:rsidP="009F2020">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765C1F" w:rsidRPr="00765C1F" w:rsidRDefault="00765C1F" w:rsidP="00765C1F">
      <w:pPr>
        <w:spacing w:after="0" w:line="240" w:lineRule="auto"/>
        <w:jc w:val="center"/>
        <w:rPr>
          <w:rFonts w:ascii="Times New Roman" w:eastAsia="Times New Roman" w:hAnsi="Times New Roman" w:cs="Times New Roman"/>
          <w:b/>
          <w:lang w:val="en-US" w:eastAsia="pt-BR"/>
        </w:rPr>
      </w:pPr>
      <w:bookmarkStart w:id="0" w:name="_Hlk36623322"/>
      <w:r w:rsidRPr="00765C1F">
        <w:rPr>
          <w:rFonts w:ascii="Times New Roman" w:eastAsia="Times New Roman" w:hAnsi="Times New Roman" w:cs="Times New Roman"/>
          <w:b/>
          <w:lang w:val="en-US" w:eastAsia="pt-BR"/>
        </w:rPr>
        <w:t>SUBSECRETARIAT OF TRADE REMEDIES AND PUBLIC INTEREST (SDCOM)</w:t>
      </w:r>
    </w:p>
    <w:bookmarkEnd w:id="0"/>
    <w:p w:rsidR="009A2706" w:rsidRPr="005442AE" w:rsidRDefault="00D766D5" w:rsidP="00210FD4">
      <w:pPr>
        <w:pStyle w:val="NormalWeb"/>
        <w:shd w:val="clear" w:color="auto" w:fill="FFFFFF"/>
        <w:jc w:val="center"/>
        <w:rPr>
          <w:sz w:val="18"/>
          <w:szCs w:val="18"/>
        </w:rPr>
      </w:pPr>
      <w:r>
        <w:rPr>
          <w:sz w:val="18"/>
          <w:szCs w:val="18"/>
        </w:rPr>
        <w:t>Esplanada dos Ministérios, Bloco J, Sala 408, Brasília – DF, Brasil, CEP 70.053-900</w:t>
      </w:r>
    </w:p>
    <w:p w:rsidR="009A2706" w:rsidRPr="00210FD4" w:rsidRDefault="009A2706" w:rsidP="00210FD4">
      <w:pPr>
        <w:spacing w:after="0"/>
        <w:contextualSpacing/>
        <w:jc w:val="center"/>
        <w:rPr>
          <w:rFonts w:ascii="Times New Roman" w:hAnsi="Times New Roman" w:cs="Times New Roman"/>
          <w:sz w:val="18"/>
          <w:szCs w:val="18"/>
          <w:lang w:val="fr-FR"/>
        </w:rPr>
      </w:pPr>
      <w:r w:rsidRPr="00210FD4">
        <w:rPr>
          <w:rFonts w:ascii="Times New Roman" w:hAnsi="Times New Roman" w:cs="Times New Roman"/>
          <w:sz w:val="18"/>
          <w:szCs w:val="18"/>
          <w:lang w:val="fr-FR"/>
        </w:rPr>
        <w:t xml:space="preserve">Contact: (+55 61) 2027-7770 – </w:t>
      </w:r>
      <w:r w:rsidR="00120FDF">
        <w:rPr>
          <w:rStyle w:val="Hyperlink"/>
          <w:rFonts w:ascii="Times New Roman" w:hAnsi="Times New Roman" w:cs="Times New Roman"/>
          <w:sz w:val="18"/>
          <w:szCs w:val="18"/>
          <w:lang w:val="en-US"/>
        </w:rPr>
        <w:fldChar w:fldCharType="begin"/>
      </w:r>
      <w:r w:rsidR="00120FDF" w:rsidRPr="00210FD4">
        <w:rPr>
          <w:rStyle w:val="Hyperlink"/>
          <w:rFonts w:ascii="Times New Roman" w:hAnsi="Times New Roman" w:cs="Times New Roman"/>
          <w:sz w:val="18"/>
          <w:szCs w:val="18"/>
          <w:lang w:val="fr-FR"/>
        </w:rPr>
        <w:instrText xml:space="preserve"> HYPERLINK "mailto:decom@mdic.gov.br" </w:instrText>
      </w:r>
      <w:r w:rsidR="00120FDF">
        <w:rPr>
          <w:rStyle w:val="Hyperlink"/>
          <w:rFonts w:ascii="Times New Roman" w:hAnsi="Times New Roman" w:cs="Times New Roman"/>
          <w:sz w:val="18"/>
          <w:szCs w:val="18"/>
          <w:lang w:val="en-US"/>
        </w:rPr>
        <w:fldChar w:fldCharType="separate"/>
      </w:r>
      <w:r w:rsidRPr="00210FD4">
        <w:rPr>
          <w:rStyle w:val="Hyperlink"/>
          <w:rFonts w:ascii="Times New Roman" w:hAnsi="Times New Roman" w:cs="Times New Roman"/>
          <w:sz w:val="18"/>
          <w:szCs w:val="18"/>
          <w:lang w:val="fr-FR"/>
        </w:rPr>
        <w:t>decom@mdic.gov.br</w:t>
      </w:r>
      <w:r w:rsidR="00120FDF">
        <w:rPr>
          <w:rStyle w:val="Hyperlink"/>
          <w:rFonts w:ascii="Times New Roman" w:hAnsi="Times New Roman" w:cs="Times New Roman"/>
          <w:sz w:val="18"/>
          <w:szCs w:val="18"/>
          <w:lang w:val="en-US"/>
        </w:rPr>
        <w:fldChar w:fldCharType="end"/>
      </w:r>
      <w:r w:rsidRPr="00210FD4">
        <w:rPr>
          <w:rFonts w:ascii="Times New Roman" w:hAnsi="Times New Roman" w:cs="Times New Roman"/>
          <w:sz w:val="18"/>
          <w:szCs w:val="18"/>
          <w:lang w:val="fr-FR"/>
        </w:rPr>
        <w:tab/>
      </w:r>
    </w:p>
    <w:p w:rsidR="00A63308" w:rsidRPr="00210FD4" w:rsidRDefault="00A63308" w:rsidP="00A63308">
      <w:pPr>
        <w:jc w:val="both"/>
        <w:rPr>
          <w:rFonts w:ascii="Times New Roman" w:hAnsi="Times New Roman" w:cs="Times New Roman"/>
          <w:sz w:val="24"/>
          <w:szCs w:val="24"/>
          <w:lang w:val="fr-FR"/>
        </w:rPr>
      </w:pPr>
    </w:p>
    <w:p w:rsidR="00F33664" w:rsidRPr="00210FD4" w:rsidRDefault="00F33664" w:rsidP="00F33664">
      <w:pPr>
        <w:jc w:val="center"/>
        <w:rPr>
          <w:rFonts w:ascii="Times New Roman" w:hAnsi="Times New Roman" w:cs="Times New Roman"/>
          <w:sz w:val="36"/>
          <w:szCs w:val="36"/>
          <w:lang w:val="fr-FR"/>
        </w:rPr>
      </w:pPr>
    </w:p>
    <w:p w:rsidR="00F33664" w:rsidRDefault="00F33664" w:rsidP="00F33664">
      <w:pPr>
        <w:jc w:val="center"/>
        <w:rPr>
          <w:rFonts w:ascii="Times New Roman" w:hAnsi="Times New Roman" w:cs="Times New Roman"/>
          <w:sz w:val="36"/>
          <w:szCs w:val="36"/>
          <w:lang w:val="fr-FR"/>
        </w:rPr>
      </w:pPr>
    </w:p>
    <w:p w:rsidR="009F2020" w:rsidRDefault="009F2020" w:rsidP="00F33664">
      <w:pPr>
        <w:jc w:val="center"/>
        <w:rPr>
          <w:rFonts w:ascii="Times New Roman" w:hAnsi="Times New Roman" w:cs="Times New Roman"/>
          <w:sz w:val="36"/>
          <w:szCs w:val="36"/>
          <w:lang w:val="fr-FR"/>
        </w:rPr>
      </w:pPr>
    </w:p>
    <w:p w:rsidR="009F2020" w:rsidRPr="00210FD4" w:rsidRDefault="009F2020" w:rsidP="00F33664">
      <w:pPr>
        <w:jc w:val="center"/>
        <w:rPr>
          <w:rFonts w:ascii="Times New Roman" w:hAnsi="Times New Roman" w:cs="Times New Roman"/>
          <w:sz w:val="36"/>
          <w:szCs w:val="36"/>
          <w:lang w:val="fr-FR"/>
        </w:rPr>
      </w:pPr>
    </w:p>
    <w:p w:rsidR="004E4C23" w:rsidRPr="00210FD4" w:rsidRDefault="004E4C23" w:rsidP="00F33664">
      <w:pPr>
        <w:jc w:val="center"/>
        <w:rPr>
          <w:rFonts w:ascii="Times New Roman" w:hAnsi="Times New Roman" w:cs="Times New Roman"/>
          <w:sz w:val="36"/>
          <w:szCs w:val="36"/>
          <w:lang w:val="fr-FR"/>
        </w:rPr>
      </w:pPr>
    </w:p>
    <w:p w:rsidR="004E4C23" w:rsidRPr="00210FD4" w:rsidRDefault="004E4C23" w:rsidP="00F33664">
      <w:pPr>
        <w:jc w:val="center"/>
        <w:rPr>
          <w:rFonts w:ascii="Times New Roman" w:hAnsi="Times New Roman" w:cs="Times New Roman"/>
          <w:sz w:val="36"/>
          <w:szCs w:val="36"/>
          <w:lang w:val="fr-FR"/>
        </w:rPr>
      </w:pPr>
    </w:p>
    <w:p w:rsidR="00A63308" w:rsidRPr="00210FD4" w:rsidRDefault="00F33664" w:rsidP="00F33664">
      <w:pPr>
        <w:jc w:val="center"/>
        <w:rPr>
          <w:rFonts w:ascii="Times New Roman" w:hAnsi="Times New Roman" w:cs="Times New Roman"/>
          <w:b/>
          <w:sz w:val="32"/>
          <w:szCs w:val="32"/>
          <w:lang w:val="fr-FR"/>
        </w:rPr>
      </w:pPr>
      <w:r w:rsidRPr="00210FD4">
        <w:rPr>
          <w:rFonts w:ascii="Times New Roman" w:hAnsi="Times New Roman" w:cs="Times New Roman"/>
          <w:b/>
          <w:sz w:val="32"/>
          <w:szCs w:val="32"/>
          <w:lang w:val="fr-FR"/>
        </w:rPr>
        <w:t>PRODUCER/EXPORTER QUESTIONNAIRE</w:t>
      </w:r>
    </w:p>
    <w:p w:rsidR="00F33664" w:rsidRPr="00210FD4" w:rsidRDefault="00F33664" w:rsidP="00A63308">
      <w:pPr>
        <w:jc w:val="both"/>
        <w:rPr>
          <w:rFonts w:ascii="Times New Roman" w:hAnsi="Times New Roman" w:cs="Times New Roman"/>
          <w:sz w:val="24"/>
          <w:szCs w:val="24"/>
          <w:lang w:val="fr-FR"/>
        </w:rPr>
      </w:pPr>
    </w:p>
    <w:p w:rsidR="00F33664" w:rsidRPr="00210FD4" w:rsidRDefault="00F33664" w:rsidP="00A63308">
      <w:pPr>
        <w:jc w:val="both"/>
        <w:rPr>
          <w:rFonts w:ascii="Times New Roman" w:hAnsi="Times New Roman" w:cs="Times New Roman"/>
          <w:sz w:val="24"/>
          <w:szCs w:val="24"/>
          <w:lang w:val="fr-FR"/>
        </w:rPr>
      </w:pPr>
    </w:p>
    <w:p w:rsidR="00F33664" w:rsidRPr="00210FD4" w:rsidRDefault="00F33664" w:rsidP="00A63308">
      <w:pPr>
        <w:jc w:val="both"/>
        <w:rPr>
          <w:rFonts w:ascii="Times New Roman" w:hAnsi="Times New Roman" w:cs="Times New Roman"/>
          <w:sz w:val="24"/>
          <w:szCs w:val="24"/>
          <w:lang w:val="fr-FR"/>
        </w:rPr>
      </w:pPr>
    </w:p>
    <w:p w:rsidR="00A63308" w:rsidRPr="001D7918" w:rsidRDefault="001D7918" w:rsidP="00A63308">
      <w:pPr>
        <w:jc w:val="both"/>
        <w:rPr>
          <w:rFonts w:ascii="Times New Roman" w:hAnsi="Times New Roman" w:cs="Times New Roman"/>
          <w:sz w:val="24"/>
          <w:szCs w:val="24"/>
          <w:lang w:val="en-US"/>
        </w:rPr>
      </w:pPr>
      <w:r>
        <w:br/>
      </w:r>
      <w:proofErr w:type="spellStart"/>
      <w:r w:rsidRPr="001D7918">
        <w:rPr>
          <w:rFonts w:ascii="Times New Roman" w:hAnsi="Times New Roman" w:cs="Times New Roman"/>
          <w:color w:val="222222"/>
          <w:sz w:val="24"/>
          <w:szCs w:val="24"/>
          <w:shd w:val="clear" w:color="auto" w:fill="F8F9FA"/>
        </w:rPr>
        <w:t>Investigation</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of</w:t>
      </w:r>
      <w:proofErr w:type="spellEnd"/>
      <w:r w:rsidRPr="001D7918">
        <w:rPr>
          <w:rFonts w:ascii="Times New Roman" w:hAnsi="Times New Roman" w:cs="Times New Roman"/>
          <w:color w:val="222222"/>
          <w:sz w:val="24"/>
          <w:szCs w:val="24"/>
          <w:shd w:val="clear" w:color="auto" w:fill="F8F9FA"/>
        </w:rPr>
        <w:t xml:space="preserve"> </w:t>
      </w:r>
      <w:r>
        <w:rPr>
          <w:rFonts w:ascii="Times New Roman" w:hAnsi="Times New Roman" w:cs="Times New Roman"/>
          <w:color w:val="222222"/>
          <w:sz w:val="24"/>
          <w:szCs w:val="24"/>
          <w:shd w:val="clear" w:color="auto" w:fill="F8F9FA"/>
        </w:rPr>
        <w:t>bilateral</w:t>
      </w:r>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safeguard</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due</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to</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serious</w:t>
      </w:r>
      <w:proofErr w:type="spellEnd"/>
      <w:r w:rsidRPr="001D7918">
        <w:rPr>
          <w:rFonts w:ascii="Times New Roman" w:hAnsi="Times New Roman" w:cs="Times New Roman"/>
          <w:color w:val="222222"/>
          <w:sz w:val="24"/>
          <w:szCs w:val="24"/>
          <w:shd w:val="clear" w:color="auto" w:fill="F8F9FA"/>
        </w:rPr>
        <w:t xml:space="preserve"> </w:t>
      </w:r>
      <w:proofErr w:type="spellStart"/>
      <w:r>
        <w:rPr>
          <w:rFonts w:ascii="Times New Roman" w:hAnsi="Times New Roman" w:cs="Times New Roman"/>
          <w:color w:val="222222"/>
          <w:sz w:val="24"/>
          <w:szCs w:val="24"/>
          <w:shd w:val="clear" w:color="auto" w:fill="F8F9FA"/>
        </w:rPr>
        <w:t>injury</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to</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the</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domestic</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industry</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resulting</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from</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exports</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to</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Brazil</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of</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nonwovens</w:t>
      </w:r>
      <w:proofErr w:type="spellEnd"/>
      <w:r w:rsidRPr="001D7918">
        <w:rPr>
          <w:rFonts w:ascii="Times New Roman" w:hAnsi="Times New Roman" w:cs="Times New Roman"/>
          <w:color w:val="222222"/>
          <w:sz w:val="24"/>
          <w:szCs w:val="24"/>
          <w:shd w:val="clear" w:color="auto" w:fill="F8F9FA"/>
        </w:rPr>
        <w:t xml:space="preserve"> for </w:t>
      </w:r>
      <w:proofErr w:type="spellStart"/>
      <w:r w:rsidRPr="001D7918">
        <w:rPr>
          <w:rFonts w:ascii="Times New Roman" w:hAnsi="Times New Roman" w:cs="Times New Roman"/>
          <w:color w:val="222222"/>
          <w:sz w:val="24"/>
          <w:szCs w:val="24"/>
          <w:shd w:val="clear" w:color="auto" w:fill="F8F9FA"/>
        </w:rPr>
        <w:t>application</w:t>
      </w:r>
      <w:proofErr w:type="spellEnd"/>
      <w:r w:rsidRPr="001D7918">
        <w:rPr>
          <w:rFonts w:ascii="Times New Roman" w:hAnsi="Times New Roman" w:cs="Times New Roman"/>
          <w:color w:val="222222"/>
          <w:sz w:val="24"/>
          <w:szCs w:val="24"/>
          <w:shd w:val="clear" w:color="auto" w:fill="F8F9FA"/>
        </w:rPr>
        <w:t xml:space="preserve"> in </w:t>
      </w:r>
      <w:proofErr w:type="spellStart"/>
      <w:r w:rsidRPr="001D7918">
        <w:rPr>
          <w:rFonts w:ascii="Times New Roman" w:hAnsi="Times New Roman" w:cs="Times New Roman"/>
          <w:color w:val="222222"/>
          <w:sz w:val="24"/>
          <w:szCs w:val="24"/>
          <w:shd w:val="clear" w:color="auto" w:fill="F8F9FA"/>
        </w:rPr>
        <w:t>personal</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hygiene</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products</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commonly</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classified</w:t>
      </w:r>
      <w:proofErr w:type="spellEnd"/>
      <w:r w:rsidRPr="001D7918">
        <w:rPr>
          <w:rFonts w:ascii="Times New Roman" w:hAnsi="Times New Roman" w:cs="Times New Roman"/>
          <w:color w:val="222222"/>
          <w:sz w:val="24"/>
          <w:szCs w:val="24"/>
          <w:shd w:val="clear" w:color="auto" w:fill="F8F9FA"/>
        </w:rPr>
        <w:t xml:space="preserve"> in </w:t>
      </w:r>
      <w:proofErr w:type="spellStart"/>
      <w:r w:rsidRPr="001D7918">
        <w:rPr>
          <w:rFonts w:ascii="Times New Roman" w:hAnsi="Times New Roman" w:cs="Times New Roman"/>
          <w:color w:val="222222"/>
          <w:sz w:val="24"/>
          <w:szCs w:val="24"/>
          <w:shd w:val="clear" w:color="auto" w:fill="F8F9FA"/>
        </w:rPr>
        <w:t>items</w:t>
      </w:r>
      <w:proofErr w:type="spellEnd"/>
      <w:r w:rsidRPr="001D7918">
        <w:rPr>
          <w:rFonts w:ascii="Times New Roman" w:hAnsi="Times New Roman" w:cs="Times New Roman"/>
          <w:color w:val="222222"/>
          <w:sz w:val="24"/>
          <w:szCs w:val="24"/>
          <w:shd w:val="clear" w:color="auto" w:fill="F8F9FA"/>
        </w:rPr>
        <w:t xml:space="preserve"> 5603.11.30; 5603.12.30; 5603.91.20 </w:t>
      </w:r>
      <w:proofErr w:type="spellStart"/>
      <w:r w:rsidRPr="001D7918">
        <w:rPr>
          <w:rFonts w:ascii="Times New Roman" w:hAnsi="Times New Roman" w:cs="Times New Roman"/>
          <w:color w:val="222222"/>
          <w:sz w:val="24"/>
          <w:szCs w:val="24"/>
          <w:shd w:val="clear" w:color="auto" w:fill="F8F9FA"/>
        </w:rPr>
        <w:t>and</w:t>
      </w:r>
      <w:proofErr w:type="spellEnd"/>
      <w:r w:rsidRPr="001D7918">
        <w:rPr>
          <w:rFonts w:ascii="Times New Roman" w:hAnsi="Times New Roman" w:cs="Times New Roman"/>
          <w:color w:val="222222"/>
          <w:sz w:val="24"/>
          <w:szCs w:val="24"/>
          <w:shd w:val="clear" w:color="auto" w:fill="F8F9FA"/>
        </w:rPr>
        <w:t xml:space="preserve"> 5603.92.20 </w:t>
      </w:r>
      <w:proofErr w:type="spellStart"/>
      <w:r w:rsidRPr="001D7918">
        <w:rPr>
          <w:rFonts w:ascii="Times New Roman" w:hAnsi="Times New Roman" w:cs="Times New Roman"/>
          <w:color w:val="222222"/>
          <w:sz w:val="24"/>
          <w:szCs w:val="24"/>
          <w:shd w:val="clear" w:color="auto" w:fill="F8F9FA"/>
        </w:rPr>
        <w:t>of</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the</w:t>
      </w:r>
      <w:proofErr w:type="spellEnd"/>
      <w:r w:rsidRPr="001D7918">
        <w:rPr>
          <w:rFonts w:ascii="Times New Roman" w:hAnsi="Times New Roman" w:cs="Times New Roman"/>
          <w:color w:val="222222"/>
          <w:sz w:val="24"/>
          <w:szCs w:val="24"/>
          <w:shd w:val="clear" w:color="auto" w:fill="F8F9FA"/>
        </w:rPr>
        <w:t xml:space="preserve"> Common </w:t>
      </w:r>
      <w:proofErr w:type="spellStart"/>
      <w:r w:rsidRPr="001D7918">
        <w:rPr>
          <w:rFonts w:ascii="Times New Roman" w:hAnsi="Times New Roman" w:cs="Times New Roman"/>
          <w:color w:val="222222"/>
          <w:sz w:val="24"/>
          <w:szCs w:val="24"/>
          <w:shd w:val="clear" w:color="auto" w:fill="F8F9FA"/>
        </w:rPr>
        <w:t>Mercosur</w:t>
      </w:r>
      <w:proofErr w:type="spellEnd"/>
      <w:r w:rsidRPr="001D7918">
        <w:rPr>
          <w:rFonts w:ascii="Times New Roman" w:hAnsi="Times New Roman" w:cs="Times New Roman"/>
          <w:color w:val="222222"/>
          <w:sz w:val="24"/>
          <w:szCs w:val="24"/>
          <w:shd w:val="clear" w:color="auto" w:fill="F8F9FA"/>
        </w:rPr>
        <w:t xml:space="preserve"> </w:t>
      </w:r>
      <w:proofErr w:type="spellStart"/>
      <w:r w:rsidRPr="001D7918">
        <w:rPr>
          <w:rFonts w:ascii="Times New Roman" w:hAnsi="Times New Roman" w:cs="Times New Roman"/>
          <w:color w:val="222222"/>
          <w:sz w:val="24"/>
          <w:szCs w:val="24"/>
          <w:shd w:val="clear" w:color="auto" w:fill="F8F9FA"/>
        </w:rPr>
        <w:t>Nomenclature</w:t>
      </w:r>
      <w:proofErr w:type="spellEnd"/>
      <w:r w:rsidRPr="001D7918">
        <w:rPr>
          <w:rFonts w:ascii="Times New Roman" w:hAnsi="Times New Roman" w:cs="Times New Roman"/>
          <w:color w:val="222222"/>
          <w:sz w:val="24"/>
          <w:szCs w:val="24"/>
          <w:shd w:val="clear" w:color="auto" w:fill="F8F9FA"/>
        </w:rPr>
        <w:t xml:space="preserve"> - NCM, </w:t>
      </w:r>
      <w:proofErr w:type="spellStart"/>
      <w:r w:rsidRPr="001D7918">
        <w:rPr>
          <w:rFonts w:ascii="Times New Roman" w:hAnsi="Times New Roman" w:cs="Times New Roman"/>
          <w:color w:val="222222"/>
          <w:sz w:val="24"/>
          <w:szCs w:val="24"/>
          <w:shd w:val="clear" w:color="auto" w:fill="F8F9FA"/>
        </w:rPr>
        <w:t>originating</w:t>
      </w:r>
      <w:proofErr w:type="spellEnd"/>
      <w:r w:rsidRPr="001D7918">
        <w:rPr>
          <w:rFonts w:ascii="Times New Roman" w:hAnsi="Times New Roman" w:cs="Times New Roman"/>
          <w:color w:val="222222"/>
          <w:sz w:val="24"/>
          <w:szCs w:val="24"/>
          <w:shd w:val="clear" w:color="auto" w:fill="F8F9FA"/>
        </w:rPr>
        <w:t xml:space="preserve"> in Israel</w:t>
      </w:r>
    </w:p>
    <w:p w:rsidR="001D6577" w:rsidRPr="005442AE" w:rsidRDefault="001D6577">
      <w:pPr>
        <w:rPr>
          <w:rFonts w:ascii="Times New Roman" w:hAnsi="Times New Roman" w:cs="Times New Roman"/>
          <w:sz w:val="24"/>
          <w:szCs w:val="24"/>
          <w:lang w:val="en-US"/>
        </w:rPr>
      </w:pPr>
    </w:p>
    <w:p w:rsidR="001D6577" w:rsidRPr="005442AE" w:rsidRDefault="001D6577">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1D7918" w:rsidRDefault="007E1ACA" w:rsidP="007E1ACA">
      <w:pPr>
        <w:spacing w:after="0"/>
        <w:jc w:val="center"/>
        <w:rPr>
          <w:rFonts w:ascii="Times New Roman" w:hAnsi="Times New Roman" w:cs="Times New Roman"/>
          <w:bCs/>
          <w:sz w:val="24"/>
          <w:szCs w:val="24"/>
        </w:rPr>
      </w:pPr>
      <w:proofErr w:type="spellStart"/>
      <w:r w:rsidRPr="001D7918">
        <w:rPr>
          <w:rFonts w:ascii="Times New Roman" w:hAnsi="Times New Roman" w:cs="Times New Roman"/>
          <w:sz w:val="24"/>
          <w:szCs w:val="24"/>
        </w:rPr>
        <w:t>Administrative</w:t>
      </w:r>
      <w:proofErr w:type="spellEnd"/>
      <w:r w:rsidRPr="001D7918">
        <w:rPr>
          <w:rFonts w:ascii="Times New Roman" w:hAnsi="Times New Roman" w:cs="Times New Roman"/>
          <w:sz w:val="24"/>
          <w:szCs w:val="24"/>
        </w:rPr>
        <w:t xml:space="preserve"> </w:t>
      </w:r>
      <w:proofErr w:type="spellStart"/>
      <w:r w:rsidRPr="001D7918">
        <w:rPr>
          <w:rFonts w:ascii="Times New Roman" w:hAnsi="Times New Roman" w:cs="Times New Roman"/>
          <w:sz w:val="24"/>
          <w:szCs w:val="24"/>
        </w:rPr>
        <w:t>Process</w:t>
      </w:r>
      <w:proofErr w:type="spellEnd"/>
      <w:r w:rsidRPr="001D7918">
        <w:rPr>
          <w:rFonts w:ascii="Times New Roman" w:hAnsi="Times New Roman" w:cs="Times New Roman"/>
          <w:sz w:val="24"/>
          <w:szCs w:val="24"/>
        </w:rPr>
        <w:t xml:space="preserve"> SECEX </w:t>
      </w:r>
      <w:r w:rsidR="001D7918" w:rsidRPr="001D7918">
        <w:rPr>
          <w:rStyle w:val="label"/>
          <w:rFonts w:ascii="Times New Roman" w:hAnsi="Times New Roman" w:cs="Times New Roman"/>
          <w:sz w:val="24"/>
          <w:szCs w:val="24"/>
        </w:rPr>
        <w:t>52272.003700/2019-778</w:t>
      </w:r>
    </w:p>
    <w:p w:rsidR="007E1ACA" w:rsidRPr="001D7918" w:rsidRDefault="007E1ACA" w:rsidP="007E1ACA">
      <w:pPr>
        <w:spacing w:after="0"/>
        <w:jc w:val="center"/>
        <w:rPr>
          <w:rFonts w:ascii="Times New Roman" w:hAnsi="Times New Roman" w:cs="Times New Roman"/>
          <w:color w:val="FF0000"/>
          <w:sz w:val="24"/>
          <w:szCs w:val="24"/>
          <w:lang w:val="en-US"/>
        </w:rPr>
      </w:pPr>
      <w:r w:rsidRPr="001D7918">
        <w:rPr>
          <w:rFonts w:ascii="Times New Roman" w:hAnsi="Times New Roman" w:cs="Times New Roman"/>
          <w:sz w:val="24"/>
          <w:szCs w:val="24"/>
          <w:lang w:val="en-US"/>
        </w:rPr>
        <w:t>Contact: (+55 61) 2027</w:t>
      </w:r>
      <w:r w:rsidR="001D7918" w:rsidRPr="001D7918">
        <w:rPr>
          <w:rFonts w:ascii="Times New Roman" w:hAnsi="Times New Roman" w:cs="Times New Roman"/>
          <w:sz w:val="24"/>
          <w:szCs w:val="24"/>
          <w:lang w:val="en-US"/>
        </w:rPr>
        <w:t>-</w:t>
      </w:r>
      <w:r w:rsidR="001D7918" w:rsidRPr="001D7918">
        <w:rPr>
          <w:rFonts w:ascii="Times New Roman" w:hAnsi="Times New Roman" w:cs="Times New Roman"/>
          <w:sz w:val="24"/>
          <w:szCs w:val="24"/>
        </w:rPr>
        <w:t xml:space="preserve">7770 </w:t>
      </w:r>
      <w:proofErr w:type="spellStart"/>
      <w:r w:rsidR="001D7918" w:rsidRPr="001D7918">
        <w:rPr>
          <w:rFonts w:ascii="Times New Roman" w:hAnsi="Times New Roman" w:cs="Times New Roman"/>
          <w:sz w:val="24"/>
          <w:szCs w:val="24"/>
        </w:rPr>
        <w:t>or</w:t>
      </w:r>
      <w:proofErr w:type="spellEnd"/>
      <w:r w:rsidR="001D7918" w:rsidRPr="001D7918">
        <w:rPr>
          <w:rFonts w:ascii="Times New Roman" w:hAnsi="Times New Roman" w:cs="Times New Roman"/>
          <w:sz w:val="24"/>
          <w:szCs w:val="24"/>
        </w:rPr>
        <w:t xml:space="preserve"> naotecidos</w:t>
      </w:r>
      <w:r w:rsidR="001D7918" w:rsidRPr="001D7918">
        <w:rPr>
          <w:rFonts w:ascii="Times New Roman" w:hAnsi="Times New Roman" w:cs="Times New Roman"/>
          <w:bCs/>
          <w:sz w:val="24"/>
          <w:szCs w:val="24"/>
        </w:rPr>
        <w:t>@mdic.gov.br</w:t>
      </w:r>
    </w:p>
    <w:p w:rsidR="00D471C0" w:rsidRPr="005442AE" w:rsidRDefault="00D471C0" w:rsidP="0036633F">
      <w:pPr>
        <w:spacing w:after="0"/>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35C93"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1D7918" w:rsidRPr="001D7918" w:rsidRDefault="001D7918" w:rsidP="001D7918">
      <w:pPr>
        <w:pStyle w:val="PargrafodaLista"/>
        <w:numPr>
          <w:ilvl w:val="0"/>
          <w:numId w:val="2"/>
        </w:numPr>
        <w:jc w:val="both"/>
        <w:rPr>
          <w:rFonts w:ascii="Times New Roman" w:hAnsi="Times New Roman" w:cs="Times New Roman"/>
          <w:sz w:val="24"/>
          <w:szCs w:val="24"/>
          <w:lang w:val="en-US"/>
        </w:rPr>
      </w:pPr>
      <w:r w:rsidRPr="001D7918">
        <w:rPr>
          <w:rFonts w:ascii="Times New Roman" w:hAnsi="Times New Roman" w:cs="Times New Roman"/>
          <w:sz w:val="24"/>
          <w:szCs w:val="24"/>
          <w:lang w:val="en-US"/>
        </w:rPr>
        <w:t xml:space="preserve">This questionnaire aims to gather information necessary for the investigation of preferential safeguard due to serious </w:t>
      </w:r>
      <w:r>
        <w:rPr>
          <w:rFonts w:ascii="Times New Roman" w:hAnsi="Times New Roman" w:cs="Times New Roman"/>
          <w:sz w:val="24"/>
          <w:szCs w:val="24"/>
          <w:lang w:val="en-US"/>
        </w:rPr>
        <w:t>injury</w:t>
      </w:r>
      <w:r w:rsidRPr="001D7918">
        <w:rPr>
          <w:rFonts w:ascii="Times New Roman" w:hAnsi="Times New Roman" w:cs="Times New Roman"/>
          <w:sz w:val="24"/>
          <w:szCs w:val="24"/>
          <w:lang w:val="en-US"/>
        </w:rPr>
        <w:t xml:space="preserve"> to the domestic industry resulting from exports to Brazil of nonwovens for application in personal hygiene products, normally classified in items 5603.11.30, 5603.12.30 , 5603.91.20, and 5603.92.20 of the Common Mercosur Nomenclature - NCM, originating in Israel.</w:t>
      </w:r>
    </w:p>
    <w:p w:rsidR="001D7918" w:rsidRPr="001D7918" w:rsidRDefault="001D7918" w:rsidP="001D7918">
      <w:pPr>
        <w:pStyle w:val="PargrafodaLista"/>
        <w:ind w:left="1080"/>
        <w:jc w:val="both"/>
        <w:rPr>
          <w:rFonts w:ascii="Times New Roman" w:hAnsi="Times New Roman" w:cs="Times New Roman"/>
          <w:sz w:val="24"/>
          <w:szCs w:val="24"/>
          <w:lang w:val="en-US"/>
        </w:rPr>
      </w:pPr>
    </w:p>
    <w:p w:rsidR="001D7918" w:rsidRPr="001D7918" w:rsidRDefault="001D7918" w:rsidP="001D7918">
      <w:pPr>
        <w:pStyle w:val="PargrafodaLista"/>
        <w:numPr>
          <w:ilvl w:val="0"/>
          <w:numId w:val="2"/>
        </w:numPr>
        <w:jc w:val="both"/>
        <w:rPr>
          <w:rFonts w:ascii="Times New Roman" w:hAnsi="Times New Roman" w:cs="Times New Roman"/>
          <w:sz w:val="24"/>
          <w:szCs w:val="24"/>
          <w:lang w:val="en-US"/>
        </w:rPr>
      </w:pPr>
      <w:r w:rsidRPr="001D7918">
        <w:rPr>
          <w:rFonts w:ascii="Times New Roman" w:hAnsi="Times New Roman" w:cs="Times New Roman"/>
          <w:sz w:val="24"/>
          <w:szCs w:val="24"/>
          <w:lang w:val="en-US"/>
        </w:rPr>
        <w:t>The Free Trade Agreement between Mercosur and the State of Israel (ALC Mercosul-Israel) was signed in Montevideo, on December 18, 2007. The National Congress approved it, through Legislative Decree No. 936, of 17 December 2009, and the Brazilian Government notified the Government of the Republic of Paraguay, depositary of the said Agreement, of the said approval, on March 4, 2010. Chapter V of the LAC regulates the safeguards mechanism between the Parties or Signatory Parties, providing two distinct mechanisms, namely, bilateral safeguard measures, regulated in Article 1 of Chapter V; and global emergency measures, regulated in Article 2 of Chapter V.</w:t>
      </w:r>
    </w:p>
    <w:p w:rsidR="001D7918" w:rsidRPr="001D7918" w:rsidRDefault="001D7918" w:rsidP="001D7918">
      <w:pPr>
        <w:pStyle w:val="PargrafodaLista"/>
        <w:ind w:left="1080"/>
        <w:jc w:val="both"/>
        <w:rPr>
          <w:rFonts w:ascii="Times New Roman" w:hAnsi="Times New Roman" w:cs="Times New Roman"/>
          <w:sz w:val="24"/>
          <w:szCs w:val="24"/>
          <w:lang w:val="en-US"/>
        </w:rPr>
      </w:pPr>
    </w:p>
    <w:p w:rsidR="001D7918" w:rsidRPr="001D7918" w:rsidRDefault="001D7918" w:rsidP="001D7918">
      <w:pPr>
        <w:pStyle w:val="PargrafodaLista"/>
        <w:numPr>
          <w:ilvl w:val="0"/>
          <w:numId w:val="2"/>
        </w:numPr>
        <w:jc w:val="both"/>
        <w:rPr>
          <w:rFonts w:ascii="Times New Roman" w:hAnsi="Times New Roman" w:cs="Times New Roman"/>
          <w:sz w:val="24"/>
          <w:szCs w:val="24"/>
          <w:lang w:val="en-US"/>
        </w:rPr>
      </w:pPr>
      <w:r w:rsidRPr="001D7918">
        <w:rPr>
          <w:rFonts w:ascii="Times New Roman" w:hAnsi="Times New Roman" w:cs="Times New Roman"/>
          <w:sz w:val="24"/>
          <w:szCs w:val="24"/>
          <w:lang w:val="en-US"/>
        </w:rPr>
        <w:t>Bilateral safeguard measures refer to the rights and obligations arising from the FTA Mercosur-Israel, while global emergency measures refer to rights and obligations under Article XIX of GATT 1994, the World Trade Organization Safeguards Agreement (WTO).</w:t>
      </w:r>
    </w:p>
    <w:p w:rsidR="001D7918" w:rsidRPr="001D7918" w:rsidRDefault="001D7918" w:rsidP="001D7918">
      <w:pPr>
        <w:pStyle w:val="PargrafodaLista"/>
        <w:ind w:left="1080"/>
        <w:jc w:val="both"/>
        <w:rPr>
          <w:rFonts w:ascii="Times New Roman" w:hAnsi="Times New Roman" w:cs="Times New Roman"/>
          <w:sz w:val="24"/>
          <w:szCs w:val="24"/>
          <w:lang w:val="en-US"/>
        </w:rPr>
      </w:pPr>
    </w:p>
    <w:p w:rsidR="001D7918" w:rsidRPr="001D7918" w:rsidRDefault="001D7918" w:rsidP="001D7918">
      <w:pPr>
        <w:pStyle w:val="PargrafodaLista"/>
        <w:numPr>
          <w:ilvl w:val="0"/>
          <w:numId w:val="2"/>
        </w:numPr>
        <w:jc w:val="both"/>
        <w:rPr>
          <w:rFonts w:ascii="Times New Roman" w:hAnsi="Times New Roman" w:cs="Times New Roman"/>
          <w:sz w:val="24"/>
          <w:szCs w:val="24"/>
          <w:lang w:val="en-US"/>
        </w:rPr>
      </w:pPr>
      <w:r w:rsidRPr="001D7918">
        <w:rPr>
          <w:rFonts w:ascii="Times New Roman" w:hAnsi="Times New Roman" w:cs="Times New Roman"/>
          <w:sz w:val="24"/>
          <w:szCs w:val="24"/>
          <w:lang w:val="en-US"/>
        </w:rPr>
        <w:t>In accordance with the provisions of Article 1.11 of Chapter V of the LAC, the investigation related to bilateral safeguards will have the purpose of evaluating: (i) the quantities and conditions under which the goods under investigation are being imported; (ii) the existence of serious injury or threat of serious injury to the domestic industry; and (iii) the causal link between the increase in imports of the goods in question and the serious injury or threat of serious injury to the domestic industry.</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investigation</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documentation to be presented must always refer to the product under investigation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9F2020"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SDCOM </w:t>
      </w:r>
      <w:r w:rsidR="003D2FA9" w:rsidRPr="005442AE">
        <w:rPr>
          <w:rFonts w:ascii="Times New Roman" w:hAnsi="Times New Roman" w:cs="Times New Roman"/>
          <w:sz w:val="24"/>
          <w:szCs w:val="24"/>
          <w:lang w:val="en-US"/>
        </w:rPr>
        <w:t xml:space="preserve">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CONFIDENTIAL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restricted version of the questionnaire response must contain the RESTRICTED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cents by commas. For example: 2.2550,30.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DC2020">
        <w:rPr>
          <w:rFonts w:ascii="Times New Roman" w:hAnsi="Times New Roman" w:cs="Times New Roman"/>
          <w:sz w:val="24"/>
          <w:szCs w:val="24"/>
          <w:lang w:val="en-US"/>
        </w:rPr>
        <w:t>30</w:t>
      </w:r>
      <w:r w:rsidRPr="005442AE">
        <w:rPr>
          <w:rFonts w:ascii="Times New Roman" w:hAnsi="Times New Roman" w:cs="Times New Roman"/>
          <w:sz w:val="24"/>
          <w:szCs w:val="24"/>
          <w:lang w:val="en-US"/>
        </w:rPr>
        <w:t>, dated Ju</w:t>
      </w:r>
      <w:r w:rsidR="00DC2020">
        <w:rPr>
          <w:rFonts w:ascii="Times New Roman" w:hAnsi="Times New Roman" w:cs="Times New Roman"/>
          <w:sz w:val="24"/>
          <w:szCs w:val="24"/>
          <w:lang w:val="en-US"/>
        </w:rPr>
        <w:t>ne</w:t>
      </w:r>
      <w:r w:rsidRPr="005442AE">
        <w:rPr>
          <w:rFonts w:ascii="Times New Roman" w:hAnsi="Times New Roman" w:cs="Times New Roman"/>
          <w:sz w:val="24"/>
          <w:szCs w:val="24"/>
          <w:lang w:val="en-US"/>
        </w:rPr>
        <w:t xml:space="preserve"> </w:t>
      </w:r>
      <w:r w:rsidR="00DC2020">
        <w:rPr>
          <w:rFonts w:ascii="Times New Roman" w:hAnsi="Times New Roman" w:cs="Times New Roman"/>
          <w:sz w:val="24"/>
          <w:szCs w:val="24"/>
          <w:lang w:val="en-US"/>
        </w:rPr>
        <w:t>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DC2020">
        <w:rPr>
          <w:rFonts w:ascii="Times New Roman" w:hAnsi="Times New Roman" w:cs="Times New Roman"/>
          <w:sz w:val="24"/>
          <w:szCs w:val="24"/>
          <w:lang w:val="en-US"/>
        </w:rPr>
        <w:t>8</w:t>
      </w:r>
      <w:r w:rsidRPr="005442AE">
        <w:rPr>
          <w:rFonts w:ascii="Times New Roman" w:hAnsi="Times New Roman" w:cs="Times New Roman"/>
          <w:sz w:val="24"/>
          <w:szCs w:val="24"/>
          <w:lang w:val="en-US"/>
        </w:rPr>
        <w:t>, the response to the questionnaire must be lodged through Decom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7D2BA"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9F2020">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9F2020">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investigation be sufficiently detailed in order to </w:t>
      </w:r>
      <w:r w:rsidRPr="005442AE">
        <w:rPr>
          <w:rFonts w:ascii="Times New Roman" w:hAnsi="Times New Roman" w:cs="Times New Roman"/>
          <w:sz w:val="24"/>
          <w:szCs w:val="24"/>
          <w:lang w:val="en-US"/>
        </w:rPr>
        <w:t xml:space="preserve">provide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investigation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E80E5C"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w:t>
      </w:r>
      <w:r w:rsidR="009C6567">
        <w:rPr>
          <w:rFonts w:ascii="Times New Roman" w:hAnsi="Times New Roman" w:cs="Times New Roman"/>
          <w:sz w:val="24"/>
          <w:szCs w:val="24"/>
          <w:lang w:val="en-US"/>
        </w:rPr>
        <w:t>period of January to December of 2019</w:t>
      </w:r>
      <w:r w:rsidRPr="005442AE">
        <w:rPr>
          <w:rFonts w:ascii="Times New Roman" w:hAnsi="Times New Roman" w:cs="Times New Roman"/>
          <w:sz w:val="24"/>
          <w:szCs w:val="24"/>
          <w:lang w:val="en-US"/>
        </w:rPr>
        <w:t xml:space="preserve">. In case your company’s fiscal year does not match that of the investigation,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period of investigation.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9F2020"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4E7FE9"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BD6DB"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RODUCT UNDER INVESTIGATION</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Product under investigation:</w:t>
      </w:r>
    </w:p>
    <w:p w:rsidR="009C6567" w:rsidRPr="009C6567" w:rsidRDefault="009C6567" w:rsidP="009C6567">
      <w:pPr>
        <w:pStyle w:val="Pr-formataoHTML"/>
        <w:numPr>
          <w:ilvl w:val="0"/>
          <w:numId w:val="4"/>
        </w:numPr>
        <w:shd w:val="clear" w:color="auto" w:fill="F8F9FA"/>
        <w:spacing w:line="540" w:lineRule="atLeast"/>
        <w:rPr>
          <w:rFonts w:ascii="Times New Roman" w:hAnsi="Times New Roman" w:cs="Times New Roman"/>
          <w:color w:val="222222"/>
          <w:sz w:val="24"/>
          <w:szCs w:val="24"/>
        </w:rPr>
      </w:pPr>
      <w:r w:rsidRPr="009C6567">
        <w:rPr>
          <w:rFonts w:ascii="Times New Roman" w:hAnsi="Times New Roman" w:cs="Times New Roman"/>
          <w:color w:val="222222"/>
          <w:sz w:val="24"/>
          <w:szCs w:val="24"/>
          <w:lang w:val="en"/>
        </w:rPr>
        <w:t>Nonwovens for application in personal hygiene products, normally classified under items 5603.11.30, 5603.12.30, 5603.91.20, and 5603.92.20 of the Common Mercosur Nomenclature - NCM, originating in Israel.</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t xml:space="preserve">a) Nonwovens are also called nonwovens, such as nonwoven (English), </w:t>
      </w:r>
      <w:proofErr w:type="spellStart"/>
      <w:r w:rsidRPr="009C6567">
        <w:rPr>
          <w:rFonts w:ascii="Times New Roman" w:hAnsi="Times New Roman" w:cs="Times New Roman"/>
          <w:color w:val="222222"/>
          <w:sz w:val="24"/>
          <w:szCs w:val="24"/>
          <w:lang w:val="en"/>
        </w:rPr>
        <w:t>notejido</w:t>
      </w:r>
      <w:proofErr w:type="spellEnd"/>
      <w:r w:rsidRPr="009C6567">
        <w:rPr>
          <w:rFonts w:ascii="Times New Roman" w:hAnsi="Times New Roman" w:cs="Times New Roman"/>
          <w:color w:val="222222"/>
          <w:sz w:val="24"/>
          <w:szCs w:val="24"/>
          <w:lang w:val="en"/>
        </w:rPr>
        <w:t xml:space="preserve"> (Spanish), </w:t>
      </w:r>
      <w:proofErr w:type="spellStart"/>
      <w:r w:rsidRPr="009C6567">
        <w:rPr>
          <w:rFonts w:ascii="Times New Roman" w:hAnsi="Times New Roman" w:cs="Times New Roman"/>
          <w:color w:val="222222"/>
          <w:sz w:val="24"/>
          <w:szCs w:val="24"/>
          <w:lang w:val="en"/>
        </w:rPr>
        <w:t>tessuto</w:t>
      </w:r>
      <w:proofErr w:type="spellEnd"/>
      <w:r w:rsidRPr="009C6567">
        <w:rPr>
          <w:rFonts w:ascii="Times New Roman" w:hAnsi="Times New Roman" w:cs="Times New Roman"/>
          <w:color w:val="222222"/>
          <w:sz w:val="24"/>
          <w:szCs w:val="24"/>
          <w:lang w:val="en"/>
        </w:rPr>
        <w:t xml:space="preserve"> </w:t>
      </w:r>
      <w:proofErr w:type="spellStart"/>
      <w:r w:rsidRPr="009C6567">
        <w:rPr>
          <w:rFonts w:ascii="Times New Roman" w:hAnsi="Times New Roman" w:cs="Times New Roman"/>
          <w:color w:val="222222"/>
          <w:sz w:val="24"/>
          <w:szCs w:val="24"/>
          <w:lang w:val="en"/>
        </w:rPr>
        <w:t>nontessuto</w:t>
      </w:r>
      <w:proofErr w:type="spellEnd"/>
      <w:r w:rsidRPr="009C6567">
        <w:rPr>
          <w:rFonts w:ascii="Times New Roman" w:hAnsi="Times New Roman" w:cs="Times New Roman"/>
          <w:color w:val="222222"/>
          <w:sz w:val="24"/>
          <w:szCs w:val="24"/>
          <w:lang w:val="en"/>
        </w:rPr>
        <w:t xml:space="preserve"> (Italian), </w:t>
      </w:r>
      <w:proofErr w:type="spellStart"/>
      <w:r w:rsidRPr="009C6567">
        <w:rPr>
          <w:rFonts w:ascii="Times New Roman" w:hAnsi="Times New Roman" w:cs="Times New Roman"/>
          <w:color w:val="222222"/>
          <w:sz w:val="24"/>
          <w:szCs w:val="24"/>
          <w:lang w:val="en"/>
        </w:rPr>
        <w:t>nontissé</w:t>
      </w:r>
      <w:proofErr w:type="spellEnd"/>
      <w:r w:rsidRPr="009C6567">
        <w:rPr>
          <w:rFonts w:ascii="Times New Roman" w:hAnsi="Times New Roman" w:cs="Times New Roman"/>
          <w:color w:val="222222"/>
          <w:sz w:val="24"/>
          <w:szCs w:val="24"/>
          <w:lang w:val="en"/>
        </w:rPr>
        <w:t xml:space="preserve"> (French) and </w:t>
      </w:r>
      <w:proofErr w:type="spellStart"/>
      <w:r w:rsidRPr="009C6567">
        <w:rPr>
          <w:rFonts w:ascii="Times New Roman" w:hAnsi="Times New Roman" w:cs="Times New Roman"/>
          <w:color w:val="222222"/>
          <w:sz w:val="24"/>
          <w:szCs w:val="24"/>
          <w:lang w:val="en"/>
        </w:rPr>
        <w:t>vliesstoffe</w:t>
      </w:r>
      <w:proofErr w:type="spellEnd"/>
      <w:r w:rsidRPr="009C6567">
        <w:rPr>
          <w:rFonts w:ascii="Times New Roman" w:hAnsi="Times New Roman" w:cs="Times New Roman"/>
          <w:color w:val="222222"/>
          <w:sz w:val="24"/>
          <w:szCs w:val="24"/>
          <w:lang w:val="en"/>
        </w:rPr>
        <w:t xml:space="preserve"> (German).</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t>b) The main personal hygiene products produced from nonwovens are feminine pads, diapers and baby wipes.</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t>c) For a better understanding of what a nonwoven is, it is important to know what a fabric is technically. According to ABNT / TB-392, fabric is a structure produced by the intertwining of a set of warp threads and another set of weft threads, forming an angle of (or close to) 90 °:</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t>d) Warp - Set of threads arranged in the longitudinal direction (length) of the fabric.</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t>e) Weft - Set of threads arranged in the transverse direction (width) of the fabric.</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t>f) According to the NBR-13370 standard, nonwovens are flat, flexible and porous structures, constituted by a fiber or filament blanket, directionally or randomly, consolidated by mechanical (friction), chemical (adhesion) or thermal (cohesion) process or the combination of these methods.</w:t>
      </w:r>
    </w:p>
    <w:p w:rsid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t xml:space="preserve">g) The blankets consist of structures not yet consolidated, formed by one or more layers of fibers or filaments, which constitute the main raw material in the manufacture of nonwovens. The proportion of fibers or filaments in the final products varies from 30% to 100% and other products can be added for the consolidation, finishing and transformation of the fibers or filaments. The proportion between the fibers or filaments that constitute the main raw </w:t>
      </w:r>
      <w:r w:rsidRPr="009C6567">
        <w:rPr>
          <w:rFonts w:ascii="Times New Roman" w:hAnsi="Times New Roman" w:cs="Times New Roman"/>
          <w:color w:val="222222"/>
          <w:sz w:val="24"/>
          <w:szCs w:val="24"/>
          <w:lang w:val="en"/>
        </w:rPr>
        <w:lastRenderedPageBreak/>
        <w:t>material of nonwovens and other products that can be added to nonwovens define the final products.</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t>h) Nonwovens for application in personal hygiene products normally use the following raw materials: polypropylene (PP), polyester (PES) or mixed PP, PES and other raw materials, such as polyethylene and viscose.</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t>i) In addition, nonwovens can be classified as to (i) weight, which is the weight per unit area, as light (less than 25 g / m²), medium (between 26 and 70 g / m²), heavy (between 71 and 150 g / m²) and very heavy (above 150 g / m²); (ii) the formation of the blanket (dry, wet or fused); (iii) consolidation of the blanket (mechanical, chemical or thermal means); (iv) the raw materials used (artificial, natural or synthetic fibers or filaments, in addition to binders); and (v) the properties of the fibers and filaments (length, type of cross section, title, raw material, softening and melting point, dye affinity, crimping, finishing and others).</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rPr>
      </w:pPr>
      <w:r w:rsidRPr="009C6567">
        <w:rPr>
          <w:rFonts w:ascii="Times New Roman" w:hAnsi="Times New Roman" w:cs="Times New Roman"/>
          <w:color w:val="222222"/>
          <w:sz w:val="24"/>
          <w:szCs w:val="24"/>
          <w:lang w:val="en"/>
        </w:rPr>
        <w:t>j) Nonwovens for application in other sectors, including automotive, civil construction, packaging, filtration, medical-hospital, coatings and clothing are outside the scope of this petition. These products have raw materials, weights and characteristics that are different from those of the object product and, therefore, are not to be confused with it.</w:t>
      </w:r>
    </w:p>
    <w:p w:rsidR="009C6567" w:rsidRPr="009C6567" w:rsidRDefault="009C6567" w:rsidP="009C6567">
      <w:pPr>
        <w:pStyle w:val="Pr-formataoHTML"/>
        <w:shd w:val="clear" w:color="auto" w:fill="F8F9FA"/>
        <w:spacing w:line="540" w:lineRule="atLeast"/>
        <w:ind w:left="1134"/>
        <w:rPr>
          <w:rFonts w:ascii="Times New Roman" w:hAnsi="Times New Roman" w:cs="Times New Roman"/>
          <w:color w:val="222222"/>
          <w:sz w:val="24"/>
          <w:szCs w:val="24"/>
        </w:rPr>
      </w:pPr>
    </w:p>
    <w:p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w:t>
      </w:r>
      <w:r w:rsidR="009C6567">
        <w:rPr>
          <w:rFonts w:ascii="Times New Roman" w:hAnsi="Times New Roman" w:cs="Times New Roman"/>
          <w:sz w:val="24"/>
          <w:szCs w:val="24"/>
          <w:lang w:val="en-US"/>
        </w:rPr>
        <w:t>investigation of serious injury</w:t>
      </w:r>
    </w:p>
    <w:p w:rsidR="009C6567" w:rsidRPr="009C6567" w:rsidRDefault="009C6567" w:rsidP="001157B4">
      <w:pPr>
        <w:pStyle w:val="PargrafodaLista"/>
        <w:ind w:left="1440"/>
        <w:jc w:val="both"/>
        <w:rPr>
          <w:rFonts w:ascii="Times New Roman" w:hAnsi="Times New Roman" w:cs="Times New Roman"/>
          <w:color w:val="222222"/>
          <w:sz w:val="24"/>
          <w:szCs w:val="24"/>
          <w:shd w:val="clear" w:color="auto" w:fill="F8F9FA"/>
        </w:rPr>
      </w:pPr>
      <w:r>
        <w:br/>
      </w:r>
      <w:r w:rsidRPr="009C6567">
        <w:rPr>
          <w:rFonts w:ascii="Times New Roman" w:hAnsi="Times New Roman" w:cs="Times New Roman"/>
          <w:color w:val="222222"/>
          <w:sz w:val="24"/>
          <w:szCs w:val="24"/>
          <w:shd w:val="clear" w:color="auto" w:fill="F8F9FA"/>
        </w:rPr>
        <w:t xml:space="preserve">P1 = </w:t>
      </w:r>
      <w:proofErr w:type="spellStart"/>
      <w:r w:rsidRPr="009C6567">
        <w:rPr>
          <w:rFonts w:ascii="Times New Roman" w:hAnsi="Times New Roman" w:cs="Times New Roman"/>
          <w:color w:val="222222"/>
          <w:sz w:val="24"/>
          <w:szCs w:val="24"/>
          <w:shd w:val="clear" w:color="auto" w:fill="F8F9FA"/>
        </w:rPr>
        <w:t>January</w:t>
      </w:r>
      <w:proofErr w:type="spellEnd"/>
      <w:r w:rsidRPr="009C6567">
        <w:rPr>
          <w:rFonts w:ascii="Times New Roman" w:hAnsi="Times New Roman" w:cs="Times New Roman"/>
          <w:color w:val="222222"/>
          <w:sz w:val="24"/>
          <w:szCs w:val="24"/>
          <w:shd w:val="clear" w:color="auto" w:fill="F8F9FA"/>
        </w:rPr>
        <w:t xml:space="preserve"> </w:t>
      </w:r>
      <w:proofErr w:type="spellStart"/>
      <w:r w:rsidRPr="009C6567">
        <w:rPr>
          <w:rFonts w:ascii="Times New Roman" w:hAnsi="Times New Roman" w:cs="Times New Roman"/>
          <w:color w:val="222222"/>
          <w:sz w:val="24"/>
          <w:szCs w:val="24"/>
          <w:shd w:val="clear" w:color="auto" w:fill="F8F9FA"/>
        </w:rPr>
        <w:t>to</w:t>
      </w:r>
      <w:proofErr w:type="spellEnd"/>
      <w:r w:rsidRPr="009C6567">
        <w:rPr>
          <w:rFonts w:ascii="Times New Roman" w:hAnsi="Times New Roman" w:cs="Times New Roman"/>
          <w:color w:val="222222"/>
          <w:sz w:val="24"/>
          <w:szCs w:val="24"/>
          <w:shd w:val="clear" w:color="auto" w:fill="F8F9FA"/>
        </w:rPr>
        <w:t xml:space="preserve"> </w:t>
      </w:r>
      <w:proofErr w:type="spellStart"/>
      <w:r w:rsidRPr="009C6567">
        <w:rPr>
          <w:rFonts w:ascii="Times New Roman" w:hAnsi="Times New Roman" w:cs="Times New Roman"/>
          <w:color w:val="222222"/>
          <w:sz w:val="24"/>
          <w:szCs w:val="24"/>
          <w:shd w:val="clear" w:color="auto" w:fill="F8F9FA"/>
        </w:rPr>
        <w:t>December</w:t>
      </w:r>
      <w:proofErr w:type="spellEnd"/>
      <w:r w:rsidRPr="009C6567">
        <w:rPr>
          <w:rFonts w:ascii="Times New Roman" w:hAnsi="Times New Roman" w:cs="Times New Roman"/>
          <w:color w:val="222222"/>
          <w:sz w:val="24"/>
          <w:szCs w:val="24"/>
          <w:shd w:val="clear" w:color="auto" w:fill="F8F9FA"/>
        </w:rPr>
        <w:t xml:space="preserve"> 2017; </w:t>
      </w:r>
    </w:p>
    <w:p w:rsidR="009C6567" w:rsidRPr="009C6567" w:rsidRDefault="009C6567" w:rsidP="001157B4">
      <w:pPr>
        <w:pStyle w:val="PargrafodaLista"/>
        <w:ind w:left="1440"/>
        <w:jc w:val="both"/>
        <w:rPr>
          <w:rFonts w:ascii="Times New Roman" w:hAnsi="Times New Roman" w:cs="Times New Roman"/>
          <w:color w:val="222222"/>
          <w:sz w:val="24"/>
          <w:szCs w:val="24"/>
          <w:shd w:val="clear" w:color="auto" w:fill="F8F9FA"/>
        </w:rPr>
      </w:pPr>
      <w:r w:rsidRPr="009C6567">
        <w:rPr>
          <w:rFonts w:ascii="Times New Roman" w:hAnsi="Times New Roman" w:cs="Times New Roman"/>
          <w:color w:val="222222"/>
          <w:sz w:val="24"/>
          <w:szCs w:val="24"/>
          <w:shd w:val="clear" w:color="auto" w:fill="F8F9FA"/>
        </w:rPr>
        <w:t xml:space="preserve">P2 = </w:t>
      </w:r>
      <w:proofErr w:type="spellStart"/>
      <w:r w:rsidRPr="009C6567">
        <w:rPr>
          <w:rFonts w:ascii="Times New Roman" w:hAnsi="Times New Roman" w:cs="Times New Roman"/>
          <w:color w:val="222222"/>
          <w:sz w:val="24"/>
          <w:szCs w:val="24"/>
          <w:shd w:val="clear" w:color="auto" w:fill="F8F9FA"/>
        </w:rPr>
        <w:t>January</w:t>
      </w:r>
      <w:proofErr w:type="spellEnd"/>
      <w:r w:rsidRPr="009C6567">
        <w:rPr>
          <w:rFonts w:ascii="Times New Roman" w:hAnsi="Times New Roman" w:cs="Times New Roman"/>
          <w:color w:val="222222"/>
          <w:sz w:val="24"/>
          <w:szCs w:val="24"/>
          <w:shd w:val="clear" w:color="auto" w:fill="F8F9FA"/>
        </w:rPr>
        <w:t xml:space="preserve"> </w:t>
      </w:r>
      <w:proofErr w:type="spellStart"/>
      <w:r w:rsidRPr="009C6567">
        <w:rPr>
          <w:rFonts w:ascii="Times New Roman" w:hAnsi="Times New Roman" w:cs="Times New Roman"/>
          <w:color w:val="222222"/>
          <w:sz w:val="24"/>
          <w:szCs w:val="24"/>
          <w:shd w:val="clear" w:color="auto" w:fill="F8F9FA"/>
        </w:rPr>
        <w:t>to</w:t>
      </w:r>
      <w:proofErr w:type="spellEnd"/>
      <w:r w:rsidRPr="009C6567">
        <w:rPr>
          <w:rFonts w:ascii="Times New Roman" w:hAnsi="Times New Roman" w:cs="Times New Roman"/>
          <w:color w:val="222222"/>
          <w:sz w:val="24"/>
          <w:szCs w:val="24"/>
          <w:shd w:val="clear" w:color="auto" w:fill="F8F9FA"/>
        </w:rPr>
        <w:t xml:space="preserve"> </w:t>
      </w:r>
      <w:proofErr w:type="spellStart"/>
      <w:r w:rsidRPr="009C6567">
        <w:rPr>
          <w:rFonts w:ascii="Times New Roman" w:hAnsi="Times New Roman" w:cs="Times New Roman"/>
          <w:color w:val="222222"/>
          <w:sz w:val="24"/>
          <w:szCs w:val="24"/>
          <w:shd w:val="clear" w:color="auto" w:fill="F8F9FA"/>
        </w:rPr>
        <w:t>December</w:t>
      </w:r>
      <w:proofErr w:type="spellEnd"/>
      <w:r w:rsidRPr="009C6567">
        <w:rPr>
          <w:rFonts w:ascii="Times New Roman" w:hAnsi="Times New Roman" w:cs="Times New Roman"/>
          <w:color w:val="222222"/>
          <w:sz w:val="24"/>
          <w:szCs w:val="24"/>
          <w:shd w:val="clear" w:color="auto" w:fill="F8F9FA"/>
        </w:rPr>
        <w:t xml:space="preserve"> 2018; </w:t>
      </w:r>
      <w:proofErr w:type="spellStart"/>
      <w:r w:rsidRPr="009C6567">
        <w:rPr>
          <w:rFonts w:ascii="Times New Roman" w:hAnsi="Times New Roman" w:cs="Times New Roman"/>
          <w:color w:val="222222"/>
          <w:sz w:val="24"/>
          <w:szCs w:val="24"/>
          <w:shd w:val="clear" w:color="auto" w:fill="F8F9FA"/>
        </w:rPr>
        <w:t>and</w:t>
      </w:r>
      <w:proofErr w:type="spellEnd"/>
      <w:r w:rsidRPr="009C6567">
        <w:rPr>
          <w:rFonts w:ascii="Times New Roman" w:hAnsi="Times New Roman" w:cs="Times New Roman"/>
          <w:color w:val="222222"/>
          <w:sz w:val="24"/>
          <w:szCs w:val="24"/>
          <w:shd w:val="clear" w:color="auto" w:fill="F8F9FA"/>
        </w:rPr>
        <w:t xml:space="preserve"> </w:t>
      </w:r>
    </w:p>
    <w:p w:rsidR="001157B4" w:rsidRDefault="009C6567" w:rsidP="001157B4">
      <w:pPr>
        <w:pStyle w:val="PargrafodaLista"/>
        <w:ind w:left="1440"/>
        <w:jc w:val="both"/>
        <w:rPr>
          <w:rFonts w:ascii="Times New Roman" w:hAnsi="Times New Roman" w:cs="Times New Roman"/>
          <w:color w:val="222222"/>
          <w:sz w:val="24"/>
          <w:szCs w:val="24"/>
          <w:shd w:val="clear" w:color="auto" w:fill="F8F9FA"/>
        </w:rPr>
      </w:pPr>
      <w:r w:rsidRPr="009C6567">
        <w:rPr>
          <w:rFonts w:ascii="Times New Roman" w:hAnsi="Times New Roman" w:cs="Times New Roman"/>
          <w:color w:val="222222"/>
          <w:sz w:val="24"/>
          <w:szCs w:val="24"/>
          <w:shd w:val="clear" w:color="auto" w:fill="F8F9FA"/>
        </w:rPr>
        <w:t xml:space="preserve">P3 = </w:t>
      </w:r>
      <w:proofErr w:type="spellStart"/>
      <w:r w:rsidRPr="009C6567">
        <w:rPr>
          <w:rFonts w:ascii="Times New Roman" w:hAnsi="Times New Roman" w:cs="Times New Roman"/>
          <w:color w:val="222222"/>
          <w:sz w:val="24"/>
          <w:szCs w:val="24"/>
          <w:shd w:val="clear" w:color="auto" w:fill="F8F9FA"/>
        </w:rPr>
        <w:t>January</w:t>
      </w:r>
      <w:proofErr w:type="spellEnd"/>
      <w:r w:rsidRPr="009C6567">
        <w:rPr>
          <w:rFonts w:ascii="Times New Roman" w:hAnsi="Times New Roman" w:cs="Times New Roman"/>
          <w:color w:val="222222"/>
          <w:sz w:val="24"/>
          <w:szCs w:val="24"/>
          <w:shd w:val="clear" w:color="auto" w:fill="F8F9FA"/>
        </w:rPr>
        <w:t xml:space="preserve"> </w:t>
      </w:r>
      <w:proofErr w:type="spellStart"/>
      <w:r w:rsidRPr="009C6567">
        <w:rPr>
          <w:rFonts w:ascii="Times New Roman" w:hAnsi="Times New Roman" w:cs="Times New Roman"/>
          <w:color w:val="222222"/>
          <w:sz w:val="24"/>
          <w:szCs w:val="24"/>
          <w:shd w:val="clear" w:color="auto" w:fill="F8F9FA"/>
        </w:rPr>
        <w:t>to</w:t>
      </w:r>
      <w:proofErr w:type="spellEnd"/>
      <w:r w:rsidRPr="009C6567">
        <w:rPr>
          <w:rFonts w:ascii="Times New Roman" w:hAnsi="Times New Roman" w:cs="Times New Roman"/>
          <w:color w:val="222222"/>
          <w:sz w:val="24"/>
          <w:szCs w:val="24"/>
          <w:shd w:val="clear" w:color="auto" w:fill="F8F9FA"/>
        </w:rPr>
        <w:t xml:space="preserve"> </w:t>
      </w:r>
      <w:proofErr w:type="spellStart"/>
      <w:r w:rsidRPr="009C6567">
        <w:rPr>
          <w:rFonts w:ascii="Times New Roman" w:hAnsi="Times New Roman" w:cs="Times New Roman"/>
          <w:color w:val="222222"/>
          <w:sz w:val="24"/>
          <w:szCs w:val="24"/>
          <w:shd w:val="clear" w:color="auto" w:fill="F8F9FA"/>
        </w:rPr>
        <w:t>December</w:t>
      </w:r>
      <w:proofErr w:type="spellEnd"/>
      <w:r w:rsidRPr="009C6567">
        <w:rPr>
          <w:rFonts w:ascii="Times New Roman" w:hAnsi="Times New Roman" w:cs="Times New Roman"/>
          <w:color w:val="222222"/>
          <w:sz w:val="24"/>
          <w:szCs w:val="24"/>
          <w:shd w:val="clear" w:color="auto" w:fill="F8F9FA"/>
        </w:rPr>
        <w:t xml:space="preserve"> 2019;</w:t>
      </w:r>
    </w:p>
    <w:p w:rsidR="009C6567" w:rsidRPr="009C6567" w:rsidRDefault="009C6567" w:rsidP="001157B4">
      <w:pPr>
        <w:pStyle w:val="PargrafodaLista"/>
        <w:ind w:left="1440"/>
        <w:jc w:val="both"/>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66628"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w:t>
      </w:r>
      <w:proofErr w:type="gramStart"/>
      <w:r w:rsidRPr="005442AE">
        <w:rPr>
          <w:rFonts w:ascii="Times New Roman" w:hAnsi="Times New Roman" w:cs="Times New Roman"/>
          <w:i/>
          <w:sz w:val="24"/>
          <w:szCs w:val="24"/>
          <w:lang w:val="en-US"/>
        </w:rPr>
        <w:t>aforementioned product</w:t>
      </w:r>
      <w:proofErr w:type="gramEnd"/>
      <w:r w:rsidRPr="005442AE">
        <w:rPr>
          <w:rFonts w:ascii="Times New Roman" w:hAnsi="Times New Roman" w:cs="Times New Roman"/>
          <w:i/>
          <w:sz w:val="24"/>
          <w:szCs w:val="24"/>
          <w:lang w:val="en-US"/>
        </w:rPr>
        <w:t xml:space="preserve"> under investigation.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475A6B" w:rsidRPr="005442AE" w:rsidRDefault="00A63308" w:rsidP="009C6567">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tab/>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investigation is also used for the manufacturing of other products.</w:t>
      </w:r>
    </w:p>
    <w:p w:rsidR="00A63308" w:rsidRPr="005442AE" w:rsidRDefault="00A63308" w:rsidP="009C6567">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 </w:t>
      </w:r>
    </w:p>
    <w:p w:rsidR="009C6567"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009C6567">
        <w:rPr>
          <w:rFonts w:ascii="Times New Roman" w:hAnsi="Times New Roman" w:cs="Times New Roman"/>
          <w:b/>
          <w:sz w:val="24"/>
          <w:szCs w:val="24"/>
          <w:lang w:val="en-US"/>
        </w:rPr>
        <w:t>7 Production Capacity</w:t>
      </w:r>
    </w:p>
    <w:p w:rsidR="00A63308" w:rsidRPr="005442AE" w:rsidRDefault="009C6567" w:rsidP="00A63308">
      <w:pPr>
        <w:ind w:left="360" w:hanging="360"/>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     7.1</w:t>
      </w:r>
      <w:r w:rsidR="00A63308" w:rsidRPr="005442AE">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Cpacity</w:t>
      </w:r>
      <w:proofErr w:type="spellEnd"/>
      <w:r>
        <w:rPr>
          <w:rFonts w:ascii="Times New Roman" w:hAnsi="Times New Roman" w:cs="Times New Roman"/>
          <w:b/>
          <w:sz w:val="24"/>
          <w:szCs w:val="24"/>
          <w:lang w:val="en-US"/>
        </w:rPr>
        <w:t xml:space="preserve"> of production and production</w:t>
      </w:r>
    </w:p>
    <w:p w:rsidR="009C6567" w:rsidRPr="005442AE" w:rsidRDefault="00A63308" w:rsidP="009C6567">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9C6567">
        <w:rPr>
          <w:rFonts w:ascii="Times New Roman" w:hAnsi="Times New Roman" w:cs="Times New Roman"/>
          <w:sz w:val="24"/>
          <w:szCs w:val="24"/>
          <w:lang w:val="en-US"/>
        </w:rPr>
        <w:t>7.1.1</w:t>
      </w:r>
      <w:r w:rsidR="009C6567" w:rsidRPr="005442AE">
        <w:rPr>
          <w:rFonts w:ascii="Times New Roman" w:hAnsi="Times New Roman" w:cs="Times New Roman"/>
          <w:sz w:val="24"/>
          <w:szCs w:val="24"/>
          <w:lang w:val="en-US"/>
        </w:rPr>
        <w:t xml:space="preserve"> State the nominal and effective installed capacity of the product production line and its respective production, discriminating the unit of measurement used, pursuant to the model provided in Appendix II. If the product is manufactured in more than one production line or facility, please provide such information separately.</w:t>
      </w:r>
    </w:p>
    <w:p w:rsidR="009C6567" w:rsidRPr="005442AE" w:rsidRDefault="009C6567" w:rsidP="009C6567">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Pr>
          <w:rFonts w:ascii="Times New Roman" w:hAnsi="Times New Roman" w:cs="Times New Roman"/>
          <w:sz w:val="24"/>
          <w:szCs w:val="24"/>
          <w:lang w:val="en-US"/>
        </w:rPr>
        <w:t>7.1.2</w:t>
      </w:r>
      <w:r w:rsidRPr="005442AE">
        <w:rPr>
          <w:rFonts w:ascii="Times New Roman" w:hAnsi="Times New Roman" w:cs="Times New Roman"/>
          <w:sz w:val="24"/>
          <w:szCs w:val="24"/>
          <w:lang w:val="en-US"/>
        </w:rPr>
        <w:t xml:space="preserve"> If the installed capacity is used for the manufacturing of other products, pursuant to 6.8 and 6.9, state, also in Appendix II, their production, by listing them separately in the column “others”.</w:t>
      </w:r>
    </w:p>
    <w:p w:rsidR="009C6567" w:rsidRPr="009C6567" w:rsidRDefault="009C6567" w:rsidP="009C6567">
      <w:pPr>
        <w:ind w:left="360" w:firstLine="6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9C6567">
        <w:rPr>
          <w:rFonts w:ascii="Times New Roman" w:hAnsi="Times New Roman" w:cs="Times New Roman"/>
          <w:sz w:val="24"/>
          <w:szCs w:val="24"/>
          <w:lang w:val="en-US"/>
        </w:rPr>
        <w:t>7.1.3 If the installed capacity has changed over the period considered, explain what the change consisted of.</w:t>
      </w:r>
    </w:p>
    <w:p w:rsidR="009C6567" w:rsidRPr="009C6567" w:rsidRDefault="009C6567" w:rsidP="009C6567">
      <w:pPr>
        <w:ind w:left="993" w:hanging="360"/>
        <w:jc w:val="both"/>
        <w:rPr>
          <w:rFonts w:ascii="Times New Roman" w:hAnsi="Times New Roman" w:cs="Times New Roman"/>
          <w:sz w:val="24"/>
          <w:szCs w:val="24"/>
          <w:lang w:val="en-US"/>
        </w:rPr>
      </w:pPr>
      <w:r w:rsidRPr="009C6567">
        <w:rPr>
          <w:rFonts w:ascii="Times New Roman" w:hAnsi="Times New Roman" w:cs="Times New Roman"/>
          <w:sz w:val="24"/>
          <w:szCs w:val="24"/>
          <w:lang w:val="en-US"/>
        </w:rPr>
        <w:t>7.1.4 Clarify in detail how the effective capacity was calculated.</w:t>
      </w:r>
    </w:p>
    <w:p w:rsidR="009C6567" w:rsidRDefault="009C6567" w:rsidP="009C6567">
      <w:pPr>
        <w:ind w:left="993" w:hanging="360"/>
        <w:jc w:val="both"/>
        <w:rPr>
          <w:rFonts w:ascii="Times New Roman" w:hAnsi="Times New Roman" w:cs="Times New Roman"/>
          <w:sz w:val="24"/>
          <w:szCs w:val="24"/>
          <w:lang w:val="en-US"/>
        </w:rPr>
      </w:pPr>
      <w:r w:rsidRPr="009C6567">
        <w:rPr>
          <w:rFonts w:ascii="Times New Roman" w:hAnsi="Times New Roman" w:cs="Times New Roman"/>
          <w:sz w:val="24"/>
          <w:szCs w:val="24"/>
          <w:lang w:val="en-US"/>
        </w:rPr>
        <w:t>7.1.5 Inform the occurrence of eventual stops in production, indicating the period, duration and motivation.</w:t>
      </w:r>
    </w:p>
    <w:p w:rsidR="009C6567" w:rsidRPr="009C6567" w:rsidRDefault="009C6567" w:rsidP="009C6567">
      <w:pPr>
        <w:ind w:left="993" w:firstLine="425"/>
        <w:jc w:val="both"/>
        <w:rPr>
          <w:rFonts w:ascii="Times New Roman" w:hAnsi="Times New Roman" w:cs="Times New Roman"/>
          <w:sz w:val="24"/>
          <w:szCs w:val="24"/>
          <w:lang w:val="en-US"/>
        </w:rPr>
      </w:pPr>
    </w:p>
    <w:p w:rsidR="009C6567" w:rsidRPr="009C6567" w:rsidRDefault="009C6567" w:rsidP="009C6567">
      <w:pPr>
        <w:pStyle w:val="Pr-formataoHTML"/>
        <w:shd w:val="clear" w:color="auto" w:fill="F8F9FA"/>
        <w:spacing w:line="540" w:lineRule="atLeast"/>
        <w:ind w:firstLine="425"/>
        <w:rPr>
          <w:rFonts w:ascii="Times New Roman" w:hAnsi="Times New Roman" w:cs="Times New Roman"/>
          <w:b/>
          <w:color w:val="222222"/>
          <w:sz w:val="24"/>
          <w:szCs w:val="24"/>
          <w:lang w:val="en"/>
        </w:rPr>
      </w:pPr>
      <w:r w:rsidRPr="009C6567">
        <w:rPr>
          <w:rFonts w:ascii="Times New Roman" w:hAnsi="Times New Roman" w:cs="Times New Roman"/>
          <w:b/>
          <w:color w:val="222222"/>
          <w:sz w:val="24"/>
          <w:szCs w:val="24"/>
          <w:lang w:val="en"/>
        </w:rPr>
        <w:t>7.2 Stocks</w:t>
      </w:r>
    </w:p>
    <w:p w:rsidR="009C6567" w:rsidRPr="009C6567" w:rsidRDefault="009C6567" w:rsidP="009C6567">
      <w:pPr>
        <w:pStyle w:val="Pr-formataoHTML"/>
        <w:shd w:val="clear" w:color="auto" w:fill="F8F9FA"/>
        <w:spacing w:line="540" w:lineRule="atLeast"/>
        <w:ind w:firstLine="425"/>
        <w:rPr>
          <w:rFonts w:ascii="Times New Roman" w:hAnsi="Times New Roman" w:cs="Times New Roman"/>
          <w:color w:val="222222"/>
          <w:sz w:val="24"/>
          <w:szCs w:val="24"/>
          <w:lang w:val="en"/>
        </w:rPr>
      </w:pPr>
      <w:r w:rsidRPr="009C6567">
        <w:rPr>
          <w:rFonts w:ascii="Times New Roman" w:hAnsi="Times New Roman" w:cs="Times New Roman"/>
          <w:color w:val="222222"/>
          <w:sz w:val="24"/>
          <w:szCs w:val="24"/>
          <w:lang w:val="en"/>
        </w:rPr>
        <w:lastRenderedPageBreak/>
        <w:t>7.2.1. Inform stocks, according to the model in Appendix III, in units of weight (kg or t) and another in units of sale (units, parts, liters). Marketing unit means the unit by which the product is normally marketed. This unit must match the one used by the company in its accounting (units, liters, meters, parts, pairs, box, etc.).</w:t>
      </w:r>
    </w:p>
    <w:p w:rsidR="009C6567" w:rsidRPr="009C6567" w:rsidRDefault="009C6567" w:rsidP="009C6567">
      <w:pPr>
        <w:pStyle w:val="Pr-formataoHTML"/>
        <w:shd w:val="clear" w:color="auto" w:fill="F8F9FA"/>
        <w:spacing w:line="540" w:lineRule="atLeast"/>
        <w:ind w:firstLine="425"/>
        <w:rPr>
          <w:rFonts w:ascii="Times New Roman" w:hAnsi="Times New Roman" w:cs="Times New Roman"/>
          <w:color w:val="222222"/>
          <w:sz w:val="24"/>
          <w:szCs w:val="24"/>
        </w:rPr>
      </w:pPr>
      <w:r w:rsidRPr="009C6567">
        <w:rPr>
          <w:rFonts w:ascii="Times New Roman" w:hAnsi="Times New Roman" w:cs="Times New Roman"/>
          <w:color w:val="222222"/>
          <w:sz w:val="24"/>
          <w:szCs w:val="24"/>
          <w:lang w:val="en"/>
        </w:rPr>
        <w:t>7.2.2 Inform if there is production for stock or if only on request. If there is production to stock, inform the stock level considered ideal.</w:t>
      </w:r>
    </w:p>
    <w:p w:rsidR="009C6567" w:rsidRPr="009C6567" w:rsidRDefault="009C6567" w:rsidP="009C6567">
      <w:pPr>
        <w:ind w:left="993" w:firstLine="425"/>
        <w:jc w:val="both"/>
        <w:rPr>
          <w:rFonts w:ascii="Times New Roman" w:hAnsi="Times New Roman" w:cs="Times New Roman"/>
          <w:sz w:val="24"/>
          <w:szCs w:val="24"/>
          <w:lang w:val="en-US"/>
        </w:rPr>
      </w:pPr>
    </w:p>
    <w:p w:rsidR="009C6567" w:rsidRPr="009C6567" w:rsidRDefault="009C6567" w:rsidP="009C6567">
      <w:pPr>
        <w:ind w:left="993" w:hanging="360"/>
        <w:jc w:val="both"/>
        <w:rPr>
          <w:rFonts w:ascii="Times New Roman" w:hAnsi="Times New Roman" w:cs="Times New Roman"/>
          <w:sz w:val="24"/>
          <w:szCs w:val="24"/>
          <w:lang w:val="en-US"/>
        </w:rPr>
      </w:pP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911125"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CF308"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9F2020">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investigation</w:t>
      </w:r>
      <w:r w:rsidRPr="005442AE">
        <w:rPr>
          <w:rFonts w:ascii="Times New Roman" w:hAnsi="Times New Roman" w:cs="Times New Roman"/>
          <w:sz w:val="24"/>
          <w:szCs w:val="24"/>
          <w:lang w:val="en-US"/>
        </w:rPr>
        <w:t>.</w:t>
      </w:r>
    </w:p>
    <w:p w:rsidR="00A63308" w:rsidRPr="005442AE" w:rsidRDefault="009C6567" w:rsidP="00A63308">
      <w:pPr>
        <w:jc w:val="both"/>
        <w:rPr>
          <w:rFonts w:ascii="Times New Roman" w:hAnsi="Times New Roman" w:cs="Times New Roman"/>
          <w:b/>
          <w:sz w:val="24"/>
          <w:szCs w:val="24"/>
          <w:lang w:val="en-US"/>
        </w:rPr>
      </w:pPr>
      <w:r>
        <w:rPr>
          <w:rFonts w:ascii="Times New Roman" w:hAnsi="Times New Roman" w:cs="Times New Roman"/>
          <w:b/>
          <w:sz w:val="24"/>
          <w:szCs w:val="24"/>
          <w:lang w:val="en-US"/>
        </w:rPr>
        <w:t>8</w:t>
      </w:r>
      <w:r w:rsidR="00A63308" w:rsidRPr="005442AE">
        <w:rPr>
          <w:rFonts w:ascii="Times New Roman" w:hAnsi="Times New Roman" w:cs="Times New Roman"/>
          <w:b/>
          <w:sz w:val="24"/>
          <w:szCs w:val="24"/>
          <w:lang w:val="en-US"/>
        </w:rPr>
        <w:t>.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009C6567">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009C6567">
        <w:rPr>
          <w:rFonts w:ascii="Times New Roman" w:hAnsi="Times New Roman" w:cs="Times New Roman"/>
          <w:sz w:val="24"/>
          <w:szCs w:val="24"/>
          <w:lang w:val="en-US"/>
        </w:rPr>
        <w:t>8</w:t>
      </w:r>
      <w:r w:rsidRPr="005442AE">
        <w:rPr>
          <w:rFonts w:ascii="Times New Roman" w:hAnsi="Times New Roman" w:cs="Times New Roman"/>
          <w:sz w:val="24"/>
          <w:szCs w:val="24"/>
          <w:lang w:val="en-US"/>
        </w:rPr>
        <w:t>.2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009C6567">
        <w:rPr>
          <w:rFonts w:ascii="Times New Roman" w:hAnsi="Times New Roman" w:cs="Times New Roman"/>
          <w:sz w:val="24"/>
          <w:szCs w:val="24"/>
          <w:lang w:val="en-US"/>
        </w:rPr>
        <w:t>8</w:t>
      </w:r>
      <w:r w:rsidRPr="005442AE">
        <w:rPr>
          <w:rFonts w:ascii="Times New Roman" w:hAnsi="Times New Roman" w:cs="Times New Roman"/>
          <w:sz w:val="24"/>
          <w:szCs w:val="24"/>
          <w:lang w:val="en-US"/>
        </w:rPr>
        <w:t>.3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009C6567">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(i),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9C6567" w:rsidP="00A63308">
      <w:pPr>
        <w:jc w:val="both"/>
        <w:rPr>
          <w:rFonts w:ascii="Times New Roman" w:hAnsi="Times New Roman" w:cs="Times New Roman"/>
          <w:b/>
          <w:sz w:val="24"/>
          <w:szCs w:val="24"/>
          <w:lang w:val="en-US"/>
        </w:rPr>
      </w:pPr>
      <w:r>
        <w:rPr>
          <w:rFonts w:ascii="Times New Roman" w:hAnsi="Times New Roman" w:cs="Times New Roman"/>
          <w:b/>
          <w:sz w:val="24"/>
          <w:szCs w:val="24"/>
          <w:lang w:val="en-US"/>
        </w:rPr>
        <w:t>9</w:t>
      </w:r>
      <w:r w:rsidR="00A63308" w:rsidRPr="005442AE">
        <w:rPr>
          <w:rFonts w:ascii="Times New Roman" w:hAnsi="Times New Roman" w:cs="Times New Roman"/>
          <w:b/>
          <w:sz w:val="24"/>
          <w:szCs w:val="24"/>
          <w:lang w:val="en-US"/>
        </w:rPr>
        <w:t>.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009C6567">
        <w:rPr>
          <w:rFonts w:ascii="Times New Roman" w:hAnsi="Times New Roman" w:cs="Times New Roman"/>
          <w:b/>
          <w:sz w:val="24"/>
          <w:szCs w:val="24"/>
          <w:lang w:val="en-US"/>
        </w:rPr>
        <w:t>9</w:t>
      </w:r>
      <w:r w:rsidRPr="005442AE">
        <w:rPr>
          <w:rFonts w:ascii="Times New Roman" w:hAnsi="Times New Roman" w:cs="Times New Roman"/>
          <w:b/>
          <w:sz w:val="24"/>
          <w:szCs w:val="24"/>
          <w:lang w:val="en-US"/>
        </w:rPr>
        <w:t>.1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9C6567">
        <w:rPr>
          <w:rFonts w:ascii="Times New Roman" w:hAnsi="Times New Roman" w:cs="Times New Roman"/>
          <w:sz w:val="24"/>
          <w:szCs w:val="24"/>
          <w:lang w:val="en-US"/>
        </w:rPr>
        <w:t>9</w:t>
      </w:r>
      <w:r w:rsidRPr="005442AE">
        <w:rPr>
          <w:rFonts w:ascii="Times New Roman" w:hAnsi="Times New Roman" w:cs="Times New Roman"/>
          <w:sz w:val="24"/>
          <w:szCs w:val="24"/>
          <w:lang w:val="en-US"/>
        </w:rPr>
        <w:t xml:space="preserve">.1.1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9C6567">
        <w:rPr>
          <w:rFonts w:ascii="Times New Roman" w:hAnsi="Times New Roman" w:cs="Times New Roman"/>
          <w:sz w:val="24"/>
          <w:szCs w:val="24"/>
          <w:lang w:val="en-US"/>
        </w:rPr>
        <w:t>9</w:t>
      </w:r>
      <w:r w:rsidRPr="005442AE">
        <w:rPr>
          <w:rFonts w:ascii="Times New Roman" w:hAnsi="Times New Roman" w:cs="Times New Roman"/>
          <w:sz w:val="24"/>
          <w:szCs w:val="24"/>
          <w:lang w:val="en-US"/>
        </w:rPr>
        <w:t>.1.2 Describe, in details, your terms of payment used in (i),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9C6567">
        <w:rPr>
          <w:rFonts w:ascii="Times New Roman" w:hAnsi="Times New Roman" w:cs="Times New Roman"/>
          <w:sz w:val="24"/>
          <w:szCs w:val="24"/>
          <w:lang w:val="en-US"/>
        </w:rPr>
        <w:t>9</w:t>
      </w:r>
      <w:r w:rsidRPr="005442AE">
        <w:rPr>
          <w:rFonts w:ascii="Times New Roman" w:hAnsi="Times New Roman" w:cs="Times New Roman"/>
          <w:sz w:val="24"/>
          <w:szCs w:val="24"/>
          <w:lang w:val="en-US"/>
        </w:rPr>
        <w:t>.1.3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 xml:space="preserve">.1.6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 xml:space="preserve">.1.7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 xml:space="preserve">.1.9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 xml:space="preserve">.1.10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 xml:space="preserve">.1.11 Indicate the existence of different types of packaging (e.g., in bulk, cylinder/drum, big bag, pallet, etc.) for the product, as well as the volume usually transported by each type of packaging in (i),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00063005">
        <w:rPr>
          <w:rFonts w:ascii="Times New Roman" w:hAnsi="Times New Roman" w:cs="Times New Roman"/>
          <w:b/>
          <w:sz w:val="24"/>
          <w:szCs w:val="24"/>
          <w:lang w:val="en-US"/>
        </w:rPr>
        <w:t>9</w:t>
      </w:r>
      <w:r w:rsidRPr="005442AE">
        <w:rPr>
          <w:rFonts w:ascii="Times New Roman" w:hAnsi="Times New Roman" w:cs="Times New Roman"/>
          <w:b/>
          <w:sz w:val="24"/>
          <w:szCs w:val="24"/>
          <w:lang w:val="en-US"/>
        </w:rPr>
        <w:t>.2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 xml:space="preserve">.2.1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 xml:space="preserve">.2.3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00063005">
        <w:rPr>
          <w:rFonts w:ascii="Times New Roman" w:hAnsi="Times New Roman" w:cs="Times New Roman"/>
          <w:b/>
          <w:sz w:val="24"/>
          <w:szCs w:val="24"/>
          <w:lang w:val="en-US"/>
        </w:rPr>
        <w:t>9</w:t>
      </w:r>
      <w:r w:rsidRPr="005442AE">
        <w:rPr>
          <w:rFonts w:ascii="Times New Roman" w:hAnsi="Times New Roman" w:cs="Times New Roman"/>
          <w:b/>
          <w:sz w:val="24"/>
          <w:szCs w:val="24"/>
          <w:lang w:val="en-US"/>
        </w:rPr>
        <w:t>.3 Sales in the Domestic Market and Exports to Third-Country Markets</w:t>
      </w:r>
    </w:p>
    <w:p w:rsidR="00F31A2D"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00F31A2D"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00F31A2D" w:rsidRPr="005442AE">
        <w:rPr>
          <w:rFonts w:ascii="Times New Roman" w:hAnsi="Times New Roman" w:cs="Times New Roman"/>
          <w:sz w:val="24"/>
          <w:szCs w:val="24"/>
          <w:lang w:val="en-US"/>
        </w:rPr>
        <w:t xml:space="preserve">.3.1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00F31A2D"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00063005">
        <w:rPr>
          <w:rFonts w:ascii="Times New Roman" w:hAnsi="Times New Roman" w:cs="Times New Roman"/>
          <w:sz w:val="24"/>
          <w:szCs w:val="24"/>
          <w:lang w:val="en-US"/>
        </w:rPr>
        <w:t>9</w:t>
      </w:r>
      <w:r w:rsidRPr="005442AE">
        <w:rPr>
          <w:rFonts w:ascii="Times New Roman" w:hAnsi="Times New Roman" w:cs="Times New Roman"/>
          <w:sz w:val="24"/>
          <w:szCs w:val="24"/>
          <w:lang w:val="en-US"/>
        </w:rPr>
        <w:t>.3.2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rsidR="00063005" w:rsidRPr="005442AE" w:rsidRDefault="003F4FF1" w:rsidP="00063005">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063005" w:rsidRPr="00037C6A" w:rsidTr="00B772DE">
        <w:tc>
          <w:tcPr>
            <w:tcW w:w="3436" w:type="dxa"/>
          </w:tcPr>
          <w:p w:rsidR="00063005" w:rsidRPr="00037C6A" w:rsidRDefault="00063005" w:rsidP="00B772DE">
            <w:pPr>
              <w:jc w:val="center"/>
              <w:rPr>
                <w:b/>
                <w:sz w:val="24"/>
              </w:rPr>
            </w:pPr>
          </w:p>
        </w:tc>
        <w:tc>
          <w:tcPr>
            <w:tcW w:w="3436" w:type="dxa"/>
          </w:tcPr>
          <w:p w:rsidR="00063005" w:rsidRPr="00037C6A" w:rsidRDefault="00063005" w:rsidP="00B772DE">
            <w:pPr>
              <w:jc w:val="center"/>
              <w:rPr>
                <w:b/>
                <w:sz w:val="24"/>
              </w:rPr>
            </w:pPr>
            <w:r w:rsidRPr="00037C6A">
              <w:rPr>
                <w:b/>
                <w:sz w:val="24"/>
              </w:rPr>
              <w:t>Valor (unidade de medida)</w:t>
            </w:r>
          </w:p>
        </w:tc>
        <w:tc>
          <w:tcPr>
            <w:tcW w:w="3437" w:type="dxa"/>
          </w:tcPr>
          <w:p w:rsidR="00063005" w:rsidRPr="00037C6A" w:rsidRDefault="00063005" w:rsidP="00B772DE">
            <w:pPr>
              <w:jc w:val="center"/>
              <w:rPr>
                <w:b/>
                <w:sz w:val="24"/>
              </w:rPr>
            </w:pPr>
            <w:r w:rsidRPr="00037C6A">
              <w:rPr>
                <w:b/>
                <w:sz w:val="24"/>
              </w:rPr>
              <w:t>Volume (unidade de medida)</w:t>
            </w:r>
          </w:p>
        </w:tc>
      </w:tr>
      <w:tr w:rsidR="00063005" w:rsidRPr="00037C6A" w:rsidTr="00B772DE">
        <w:tc>
          <w:tcPr>
            <w:tcW w:w="3436" w:type="dxa"/>
          </w:tcPr>
          <w:p w:rsidR="00063005" w:rsidRPr="00037C6A" w:rsidRDefault="00063005" w:rsidP="00B772DE">
            <w:pPr>
              <w:jc w:val="both"/>
              <w:rPr>
                <w:sz w:val="24"/>
              </w:rPr>
            </w:pPr>
            <w:r>
              <w:rPr>
                <w:sz w:val="24"/>
              </w:rPr>
              <w:t xml:space="preserve">Sales in </w:t>
            </w:r>
            <w:proofErr w:type="spellStart"/>
            <w:r>
              <w:rPr>
                <w:sz w:val="24"/>
              </w:rPr>
              <w:t>the</w:t>
            </w:r>
            <w:proofErr w:type="spellEnd"/>
            <w:r>
              <w:rPr>
                <w:sz w:val="24"/>
              </w:rPr>
              <w:t xml:space="preserve"> </w:t>
            </w:r>
            <w:proofErr w:type="spellStart"/>
            <w:r>
              <w:rPr>
                <w:sz w:val="24"/>
              </w:rPr>
              <w:t>Domestic</w:t>
            </w:r>
            <w:proofErr w:type="spellEnd"/>
            <w:r>
              <w:rPr>
                <w:sz w:val="24"/>
              </w:rPr>
              <w:t xml:space="preserve"> Market</w:t>
            </w:r>
          </w:p>
        </w:tc>
        <w:tc>
          <w:tcPr>
            <w:tcW w:w="3436" w:type="dxa"/>
          </w:tcPr>
          <w:p w:rsidR="00063005" w:rsidRPr="00037C6A" w:rsidRDefault="00063005" w:rsidP="00B772DE">
            <w:pPr>
              <w:jc w:val="both"/>
              <w:rPr>
                <w:sz w:val="24"/>
              </w:rPr>
            </w:pPr>
          </w:p>
        </w:tc>
        <w:tc>
          <w:tcPr>
            <w:tcW w:w="3437" w:type="dxa"/>
          </w:tcPr>
          <w:p w:rsidR="00063005" w:rsidRPr="00037C6A" w:rsidRDefault="00063005" w:rsidP="00B772DE">
            <w:pPr>
              <w:jc w:val="both"/>
              <w:rPr>
                <w:sz w:val="24"/>
              </w:rPr>
            </w:pPr>
          </w:p>
        </w:tc>
      </w:tr>
      <w:tr w:rsidR="00063005" w:rsidRPr="00037C6A" w:rsidTr="00B772DE">
        <w:tc>
          <w:tcPr>
            <w:tcW w:w="3436" w:type="dxa"/>
          </w:tcPr>
          <w:p w:rsidR="00063005" w:rsidRPr="00037C6A" w:rsidRDefault="00063005" w:rsidP="00B772DE">
            <w:pPr>
              <w:jc w:val="both"/>
              <w:rPr>
                <w:sz w:val="24"/>
              </w:rPr>
            </w:pPr>
            <w:proofErr w:type="spellStart"/>
            <w:r w:rsidRPr="00037C6A">
              <w:rPr>
                <w:sz w:val="24"/>
              </w:rPr>
              <w:t>Export</w:t>
            </w:r>
            <w:r>
              <w:rPr>
                <w:sz w:val="24"/>
              </w:rPr>
              <w:t>s</w:t>
            </w:r>
            <w:proofErr w:type="spellEnd"/>
            <w:r>
              <w:rPr>
                <w:sz w:val="24"/>
              </w:rPr>
              <w:t xml:space="preserve"> </w:t>
            </w:r>
            <w:proofErr w:type="spellStart"/>
            <w:r>
              <w:rPr>
                <w:sz w:val="24"/>
              </w:rPr>
              <w:t>to</w:t>
            </w:r>
            <w:proofErr w:type="spellEnd"/>
            <w:r>
              <w:rPr>
                <w:sz w:val="24"/>
              </w:rPr>
              <w:t xml:space="preserve"> </w:t>
            </w:r>
            <w:proofErr w:type="spellStart"/>
            <w:r>
              <w:rPr>
                <w:sz w:val="24"/>
              </w:rPr>
              <w:t>third</w:t>
            </w:r>
            <w:proofErr w:type="spellEnd"/>
            <w:r>
              <w:rPr>
                <w:sz w:val="24"/>
              </w:rPr>
              <w:t xml:space="preserve"> countries</w:t>
            </w:r>
          </w:p>
        </w:tc>
        <w:tc>
          <w:tcPr>
            <w:tcW w:w="3436" w:type="dxa"/>
          </w:tcPr>
          <w:p w:rsidR="00063005" w:rsidRPr="00037C6A" w:rsidRDefault="00063005" w:rsidP="00B772DE">
            <w:pPr>
              <w:jc w:val="both"/>
              <w:rPr>
                <w:sz w:val="24"/>
              </w:rPr>
            </w:pPr>
          </w:p>
        </w:tc>
        <w:tc>
          <w:tcPr>
            <w:tcW w:w="3437" w:type="dxa"/>
          </w:tcPr>
          <w:p w:rsidR="00063005" w:rsidRPr="00037C6A" w:rsidRDefault="00063005" w:rsidP="00B772DE">
            <w:pPr>
              <w:jc w:val="both"/>
              <w:rPr>
                <w:sz w:val="24"/>
              </w:rPr>
            </w:pPr>
          </w:p>
        </w:tc>
      </w:tr>
      <w:tr w:rsidR="00063005" w:rsidRPr="00037C6A" w:rsidTr="00B772DE">
        <w:tc>
          <w:tcPr>
            <w:tcW w:w="3436" w:type="dxa"/>
          </w:tcPr>
          <w:p w:rsidR="00063005" w:rsidRPr="00037C6A" w:rsidRDefault="00063005" w:rsidP="00B772DE">
            <w:pPr>
              <w:jc w:val="both"/>
              <w:rPr>
                <w:sz w:val="24"/>
              </w:rPr>
            </w:pPr>
            <w:proofErr w:type="spellStart"/>
            <w:r w:rsidRPr="00037C6A">
              <w:rPr>
                <w:sz w:val="24"/>
              </w:rPr>
              <w:t>Export</w:t>
            </w:r>
            <w:r>
              <w:rPr>
                <w:sz w:val="24"/>
              </w:rPr>
              <w:t>s</w:t>
            </w:r>
            <w:proofErr w:type="spellEnd"/>
            <w:r>
              <w:rPr>
                <w:sz w:val="24"/>
              </w:rPr>
              <w:t xml:space="preserve"> </w:t>
            </w:r>
            <w:proofErr w:type="spellStart"/>
            <w:r>
              <w:rPr>
                <w:sz w:val="24"/>
              </w:rPr>
              <w:t>to</w:t>
            </w:r>
            <w:proofErr w:type="spellEnd"/>
            <w:r>
              <w:rPr>
                <w:sz w:val="24"/>
              </w:rPr>
              <w:t xml:space="preserve"> </w:t>
            </w:r>
            <w:proofErr w:type="spellStart"/>
            <w:r>
              <w:rPr>
                <w:sz w:val="24"/>
              </w:rPr>
              <w:t>Brazil</w:t>
            </w:r>
            <w:proofErr w:type="spellEnd"/>
          </w:p>
        </w:tc>
        <w:tc>
          <w:tcPr>
            <w:tcW w:w="3436" w:type="dxa"/>
          </w:tcPr>
          <w:p w:rsidR="00063005" w:rsidRPr="00037C6A" w:rsidRDefault="00063005" w:rsidP="00B772DE">
            <w:pPr>
              <w:jc w:val="both"/>
              <w:rPr>
                <w:sz w:val="24"/>
              </w:rPr>
            </w:pPr>
          </w:p>
        </w:tc>
        <w:tc>
          <w:tcPr>
            <w:tcW w:w="3437" w:type="dxa"/>
          </w:tcPr>
          <w:p w:rsidR="00063005" w:rsidRPr="00037C6A" w:rsidRDefault="00063005" w:rsidP="00B772DE">
            <w:pPr>
              <w:jc w:val="both"/>
              <w:rPr>
                <w:sz w:val="24"/>
              </w:rPr>
            </w:pPr>
          </w:p>
        </w:tc>
      </w:tr>
    </w:tbl>
    <w:p w:rsidR="000A6ED7" w:rsidRPr="005442AE" w:rsidRDefault="000A6ED7" w:rsidP="00063005">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0E80B0"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641921" w:rsidRPr="005442AE" w:rsidRDefault="00641921" w:rsidP="00641921">
      <w:pPr>
        <w:pStyle w:val="Ttulo1"/>
        <w:rPr>
          <w:rFonts w:ascii="Times New Roman" w:hAnsi="Times New Roman"/>
          <w:szCs w:val="24"/>
          <w:lang w:val="en-US"/>
        </w:rPr>
      </w:pPr>
      <w:bookmarkStart w:id="1" w:name="_Toc340425374"/>
      <w:bookmarkStart w:id="2" w:name="_GoBack"/>
      <w:bookmarkEnd w:id="2"/>
      <w:r w:rsidRPr="005442AE">
        <w:rPr>
          <w:rFonts w:ascii="Times New Roman" w:hAnsi="Times New Roman"/>
          <w:szCs w:val="24"/>
          <w:lang w:val="en-US"/>
        </w:rPr>
        <w:lastRenderedPageBreak/>
        <w:t>VII – TOTAL SALES</w:t>
      </w:r>
      <w:bookmarkEnd w:id="1"/>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3" w:name="_Toc340425375"/>
      <w:r w:rsidRPr="005442AE">
        <w:rPr>
          <w:rFonts w:ascii="Times New Roman" w:hAnsi="Times New Roman"/>
          <w:szCs w:val="24"/>
          <w:lang w:val="en-US"/>
        </w:rPr>
        <w:t>ITEM D – TOTAL SALES RE</w:t>
      </w:r>
      <w:bookmarkEnd w:id="3"/>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w:t>
      </w:r>
      <w:r w:rsidR="00210FD4">
        <w:rPr>
          <w:rFonts w:ascii="Times New Roman" w:hAnsi="Times New Roman" w:cs="Times New Roman"/>
          <w:sz w:val="24"/>
          <w:szCs w:val="24"/>
          <w:lang w:val="en-US"/>
        </w:rPr>
        <w:t xml:space="preserve"> and Public Interest</w:t>
      </w:r>
      <w:r w:rsidRPr="005442AE">
        <w:rPr>
          <w:rFonts w:ascii="Times New Roman" w:hAnsi="Times New Roman" w:cs="Times New Roman"/>
          <w:sz w:val="24"/>
          <w:szCs w:val="24"/>
          <w:lang w:val="en-US"/>
        </w:rPr>
        <w:t xml:space="preserv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918" w:rsidRDefault="001D7918">
      <w:pPr>
        <w:spacing w:after="0" w:line="240" w:lineRule="auto"/>
      </w:pPr>
      <w:r>
        <w:separator/>
      </w:r>
    </w:p>
  </w:endnote>
  <w:endnote w:type="continuationSeparator" w:id="0">
    <w:p w:rsidR="001D7918" w:rsidRDefault="001D7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918" w:rsidRDefault="001D7918">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rsidR="001D7918" w:rsidRPr="00B10A3A" w:rsidRDefault="001D7918" w:rsidP="00B10A3A">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4"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918" w:rsidRDefault="001D7918">
    <w:pPr>
      <w:pStyle w:val="Rodap"/>
      <w:rPr>
        <w:sz w:val="16"/>
        <w:szCs w:val="16"/>
      </w:rPr>
    </w:pPr>
  </w:p>
  <w:p w:rsidR="001D7918" w:rsidRPr="00B10A3A" w:rsidRDefault="001D7918">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5"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918" w:rsidRDefault="001D7918">
      <w:pPr>
        <w:spacing w:after="0" w:line="240" w:lineRule="auto"/>
      </w:pPr>
      <w:r>
        <w:separator/>
      </w:r>
    </w:p>
  </w:footnote>
  <w:footnote w:type="continuationSeparator" w:id="0">
    <w:p w:rsidR="001D7918" w:rsidRDefault="001D7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918" w:rsidRPr="00E90ABD" w:rsidRDefault="001D7918"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3005"/>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D7918"/>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42505"/>
    <w:rsid w:val="00746039"/>
    <w:rsid w:val="0075644D"/>
    <w:rsid w:val="00756D61"/>
    <w:rsid w:val="00762CD7"/>
    <w:rsid w:val="00765C1F"/>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9693E"/>
    <w:rsid w:val="009A1459"/>
    <w:rsid w:val="009A2706"/>
    <w:rsid w:val="009B0FB7"/>
    <w:rsid w:val="009B7107"/>
    <w:rsid w:val="009C1D82"/>
    <w:rsid w:val="009C6567"/>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90670"/>
    <w:rsid w:val="00DA70CC"/>
    <w:rsid w:val="00DB1035"/>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08C69B"/>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customStyle="1" w:styleId="label">
    <w:name w:val="label"/>
    <w:basedOn w:val="Fontepargpadro"/>
    <w:rsid w:val="001D7918"/>
  </w:style>
  <w:style w:type="paragraph" w:styleId="Pr-formataoHTML">
    <w:name w:val="HTML Preformatted"/>
    <w:basedOn w:val="Normal"/>
    <w:link w:val="Pr-formataoHTMLChar"/>
    <w:uiPriority w:val="99"/>
    <w:semiHidden/>
    <w:unhideWhenUsed/>
    <w:rsid w:val="001D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1D7918"/>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160851141">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450443567">
      <w:bodyDiv w:val="1"/>
      <w:marLeft w:val="0"/>
      <w:marRight w:val="0"/>
      <w:marTop w:val="0"/>
      <w:marBottom w:val="0"/>
      <w:divBdr>
        <w:top w:val="none" w:sz="0" w:space="0" w:color="auto"/>
        <w:left w:val="none" w:sz="0" w:space="0" w:color="auto"/>
        <w:bottom w:val="none" w:sz="0" w:space="0" w:color="auto"/>
        <w:right w:val="none" w:sz="0" w:space="0" w:color="auto"/>
      </w:divBdr>
    </w:div>
    <w:div w:id="583808839">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3382943">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2067482767">
      <w:bodyDiv w:val="1"/>
      <w:marLeft w:val="0"/>
      <w:marRight w:val="0"/>
      <w:marTop w:val="0"/>
      <w:marBottom w:val="0"/>
      <w:divBdr>
        <w:top w:val="none" w:sz="0" w:space="0" w:color="auto"/>
        <w:left w:val="none" w:sz="0" w:space="0" w:color="auto"/>
        <w:bottom w:val="none" w:sz="0" w:space="0" w:color="auto"/>
        <w:right w:val="none" w:sz="0" w:space="0" w:color="auto"/>
      </w:divBdr>
    </w:div>
    <w:div w:id="214330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2CE4E-DD63-424C-9207-9E54DC05E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Pages>
  <Words>4682</Words>
  <Characters>25283</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Hearle Vieira Calvão</cp:lastModifiedBy>
  <cp:revision>22</cp:revision>
  <dcterms:created xsi:type="dcterms:W3CDTF">2015-12-17T13:15:00Z</dcterms:created>
  <dcterms:modified xsi:type="dcterms:W3CDTF">2020-04-13T15:27:00Z</dcterms:modified>
</cp:coreProperties>
</file>