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63308" w:rsidRPr="005442AE" w:rsidRDefault="00D339CC" w:rsidP="003E5CA8">
      <w:pPr>
        <w:ind w:left="3540" w:firstLine="708"/>
        <w:jc w:val="both"/>
        <w:rPr>
          <w:rFonts w:ascii="Times New Roman" w:hAnsi="Times New Roman" w:cs="Times New Roman"/>
          <w:sz w:val="24"/>
          <w:szCs w:val="24"/>
          <w:lang w:val="en-US"/>
        </w:rPr>
      </w:pPr>
      <w:r w:rsidRPr="005442AE">
        <w:rPr>
          <w:rFonts w:ascii="Times New Roman" w:hAnsi="Times New Roman" w:cs="Times New Roman"/>
          <w:noProof/>
          <w:lang w:eastAsia="pt-BR"/>
        </w:rPr>
        <mc:AlternateContent>
          <mc:Choice Requires="wps">
            <w:drawing>
              <wp:anchor distT="0" distB="0" distL="114300" distR="114300" simplePos="0" relativeHeight="251686912" behindDoc="0" locked="0" layoutInCell="1" allowOverlap="1" wp14:anchorId="5B934E45" wp14:editId="3D2E9CB6">
                <wp:simplePos x="0" y="0"/>
                <wp:positionH relativeFrom="column">
                  <wp:posOffset>-222662</wp:posOffset>
                </wp:positionH>
                <wp:positionV relativeFrom="paragraph">
                  <wp:posOffset>-475013</wp:posOffset>
                </wp:positionV>
                <wp:extent cx="6685807" cy="9725891"/>
                <wp:effectExtent l="0" t="0" r="20320" b="27940"/>
                <wp:wrapNone/>
                <wp:docPr id="17" name="Retângulo 17"/>
                <wp:cNvGraphicFramePr/>
                <a:graphic xmlns:a="http://schemas.openxmlformats.org/drawingml/2006/main">
                  <a:graphicData uri="http://schemas.microsoft.com/office/word/2010/wordprocessingShape">
                    <wps:wsp>
                      <wps:cNvSpPr/>
                      <wps:spPr>
                        <a:xfrm>
                          <a:off x="0" y="0"/>
                          <a:ext cx="6685807" cy="9725891"/>
                        </a:xfrm>
                        <a:prstGeom prst="rect">
                          <a:avLst/>
                        </a:prstGeom>
                        <a:noFill/>
                        <a:ln w="6350">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5EF2570" id="Retângulo 17" o:spid="_x0000_s1026" style="position:absolute;margin-left:-17.55pt;margin-top:-37.4pt;width:526.45pt;height:765.8pt;z-index:2516869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" filled="f" strokecolor="black [3213]" strokeweight=".5pt"/>
            </w:pict>
          </mc:Fallback>
        </mc:AlternateContent>
      </w:r>
    </w:p>
    <w:p w:rsidR="00343607" w:rsidRPr="00347CC7" w:rsidRDefault="00343607" w:rsidP="00343607">
      <w:pPr>
        <w:spacing w:after="0"/>
        <w:jc w:val="center"/>
        <w:rPr>
          <w:rFonts w:ascii="Times New Roman" w:hAnsi="Times New Roman" w:cs="Times New Roman"/>
          <w:b/>
          <w:lang w:val="en-US"/>
        </w:rPr>
      </w:pPr>
      <w:r w:rsidRPr="00347CC7">
        <w:rPr>
          <w:rFonts w:ascii="Times New Roman" w:hAnsi="Times New Roman" w:cs="Times New Roman"/>
          <w:b/>
          <w:lang w:val="en-US"/>
        </w:rPr>
        <w:t>MINISTRY OF</w:t>
      </w:r>
      <w:r>
        <w:rPr>
          <w:rFonts w:ascii="Times New Roman" w:hAnsi="Times New Roman" w:cs="Times New Roman"/>
          <w:b/>
          <w:lang w:val="en-US"/>
        </w:rPr>
        <w:t xml:space="preserve"> THE</w:t>
      </w:r>
      <w:r w:rsidRPr="00347CC7">
        <w:rPr>
          <w:rFonts w:ascii="Times New Roman" w:hAnsi="Times New Roman" w:cs="Times New Roman"/>
          <w:b/>
          <w:lang w:val="en-US"/>
        </w:rPr>
        <w:t xml:space="preserve"> ECONOMY </w:t>
      </w:r>
      <w:r>
        <w:rPr>
          <w:rFonts w:ascii="Times New Roman" w:hAnsi="Times New Roman" w:cs="Times New Roman"/>
          <w:b/>
          <w:lang w:val="en-US"/>
        </w:rPr>
        <w:t>(ME)</w:t>
      </w:r>
    </w:p>
    <w:p w:rsidR="00343607" w:rsidRPr="00347CC7" w:rsidRDefault="00343607" w:rsidP="00343607">
      <w:pPr>
        <w:spacing w:after="0"/>
        <w:jc w:val="center"/>
        <w:rPr>
          <w:rFonts w:ascii="Times New Roman" w:hAnsi="Times New Roman" w:cs="Times New Roman"/>
          <w:lang w:val="en-US" w:eastAsia="pt-BR"/>
        </w:rPr>
      </w:pPr>
      <w:r w:rsidRPr="00347CC7">
        <w:rPr>
          <w:rFonts w:ascii="Times New Roman" w:hAnsi="Times New Roman" w:cs="Times New Roman"/>
          <w:b/>
          <w:lang w:val="en-US"/>
        </w:rPr>
        <w:t>SECRETARIAT OF FOREIGN TRADE AND INTERNATIONAL AFFAIRS (SECINT)</w:t>
      </w:r>
    </w:p>
    <w:p w:rsidR="00343607" w:rsidRPr="00347CC7" w:rsidRDefault="00343607" w:rsidP="00343607">
      <w:pPr>
        <w:spacing w:after="0"/>
        <w:jc w:val="center"/>
        <w:rPr>
          <w:rFonts w:ascii="Times New Roman" w:hAnsi="Times New Roman" w:cs="Times New Roman"/>
          <w:lang w:val="en-US" w:eastAsia="pt-BR"/>
        </w:rPr>
      </w:pPr>
      <w:r w:rsidRPr="00347CC7">
        <w:rPr>
          <w:rFonts w:ascii="Times New Roman" w:hAnsi="Times New Roman" w:cs="Times New Roman"/>
          <w:b/>
          <w:lang w:val="en-US"/>
        </w:rPr>
        <w:t>SECRETARIAT OF FOREIGN TRADE (SECEX)</w:t>
      </w:r>
    </w:p>
    <w:p w:rsidR="00343607" w:rsidRPr="00347CC7" w:rsidRDefault="00343607" w:rsidP="00343607">
      <w:pPr>
        <w:pStyle w:val="Cabealho"/>
        <w:jc w:val="center"/>
        <w:rPr>
          <w:sz w:val="22"/>
          <w:szCs w:val="22"/>
          <w:lang w:val="en-US"/>
        </w:rPr>
      </w:pPr>
      <w:r w:rsidRPr="00347CC7">
        <w:rPr>
          <w:b/>
          <w:sz w:val="22"/>
          <w:szCs w:val="22"/>
          <w:lang w:val="en-US"/>
        </w:rPr>
        <w:t>SUBSECRETARIAT OF TRADE REMEDIES</w:t>
      </w:r>
      <w:r w:rsidR="005B3A66">
        <w:rPr>
          <w:b/>
          <w:sz w:val="22"/>
          <w:szCs w:val="22"/>
          <w:lang w:val="en-US"/>
        </w:rPr>
        <w:t xml:space="preserve"> </w:t>
      </w:r>
      <w:r w:rsidR="005B3A66" w:rsidRPr="005B3A66">
        <w:rPr>
          <w:b/>
          <w:sz w:val="22"/>
          <w:szCs w:val="22"/>
          <w:lang w:val="en-US"/>
        </w:rPr>
        <w:t>AND PUBLIC INTEREST</w:t>
      </w:r>
      <w:r w:rsidRPr="00347CC7">
        <w:rPr>
          <w:b/>
          <w:sz w:val="22"/>
          <w:szCs w:val="22"/>
          <w:lang w:val="en-US"/>
        </w:rPr>
        <w:t xml:space="preserve"> (SDCOM)</w:t>
      </w:r>
    </w:p>
    <w:p w:rsidR="001B1068" w:rsidRPr="001B1068" w:rsidRDefault="001B1068" w:rsidP="001B1068">
      <w:pPr>
        <w:spacing w:after="0"/>
        <w:jc w:val="center"/>
        <w:rPr>
          <w:rFonts w:ascii="Times New Roman" w:hAnsi="Times New Roman" w:cs="Times New Roman"/>
          <w:sz w:val="18"/>
          <w:szCs w:val="18"/>
        </w:rPr>
      </w:pPr>
      <w:r w:rsidRPr="001B1068">
        <w:rPr>
          <w:rFonts w:ascii="Times New Roman" w:hAnsi="Times New Roman" w:cs="Times New Roman"/>
          <w:sz w:val="18"/>
          <w:szCs w:val="18"/>
        </w:rPr>
        <w:t>Esplanada dos Ministérios, Bloco J, Sala 408, Brasília – DF, CEP 70.053-900</w:t>
      </w:r>
    </w:p>
    <w:p w:rsidR="009A2706" w:rsidRPr="001B1068" w:rsidRDefault="009A2706" w:rsidP="009A2706">
      <w:pPr>
        <w:spacing w:after="0"/>
        <w:jc w:val="center"/>
        <w:rPr>
          <w:rFonts w:ascii="Times New Roman" w:hAnsi="Times New Roman" w:cs="Times New Roman"/>
          <w:sz w:val="18"/>
          <w:szCs w:val="18"/>
          <w:lang w:val="fr-FR"/>
        </w:rPr>
      </w:pPr>
      <w:r w:rsidRPr="001B1068">
        <w:rPr>
          <w:rFonts w:ascii="Times New Roman" w:hAnsi="Times New Roman" w:cs="Times New Roman"/>
          <w:sz w:val="18"/>
          <w:szCs w:val="18"/>
          <w:lang w:val="fr-FR"/>
        </w:rPr>
        <w:t xml:space="preserve">Contact: (+55 61) 2027-7770 – </w:t>
      </w:r>
      <w:r w:rsidR="00B21EA0">
        <w:fldChar w:fldCharType="begin"/>
      </w:r>
      <w:r w:rsidR="00B21EA0" w:rsidRPr="009711F7">
        <w:rPr>
          <w:lang w:val="fr-FR"/>
        </w:rPr>
        <w:instrText xml:space="preserve"> HYPERLINK "mailto:decom@mdic.gov.br" </w:instrText>
      </w:r>
      <w:r w:rsidR="00B21EA0">
        <w:fldChar w:fldCharType="separate"/>
      </w:r>
      <w:r w:rsidRPr="001B1068">
        <w:rPr>
          <w:rStyle w:val="Hyperlink"/>
          <w:rFonts w:ascii="Times New Roman" w:hAnsi="Times New Roman" w:cs="Times New Roman"/>
          <w:sz w:val="18"/>
          <w:szCs w:val="18"/>
          <w:lang w:val="fr-FR"/>
        </w:rPr>
        <w:t>decom@mdic.gov.br</w:t>
      </w:r>
      <w:r w:rsidR="00B21EA0">
        <w:rPr>
          <w:rStyle w:val="Hyperlink"/>
          <w:rFonts w:ascii="Times New Roman" w:hAnsi="Times New Roman" w:cs="Times New Roman"/>
          <w:sz w:val="18"/>
          <w:szCs w:val="18"/>
          <w:lang w:val="fr-FR"/>
        </w:rPr>
        <w:fldChar w:fldCharType="end"/>
      </w:r>
      <w:r w:rsidRPr="001B1068">
        <w:rPr>
          <w:rFonts w:ascii="Times New Roman" w:hAnsi="Times New Roman" w:cs="Times New Roman"/>
          <w:sz w:val="18"/>
          <w:szCs w:val="18"/>
          <w:lang w:val="fr-FR"/>
        </w:rPr>
        <w:tab/>
      </w:r>
    </w:p>
    <w:p w:rsidR="00A63308" w:rsidRPr="001B1068" w:rsidRDefault="00A63308" w:rsidP="00A63308">
      <w:pPr>
        <w:jc w:val="both"/>
        <w:rPr>
          <w:rFonts w:ascii="Times New Roman" w:hAnsi="Times New Roman" w:cs="Times New Roman"/>
          <w:sz w:val="24"/>
          <w:szCs w:val="24"/>
          <w:lang w:val="fr-FR"/>
        </w:rPr>
      </w:pPr>
    </w:p>
    <w:p w:rsidR="00F33664" w:rsidRPr="001B1068" w:rsidRDefault="00F33664" w:rsidP="00F33664">
      <w:pPr>
        <w:jc w:val="center"/>
        <w:rPr>
          <w:rFonts w:ascii="Times New Roman" w:hAnsi="Times New Roman" w:cs="Times New Roman"/>
          <w:sz w:val="36"/>
          <w:szCs w:val="36"/>
          <w:lang w:val="fr-FR"/>
        </w:rPr>
      </w:pPr>
    </w:p>
    <w:p w:rsidR="00F33664" w:rsidRPr="001B1068" w:rsidRDefault="00F33664" w:rsidP="00F33664">
      <w:pPr>
        <w:jc w:val="center"/>
        <w:rPr>
          <w:rFonts w:ascii="Times New Roman" w:hAnsi="Times New Roman" w:cs="Times New Roman"/>
          <w:sz w:val="36"/>
          <w:szCs w:val="36"/>
          <w:lang w:val="fr-FR"/>
        </w:rPr>
      </w:pPr>
    </w:p>
    <w:p w:rsidR="004E4C23" w:rsidRPr="001B1068" w:rsidRDefault="004E4C23" w:rsidP="00F33664">
      <w:pPr>
        <w:jc w:val="center"/>
        <w:rPr>
          <w:rFonts w:ascii="Times New Roman" w:hAnsi="Times New Roman" w:cs="Times New Roman"/>
          <w:sz w:val="36"/>
          <w:szCs w:val="36"/>
          <w:lang w:val="fr-FR"/>
        </w:rPr>
      </w:pPr>
    </w:p>
    <w:p w:rsidR="004E4C23" w:rsidRPr="001B1068" w:rsidRDefault="004E4C23" w:rsidP="00F33664">
      <w:pPr>
        <w:jc w:val="center"/>
        <w:rPr>
          <w:rFonts w:ascii="Times New Roman" w:hAnsi="Times New Roman" w:cs="Times New Roman"/>
          <w:sz w:val="36"/>
          <w:szCs w:val="36"/>
          <w:lang w:val="fr-FR"/>
        </w:rPr>
      </w:pPr>
    </w:p>
    <w:p w:rsidR="00A63308" w:rsidRPr="001B1068" w:rsidRDefault="00F33664" w:rsidP="00F33664">
      <w:pPr>
        <w:jc w:val="center"/>
        <w:rPr>
          <w:rFonts w:ascii="Times New Roman" w:hAnsi="Times New Roman" w:cs="Times New Roman"/>
          <w:b/>
          <w:sz w:val="32"/>
          <w:szCs w:val="32"/>
          <w:lang w:val="fr-FR"/>
        </w:rPr>
      </w:pPr>
      <w:r w:rsidRPr="001B1068">
        <w:rPr>
          <w:rFonts w:ascii="Times New Roman" w:hAnsi="Times New Roman" w:cs="Times New Roman"/>
          <w:b/>
          <w:sz w:val="32"/>
          <w:szCs w:val="32"/>
          <w:lang w:val="fr-FR"/>
        </w:rPr>
        <w:t>PRODUCER/EXPORTER QUESTIONNAIRE</w:t>
      </w:r>
    </w:p>
    <w:p w:rsidR="00F33664" w:rsidRPr="001B1068" w:rsidRDefault="00F33664" w:rsidP="00A63308">
      <w:pPr>
        <w:jc w:val="both"/>
        <w:rPr>
          <w:rFonts w:ascii="Times New Roman" w:hAnsi="Times New Roman" w:cs="Times New Roman"/>
          <w:sz w:val="24"/>
          <w:szCs w:val="24"/>
          <w:lang w:val="fr-FR"/>
        </w:rPr>
      </w:pPr>
    </w:p>
    <w:p w:rsidR="00F33664" w:rsidRPr="001B1068" w:rsidRDefault="00F33664" w:rsidP="00A63308">
      <w:pPr>
        <w:jc w:val="both"/>
        <w:rPr>
          <w:rFonts w:ascii="Times New Roman" w:hAnsi="Times New Roman" w:cs="Times New Roman"/>
          <w:sz w:val="24"/>
          <w:szCs w:val="24"/>
          <w:lang w:val="fr-FR"/>
        </w:rPr>
      </w:pPr>
    </w:p>
    <w:p w:rsidR="00F33664" w:rsidRPr="001B1068" w:rsidRDefault="00F33664" w:rsidP="00A63308">
      <w:pPr>
        <w:jc w:val="both"/>
        <w:rPr>
          <w:rFonts w:ascii="Times New Roman" w:hAnsi="Times New Roman" w:cs="Times New Roman"/>
          <w:sz w:val="24"/>
          <w:szCs w:val="24"/>
          <w:lang w:val="fr-FR"/>
        </w:rPr>
      </w:pPr>
    </w:p>
    <w:p w:rsidR="007E1ACA" w:rsidRPr="005442AE" w:rsidRDefault="00736101" w:rsidP="007E1ACA">
      <w:pPr>
        <w:jc w:val="both"/>
        <w:rPr>
          <w:rFonts w:ascii="Times New Roman" w:hAnsi="Times New Roman" w:cs="Times New Roman"/>
          <w:sz w:val="24"/>
          <w:szCs w:val="24"/>
          <w:lang w:val="en-US"/>
        </w:rPr>
      </w:pPr>
      <w:r>
        <w:rPr>
          <w:rFonts w:ascii="Times New Roman" w:hAnsi="Times New Roman" w:cs="Times New Roman"/>
          <w:sz w:val="24"/>
          <w:szCs w:val="24"/>
          <w:lang w:val="en-US"/>
        </w:rPr>
        <w:t>Sunset review of the anti-dumping measure levied on Brazilian imports of</w:t>
      </w:r>
      <w:r w:rsidRPr="00736101">
        <w:rPr>
          <w:rFonts w:ascii="Times New Roman" w:hAnsi="Times New Roman" w:cs="Times New Roman"/>
          <w:color w:val="FF0000"/>
          <w:sz w:val="24"/>
          <w:szCs w:val="24"/>
          <w:lang w:val="en-US"/>
        </w:rPr>
        <w:t xml:space="preserve"> </w:t>
      </w:r>
      <w:r w:rsidR="000B2A09">
        <w:rPr>
          <w:rFonts w:ascii="Times New Roman" w:hAnsi="Times New Roman" w:cs="Times New Roman"/>
          <w:sz w:val="24"/>
          <w:szCs w:val="24"/>
          <w:lang w:val="en-US"/>
        </w:rPr>
        <w:t>metallic magnesium</w:t>
      </w:r>
      <w:r w:rsidRPr="000B2A09">
        <w:rPr>
          <w:rFonts w:ascii="Times New Roman" w:hAnsi="Times New Roman" w:cs="Times New Roman"/>
          <w:sz w:val="24"/>
          <w:szCs w:val="24"/>
          <w:lang w:val="en-US"/>
        </w:rPr>
        <w:t xml:space="preserve">, </w:t>
      </w:r>
      <w:r w:rsidR="007E1ACA" w:rsidRPr="005442AE">
        <w:rPr>
          <w:rFonts w:ascii="Times New Roman" w:hAnsi="Times New Roman" w:cs="Times New Roman"/>
          <w:sz w:val="24"/>
          <w:szCs w:val="24"/>
          <w:lang w:val="en-US"/>
        </w:rPr>
        <w:t xml:space="preserve">usually classified under </w:t>
      </w:r>
      <w:bookmarkStart w:id="0" w:name="_GoBack"/>
      <w:proofErr w:type="spellStart"/>
      <w:r w:rsidR="00D3680E">
        <w:rPr>
          <w:rFonts w:ascii="Times New Roman" w:hAnsi="Times New Roman" w:cs="Times New Roman"/>
          <w:sz w:val="24"/>
          <w:szCs w:val="24"/>
          <w:lang w:val="en-US"/>
        </w:rPr>
        <w:t>sub</w:t>
      </w:r>
      <w:r w:rsidR="007E1ACA" w:rsidRPr="005442AE">
        <w:rPr>
          <w:rFonts w:ascii="Times New Roman" w:hAnsi="Times New Roman" w:cs="Times New Roman"/>
          <w:sz w:val="24"/>
          <w:szCs w:val="24"/>
          <w:lang w:val="en-US"/>
        </w:rPr>
        <w:t>ite</w:t>
      </w:r>
      <w:r w:rsidR="000B2A09">
        <w:rPr>
          <w:rFonts w:ascii="Times New Roman" w:hAnsi="Times New Roman" w:cs="Times New Roman"/>
          <w:sz w:val="24"/>
          <w:szCs w:val="24"/>
          <w:lang w:val="en-US"/>
        </w:rPr>
        <w:t>ns</w:t>
      </w:r>
      <w:proofErr w:type="spellEnd"/>
      <w:r w:rsidR="007E1ACA" w:rsidRPr="005442AE">
        <w:rPr>
          <w:rFonts w:ascii="Times New Roman" w:hAnsi="Times New Roman" w:cs="Times New Roman"/>
          <w:sz w:val="24"/>
          <w:szCs w:val="24"/>
          <w:lang w:val="en-US"/>
        </w:rPr>
        <w:t xml:space="preserve"> </w:t>
      </w:r>
      <w:r w:rsidR="000B2A09">
        <w:rPr>
          <w:rFonts w:ascii="Times New Roman" w:hAnsi="Times New Roman" w:cs="Times New Roman"/>
          <w:sz w:val="24"/>
          <w:szCs w:val="24"/>
          <w:lang w:val="en-US"/>
        </w:rPr>
        <w:t>8104.11.00 and 8104.19.00</w:t>
      </w:r>
      <w:bookmarkEnd w:id="0"/>
      <w:r w:rsidR="000B2A09">
        <w:rPr>
          <w:rFonts w:ascii="Times New Roman" w:hAnsi="Times New Roman" w:cs="Times New Roman"/>
          <w:sz w:val="24"/>
          <w:szCs w:val="24"/>
          <w:lang w:val="en-US"/>
        </w:rPr>
        <w:t xml:space="preserve"> </w:t>
      </w:r>
      <w:r w:rsidR="007E1ACA" w:rsidRPr="005442AE">
        <w:rPr>
          <w:rFonts w:ascii="Times New Roman" w:hAnsi="Times New Roman" w:cs="Times New Roman"/>
          <w:sz w:val="24"/>
          <w:szCs w:val="24"/>
          <w:lang w:val="en-US"/>
        </w:rPr>
        <w:t xml:space="preserve">of the MERCOSUR Common Nomenclature (NCM – </w:t>
      </w:r>
      <w:proofErr w:type="spellStart"/>
      <w:r w:rsidR="007E1ACA" w:rsidRPr="005442AE">
        <w:rPr>
          <w:rFonts w:ascii="Times New Roman" w:hAnsi="Times New Roman" w:cs="Times New Roman"/>
          <w:sz w:val="24"/>
          <w:szCs w:val="24"/>
          <w:lang w:val="en-US"/>
        </w:rPr>
        <w:t>Nomenclatura</w:t>
      </w:r>
      <w:proofErr w:type="spellEnd"/>
      <w:r w:rsidR="007E1ACA" w:rsidRPr="005442AE">
        <w:rPr>
          <w:rFonts w:ascii="Times New Roman" w:hAnsi="Times New Roman" w:cs="Times New Roman"/>
          <w:sz w:val="24"/>
          <w:szCs w:val="24"/>
          <w:lang w:val="en-US"/>
        </w:rPr>
        <w:t xml:space="preserve"> </w:t>
      </w:r>
      <w:proofErr w:type="spellStart"/>
      <w:r w:rsidR="007E1ACA" w:rsidRPr="005442AE">
        <w:rPr>
          <w:rFonts w:ascii="Times New Roman" w:hAnsi="Times New Roman" w:cs="Times New Roman"/>
          <w:sz w:val="24"/>
          <w:szCs w:val="24"/>
          <w:lang w:val="en-US"/>
        </w:rPr>
        <w:t>Comum</w:t>
      </w:r>
      <w:proofErr w:type="spellEnd"/>
      <w:r w:rsidR="007E1ACA" w:rsidRPr="005442AE">
        <w:rPr>
          <w:rFonts w:ascii="Times New Roman" w:hAnsi="Times New Roman" w:cs="Times New Roman"/>
          <w:sz w:val="24"/>
          <w:szCs w:val="24"/>
          <w:lang w:val="en-US"/>
        </w:rPr>
        <w:t xml:space="preserve"> do MERCOSUL), </w:t>
      </w:r>
      <w:bookmarkStart w:id="1" w:name="_Hlk37670753"/>
      <w:r w:rsidR="00A320F2" w:rsidRPr="00645F2A">
        <w:rPr>
          <w:rFonts w:ascii="Times New Roman" w:hAnsi="Times New Roman" w:cs="Times New Roman"/>
          <w:sz w:val="24"/>
          <w:szCs w:val="24"/>
          <w:lang w:val="en-US"/>
        </w:rPr>
        <w:t>originating in</w:t>
      </w:r>
      <w:bookmarkEnd w:id="1"/>
      <w:r w:rsidR="00A320F2">
        <w:rPr>
          <w:szCs w:val="24"/>
          <w:lang w:val="en-US"/>
        </w:rPr>
        <w:t xml:space="preserve"> </w:t>
      </w:r>
      <w:r w:rsidR="000B2A09" w:rsidRPr="000B2A09">
        <w:rPr>
          <w:rFonts w:ascii="Times New Roman" w:hAnsi="Times New Roman" w:cs="Times New Roman"/>
          <w:sz w:val="24"/>
          <w:szCs w:val="24"/>
          <w:lang w:val="en-US"/>
        </w:rPr>
        <w:t>China</w:t>
      </w:r>
      <w:r w:rsidR="007E1ACA" w:rsidRPr="000B2A09">
        <w:rPr>
          <w:rFonts w:ascii="Times New Roman" w:hAnsi="Times New Roman" w:cs="Times New Roman"/>
          <w:sz w:val="24"/>
          <w:szCs w:val="24"/>
          <w:lang w:val="en-US"/>
        </w:rPr>
        <w:t xml:space="preserve">, </w:t>
      </w:r>
      <w:r w:rsidR="007E1ACA" w:rsidRPr="005442AE">
        <w:rPr>
          <w:rFonts w:ascii="Times New Roman" w:hAnsi="Times New Roman" w:cs="Times New Roman"/>
          <w:sz w:val="24"/>
          <w:szCs w:val="24"/>
          <w:lang w:val="en-US"/>
        </w:rPr>
        <w:t>and of injury to the domestic industry due to such practice.</w:t>
      </w:r>
    </w:p>
    <w:p w:rsidR="00A63308" w:rsidRPr="005442AE" w:rsidRDefault="00A63308" w:rsidP="00A63308">
      <w:pPr>
        <w:jc w:val="both"/>
        <w:rPr>
          <w:rFonts w:ascii="Times New Roman" w:hAnsi="Times New Roman" w:cs="Times New Roman"/>
          <w:sz w:val="24"/>
          <w:szCs w:val="24"/>
          <w:lang w:val="en-US"/>
        </w:rPr>
      </w:pPr>
    </w:p>
    <w:p w:rsidR="001D6577" w:rsidRDefault="001D6577">
      <w:pPr>
        <w:rPr>
          <w:rFonts w:ascii="Times New Roman" w:hAnsi="Times New Roman" w:cs="Times New Roman"/>
          <w:sz w:val="24"/>
          <w:szCs w:val="24"/>
          <w:lang w:val="en-US"/>
        </w:rPr>
      </w:pPr>
    </w:p>
    <w:p w:rsidR="00736101" w:rsidRDefault="00736101">
      <w:pPr>
        <w:rPr>
          <w:rFonts w:ascii="Times New Roman" w:hAnsi="Times New Roman" w:cs="Times New Roman"/>
          <w:sz w:val="24"/>
          <w:szCs w:val="24"/>
          <w:lang w:val="en-US"/>
        </w:rPr>
      </w:pPr>
    </w:p>
    <w:p w:rsidR="00736101" w:rsidRPr="005442AE" w:rsidRDefault="00736101">
      <w:pPr>
        <w:rPr>
          <w:rFonts w:ascii="Times New Roman" w:hAnsi="Times New Roman" w:cs="Times New Roman"/>
          <w:sz w:val="24"/>
          <w:szCs w:val="24"/>
          <w:lang w:val="en-US"/>
        </w:rPr>
      </w:pPr>
    </w:p>
    <w:p w:rsidR="00736101" w:rsidRPr="005442AE" w:rsidRDefault="00736101">
      <w:pPr>
        <w:rPr>
          <w:rFonts w:ascii="Times New Roman" w:hAnsi="Times New Roman" w:cs="Times New Roman"/>
          <w:sz w:val="24"/>
          <w:szCs w:val="24"/>
          <w:lang w:val="en-US"/>
        </w:rPr>
      </w:pPr>
    </w:p>
    <w:p w:rsidR="00A63308" w:rsidRPr="005442AE" w:rsidRDefault="00A63308">
      <w:pPr>
        <w:rPr>
          <w:rFonts w:ascii="Times New Roman" w:hAnsi="Times New Roman" w:cs="Times New Roman"/>
          <w:sz w:val="24"/>
          <w:szCs w:val="24"/>
          <w:lang w:val="en-US"/>
        </w:rPr>
      </w:pPr>
    </w:p>
    <w:p w:rsidR="007E1ACA" w:rsidRPr="000B2A09" w:rsidRDefault="007E1ACA" w:rsidP="007E1ACA">
      <w:pPr>
        <w:spacing w:after="0"/>
        <w:jc w:val="center"/>
        <w:rPr>
          <w:rFonts w:ascii="Times New Roman" w:hAnsi="Times New Roman" w:cs="Times New Roman"/>
          <w:sz w:val="24"/>
          <w:szCs w:val="24"/>
        </w:rPr>
      </w:pPr>
      <w:proofErr w:type="spellStart"/>
      <w:r w:rsidRPr="005442AE">
        <w:rPr>
          <w:rFonts w:ascii="Times New Roman" w:hAnsi="Times New Roman" w:cs="Times New Roman"/>
          <w:sz w:val="24"/>
          <w:szCs w:val="24"/>
        </w:rPr>
        <w:t>Administrative</w:t>
      </w:r>
      <w:proofErr w:type="spellEnd"/>
      <w:r w:rsidRPr="005442AE">
        <w:rPr>
          <w:rFonts w:ascii="Times New Roman" w:hAnsi="Times New Roman" w:cs="Times New Roman"/>
          <w:sz w:val="24"/>
          <w:szCs w:val="24"/>
        </w:rPr>
        <w:t xml:space="preserve"> </w:t>
      </w:r>
      <w:proofErr w:type="spellStart"/>
      <w:r w:rsidRPr="005442AE">
        <w:rPr>
          <w:rFonts w:ascii="Times New Roman" w:hAnsi="Times New Roman" w:cs="Times New Roman"/>
          <w:sz w:val="24"/>
          <w:szCs w:val="24"/>
        </w:rPr>
        <w:t>Process</w:t>
      </w:r>
      <w:proofErr w:type="spellEnd"/>
      <w:r w:rsidRPr="005442AE">
        <w:rPr>
          <w:rFonts w:ascii="Times New Roman" w:hAnsi="Times New Roman" w:cs="Times New Roman"/>
          <w:sz w:val="24"/>
          <w:szCs w:val="24"/>
        </w:rPr>
        <w:t xml:space="preserve"> SECEX </w:t>
      </w:r>
      <w:r w:rsidR="000B2A09" w:rsidRPr="000B2A09">
        <w:rPr>
          <w:rFonts w:ascii="Times New Roman" w:hAnsi="Times New Roman" w:cs="Times New Roman"/>
          <w:sz w:val="24"/>
          <w:szCs w:val="24"/>
        </w:rPr>
        <w:t>52272.004675/2020-83</w:t>
      </w:r>
    </w:p>
    <w:p w:rsidR="007E1ACA" w:rsidRPr="000B2A09" w:rsidRDefault="007E1ACA" w:rsidP="007E1ACA">
      <w:pPr>
        <w:spacing w:after="0"/>
        <w:jc w:val="center"/>
        <w:rPr>
          <w:rFonts w:ascii="Times New Roman" w:hAnsi="Times New Roman" w:cs="Times New Roman"/>
          <w:color w:val="FF0000"/>
          <w:sz w:val="24"/>
          <w:szCs w:val="24"/>
          <w:lang w:val="en-US"/>
        </w:rPr>
      </w:pPr>
      <w:r w:rsidRPr="005442AE">
        <w:rPr>
          <w:rFonts w:ascii="Times New Roman" w:hAnsi="Times New Roman" w:cs="Times New Roman"/>
          <w:sz w:val="24"/>
          <w:szCs w:val="24"/>
          <w:lang w:val="en-US"/>
        </w:rPr>
        <w:t>Contact: (+55 61) 2027-</w:t>
      </w:r>
      <w:r w:rsidR="000B2A09" w:rsidRPr="000B2A09">
        <w:rPr>
          <w:rFonts w:ascii="Times New Roman" w:hAnsi="Times New Roman" w:cs="Times New Roman"/>
          <w:sz w:val="24"/>
          <w:szCs w:val="24"/>
          <w:lang w:val="en-US"/>
        </w:rPr>
        <w:t>7770</w:t>
      </w:r>
      <w:r w:rsidR="000B2A09">
        <w:rPr>
          <w:sz w:val="24"/>
          <w:szCs w:val="24"/>
        </w:rPr>
        <w:t xml:space="preserve"> </w:t>
      </w:r>
      <w:r w:rsidRPr="005442AE">
        <w:rPr>
          <w:rFonts w:ascii="Times New Roman" w:hAnsi="Times New Roman" w:cs="Times New Roman"/>
          <w:sz w:val="24"/>
          <w:szCs w:val="24"/>
          <w:lang w:val="en-US"/>
        </w:rPr>
        <w:t xml:space="preserve">or </w:t>
      </w:r>
      <w:r w:rsidR="000B2A09" w:rsidRPr="000B2A09">
        <w:rPr>
          <w:rFonts w:ascii="Times New Roman" w:hAnsi="Times New Roman" w:cs="Times New Roman"/>
          <w:sz w:val="24"/>
          <w:szCs w:val="24"/>
        </w:rPr>
        <w:t>magnesio.rev@mdic.gov.br</w:t>
      </w:r>
    </w:p>
    <w:p w:rsidR="00D471C0" w:rsidRPr="005442AE" w:rsidRDefault="00D471C0" w:rsidP="0036633F">
      <w:pPr>
        <w:spacing w:after="0"/>
        <w:jc w:val="center"/>
        <w:rPr>
          <w:rFonts w:ascii="Times New Roman" w:hAnsi="Times New Roman" w:cs="Times New Roman"/>
          <w:sz w:val="24"/>
          <w:szCs w:val="24"/>
          <w:lang w:val="en-US"/>
        </w:rPr>
      </w:pPr>
    </w:p>
    <w:p w:rsidR="001D6577" w:rsidRPr="005442AE" w:rsidRDefault="001D6577" w:rsidP="003D2FA9">
      <w:pPr>
        <w:jc w:val="center"/>
        <w:rPr>
          <w:rFonts w:ascii="Times New Roman" w:hAnsi="Times New Roman" w:cs="Times New Roman"/>
          <w:sz w:val="24"/>
          <w:szCs w:val="24"/>
          <w:lang w:val="en-US"/>
        </w:rPr>
      </w:pPr>
    </w:p>
    <w:p w:rsidR="00C00306" w:rsidRPr="005442AE" w:rsidRDefault="00C00306" w:rsidP="003D2FA9">
      <w:pPr>
        <w:jc w:val="center"/>
        <w:rPr>
          <w:rFonts w:ascii="Times New Roman" w:hAnsi="Times New Roman" w:cs="Times New Roman"/>
          <w:sz w:val="24"/>
          <w:szCs w:val="24"/>
          <w:lang w:val="en-US"/>
        </w:rPr>
      </w:pPr>
    </w:p>
    <w:p w:rsidR="003D2FA9" w:rsidRPr="005442AE" w:rsidRDefault="000120D0" w:rsidP="003D2FA9">
      <w:pPr>
        <w:jc w:val="center"/>
        <w:rPr>
          <w:rFonts w:ascii="Times New Roman" w:hAnsi="Times New Roman" w:cs="Times New Roman"/>
          <w:b/>
          <w:sz w:val="24"/>
          <w:szCs w:val="24"/>
          <w:lang w:val="en-US"/>
        </w:rPr>
      </w:pPr>
      <w:r w:rsidRPr="005442AE">
        <w:rPr>
          <w:rFonts w:ascii="Times New Roman" w:hAnsi="Times New Roman" w:cs="Times New Roman"/>
          <w:b/>
          <w:noProof/>
          <w:sz w:val="24"/>
          <w:szCs w:val="24"/>
          <w:lang w:eastAsia="pt-BR"/>
        </w:rPr>
        <w:lastRenderedPageBreak/>
        <mc:AlternateContent>
          <mc:Choice Requires="wps">
            <w:drawing>
              <wp:anchor distT="0" distB="0" distL="114300" distR="114300" simplePos="0" relativeHeight="251688960" behindDoc="0" locked="0" layoutInCell="1" allowOverlap="1" wp14:anchorId="32724923" wp14:editId="656C9A7B">
                <wp:simplePos x="0" y="0"/>
                <wp:positionH relativeFrom="column">
                  <wp:posOffset>269543</wp:posOffset>
                </wp:positionH>
                <wp:positionV relativeFrom="paragraph">
                  <wp:posOffset>-81887</wp:posOffset>
                </wp:positionV>
                <wp:extent cx="6080789" cy="264160"/>
                <wp:effectExtent l="0" t="0" r="15240" b="21590"/>
                <wp:wrapNone/>
                <wp:docPr id="18" name="Retângulo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80789" cy="26416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3162BF7" id="Retângulo 18" o:spid="_x0000_s1026" style="position:absolute;margin-left:21.2pt;margin-top:-6.45pt;width:478.8pt;height:20.8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" filled="f"/>
            </w:pict>
          </mc:Fallback>
        </mc:AlternateContent>
      </w:r>
      <w:r w:rsidR="003D2FA9" w:rsidRPr="005442AE">
        <w:rPr>
          <w:rFonts w:ascii="Times New Roman" w:hAnsi="Times New Roman" w:cs="Times New Roman"/>
          <w:b/>
          <w:sz w:val="24"/>
          <w:szCs w:val="24"/>
          <w:lang w:val="en-US"/>
        </w:rPr>
        <w:t>GENERAL INSTRUCTIONS</w:t>
      </w:r>
    </w:p>
    <w:p w:rsidR="003D2FA9" w:rsidRPr="005442AE" w:rsidRDefault="00242520" w:rsidP="00782AEF">
      <w:pPr>
        <w:pStyle w:val="PargrafodaLista"/>
        <w:numPr>
          <w:ilvl w:val="0"/>
          <w:numId w:val="2"/>
        </w:numPr>
        <w:jc w:val="both"/>
        <w:rPr>
          <w:rFonts w:ascii="Times New Roman" w:eastAsia="Times New Roman" w:hAnsi="Times New Roman" w:cs="Times New Roman"/>
          <w:sz w:val="24"/>
          <w:szCs w:val="24"/>
          <w:lang w:val="en-US" w:eastAsia="pt-BR"/>
        </w:rPr>
      </w:pPr>
      <w:r w:rsidRPr="005442AE">
        <w:rPr>
          <w:rFonts w:ascii="Times New Roman" w:hAnsi="Times New Roman" w:cs="Times New Roman"/>
          <w:sz w:val="24"/>
          <w:szCs w:val="24"/>
          <w:lang w:val="en-US"/>
        </w:rPr>
        <w:t>Th</w:t>
      </w:r>
      <w:r w:rsidR="00736101">
        <w:rPr>
          <w:rFonts w:ascii="Times New Roman" w:hAnsi="Times New Roman" w:cs="Times New Roman"/>
          <w:sz w:val="24"/>
          <w:szCs w:val="24"/>
          <w:lang w:val="en-US"/>
        </w:rPr>
        <w:t>e purpose of th</w:t>
      </w:r>
      <w:r w:rsidRPr="005442AE">
        <w:rPr>
          <w:rFonts w:ascii="Times New Roman" w:hAnsi="Times New Roman" w:cs="Times New Roman"/>
          <w:sz w:val="24"/>
          <w:szCs w:val="24"/>
          <w:lang w:val="en-US"/>
        </w:rPr>
        <w:t xml:space="preserve">is questionnaire </w:t>
      </w:r>
      <w:r w:rsidR="00736101">
        <w:rPr>
          <w:rFonts w:ascii="Times New Roman" w:hAnsi="Times New Roman" w:cs="Times New Roman"/>
          <w:sz w:val="24"/>
          <w:szCs w:val="24"/>
          <w:lang w:val="en-US"/>
        </w:rPr>
        <w:t xml:space="preserve">is to gather the necessary information to the sunset review </w:t>
      </w:r>
      <w:r w:rsidR="00422A8D">
        <w:rPr>
          <w:rFonts w:ascii="Times New Roman" w:hAnsi="Times New Roman" w:cs="Times New Roman"/>
          <w:sz w:val="24"/>
          <w:szCs w:val="24"/>
          <w:lang w:val="en-US"/>
        </w:rPr>
        <w:t>of the anti-dumping measure levied on Brazilian imports of</w:t>
      </w:r>
      <w:r w:rsidR="00422A8D" w:rsidRPr="00736101">
        <w:rPr>
          <w:rFonts w:ascii="Times New Roman" w:hAnsi="Times New Roman" w:cs="Times New Roman"/>
          <w:color w:val="FF0000"/>
          <w:sz w:val="24"/>
          <w:szCs w:val="24"/>
          <w:lang w:val="en-US"/>
        </w:rPr>
        <w:t xml:space="preserve"> </w:t>
      </w:r>
      <w:r w:rsidR="000B2A09">
        <w:rPr>
          <w:rFonts w:ascii="Times New Roman" w:hAnsi="Times New Roman" w:cs="Times New Roman"/>
          <w:sz w:val="24"/>
          <w:szCs w:val="24"/>
          <w:lang w:val="en-US"/>
        </w:rPr>
        <w:t>metallic magnesium</w:t>
      </w:r>
      <w:r w:rsidR="00422A8D" w:rsidRPr="000B2A09">
        <w:rPr>
          <w:rFonts w:ascii="Times New Roman" w:hAnsi="Times New Roman" w:cs="Times New Roman"/>
          <w:sz w:val="24"/>
          <w:szCs w:val="24"/>
          <w:lang w:val="en-US"/>
        </w:rPr>
        <w:t xml:space="preserve">, </w:t>
      </w:r>
      <w:r w:rsidR="00422A8D" w:rsidRPr="005442AE">
        <w:rPr>
          <w:rFonts w:ascii="Times New Roman" w:hAnsi="Times New Roman" w:cs="Times New Roman"/>
          <w:sz w:val="24"/>
          <w:szCs w:val="24"/>
          <w:lang w:val="en-US"/>
        </w:rPr>
        <w:t xml:space="preserve">usually classified under </w:t>
      </w:r>
      <w:proofErr w:type="spellStart"/>
      <w:r w:rsidR="00D3680E">
        <w:rPr>
          <w:rFonts w:ascii="Times New Roman" w:hAnsi="Times New Roman" w:cs="Times New Roman"/>
          <w:sz w:val="24"/>
          <w:szCs w:val="24"/>
          <w:lang w:val="en-US"/>
        </w:rPr>
        <w:t>sub</w:t>
      </w:r>
      <w:r w:rsidR="00422A8D" w:rsidRPr="005442AE">
        <w:rPr>
          <w:rFonts w:ascii="Times New Roman" w:hAnsi="Times New Roman" w:cs="Times New Roman"/>
          <w:sz w:val="24"/>
          <w:szCs w:val="24"/>
          <w:lang w:val="en-US"/>
        </w:rPr>
        <w:t>ite</w:t>
      </w:r>
      <w:r w:rsidR="000B2A09">
        <w:rPr>
          <w:rFonts w:ascii="Times New Roman" w:hAnsi="Times New Roman" w:cs="Times New Roman"/>
          <w:sz w:val="24"/>
          <w:szCs w:val="24"/>
          <w:lang w:val="en-US"/>
        </w:rPr>
        <w:t>ns</w:t>
      </w:r>
      <w:proofErr w:type="spellEnd"/>
      <w:r w:rsidR="000B2A09">
        <w:rPr>
          <w:rFonts w:ascii="Times New Roman" w:hAnsi="Times New Roman" w:cs="Times New Roman"/>
          <w:sz w:val="24"/>
          <w:szCs w:val="24"/>
          <w:lang w:val="en-US"/>
        </w:rPr>
        <w:t xml:space="preserve"> </w:t>
      </w:r>
      <w:r w:rsidR="000B2A09">
        <w:rPr>
          <w:rFonts w:ascii="Times New Roman" w:hAnsi="Times New Roman" w:cs="Times New Roman"/>
          <w:bCs/>
          <w:sz w:val="24"/>
          <w:szCs w:val="24"/>
          <w:lang w:val="en-US"/>
        </w:rPr>
        <w:t>8104.11.00 and 8104.19.00</w:t>
      </w:r>
      <w:r w:rsidR="00422A8D" w:rsidRPr="005442AE">
        <w:rPr>
          <w:rFonts w:ascii="Times New Roman" w:hAnsi="Times New Roman" w:cs="Times New Roman"/>
          <w:color w:val="FF0000"/>
          <w:sz w:val="24"/>
          <w:szCs w:val="24"/>
          <w:lang w:val="en-US"/>
        </w:rPr>
        <w:t xml:space="preserve"> </w:t>
      </w:r>
      <w:r w:rsidR="00422A8D" w:rsidRPr="005442AE">
        <w:rPr>
          <w:rFonts w:ascii="Times New Roman" w:hAnsi="Times New Roman" w:cs="Times New Roman"/>
          <w:sz w:val="24"/>
          <w:szCs w:val="24"/>
          <w:lang w:val="en-US"/>
        </w:rPr>
        <w:t xml:space="preserve">of the MERCOSUR Common Nomenclature (NCM – </w:t>
      </w:r>
      <w:proofErr w:type="spellStart"/>
      <w:r w:rsidR="00422A8D" w:rsidRPr="005442AE">
        <w:rPr>
          <w:rFonts w:ascii="Times New Roman" w:hAnsi="Times New Roman" w:cs="Times New Roman"/>
          <w:sz w:val="24"/>
          <w:szCs w:val="24"/>
          <w:lang w:val="en-US"/>
        </w:rPr>
        <w:t>Nomenclatura</w:t>
      </w:r>
      <w:proofErr w:type="spellEnd"/>
      <w:r w:rsidR="00422A8D" w:rsidRPr="005442AE">
        <w:rPr>
          <w:rFonts w:ascii="Times New Roman" w:hAnsi="Times New Roman" w:cs="Times New Roman"/>
          <w:sz w:val="24"/>
          <w:szCs w:val="24"/>
          <w:lang w:val="en-US"/>
        </w:rPr>
        <w:t xml:space="preserve"> </w:t>
      </w:r>
      <w:proofErr w:type="spellStart"/>
      <w:r w:rsidR="00422A8D" w:rsidRPr="005442AE">
        <w:rPr>
          <w:rFonts w:ascii="Times New Roman" w:hAnsi="Times New Roman" w:cs="Times New Roman"/>
          <w:sz w:val="24"/>
          <w:szCs w:val="24"/>
          <w:lang w:val="en-US"/>
        </w:rPr>
        <w:t>Comum</w:t>
      </w:r>
      <w:proofErr w:type="spellEnd"/>
      <w:r w:rsidR="00422A8D" w:rsidRPr="005442AE">
        <w:rPr>
          <w:rFonts w:ascii="Times New Roman" w:hAnsi="Times New Roman" w:cs="Times New Roman"/>
          <w:sz w:val="24"/>
          <w:szCs w:val="24"/>
          <w:lang w:val="en-US"/>
        </w:rPr>
        <w:t xml:space="preserve"> do MERCOSUL), </w:t>
      </w:r>
      <w:r w:rsidR="00A320F2" w:rsidRPr="00645F2A">
        <w:rPr>
          <w:rFonts w:ascii="Times New Roman" w:hAnsi="Times New Roman" w:cs="Times New Roman"/>
          <w:sz w:val="24"/>
          <w:szCs w:val="24"/>
          <w:lang w:val="en-US"/>
        </w:rPr>
        <w:t>originating in</w:t>
      </w:r>
      <w:r w:rsidR="00A320F2">
        <w:rPr>
          <w:szCs w:val="24"/>
          <w:lang w:val="en-US"/>
        </w:rPr>
        <w:t xml:space="preserve"> </w:t>
      </w:r>
      <w:r w:rsidR="000B2A09" w:rsidRPr="000B2A09">
        <w:rPr>
          <w:rFonts w:ascii="Times New Roman" w:hAnsi="Times New Roman" w:cs="Times New Roman"/>
          <w:sz w:val="24"/>
          <w:szCs w:val="24"/>
          <w:lang w:val="en-US"/>
        </w:rPr>
        <w:t>China</w:t>
      </w:r>
      <w:r w:rsidR="00422A8D" w:rsidRPr="005442AE">
        <w:rPr>
          <w:rFonts w:ascii="Times New Roman" w:hAnsi="Times New Roman" w:cs="Times New Roman"/>
          <w:sz w:val="24"/>
          <w:szCs w:val="24"/>
          <w:lang w:val="en-US"/>
        </w:rPr>
        <w:t>, and of injury to the domestic industry due to such practice</w:t>
      </w:r>
      <w:r w:rsidR="00765DD6" w:rsidRPr="005442AE">
        <w:rPr>
          <w:rFonts w:ascii="Times New Roman" w:eastAsia="Times New Roman" w:hAnsi="Times New Roman" w:cs="Times New Roman"/>
          <w:sz w:val="24"/>
          <w:szCs w:val="24"/>
          <w:lang w:val="en-US" w:eastAsia="pt-BR"/>
        </w:rPr>
        <w:t>.</w:t>
      </w:r>
    </w:p>
    <w:p w:rsidR="000120D0" w:rsidRPr="005442AE" w:rsidRDefault="000120D0" w:rsidP="000120D0">
      <w:pPr>
        <w:pStyle w:val="PargrafodaLista"/>
        <w:spacing w:line="240" w:lineRule="auto"/>
        <w:ind w:left="1080"/>
        <w:jc w:val="both"/>
        <w:rPr>
          <w:rFonts w:ascii="Times New Roman" w:eastAsia="Times New Roman" w:hAnsi="Times New Roman" w:cs="Times New Roman"/>
          <w:sz w:val="24"/>
          <w:szCs w:val="24"/>
          <w:lang w:val="en-US" w:eastAsia="pt-BR"/>
        </w:rPr>
      </w:pPr>
      <w:r w:rsidRPr="005442AE">
        <w:rPr>
          <w:rFonts w:ascii="Times New Roman" w:eastAsia="Times New Roman" w:hAnsi="Times New Roman" w:cs="Times New Roman"/>
          <w:sz w:val="24"/>
          <w:szCs w:val="24"/>
          <w:lang w:val="en-US" w:eastAsia="pt-BR"/>
        </w:rPr>
        <w:t xml:space="preserve"> </w:t>
      </w:r>
    </w:p>
    <w:p w:rsidR="000120D0"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In addition to the instructions in this questionnaire, the </w:t>
      </w:r>
      <w:r w:rsidR="00CE44A9" w:rsidRPr="005442AE">
        <w:rPr>
          <w:rFonts w:ascii="Times New Roman" w:hAnsi="Times New Roman" w:cs="Times New Roman"/>
          <w:sz w:val="24"/>
          <w:szCs w:val="24"/>
          <w:lang w:val="en-US"/>
        </w:rPr>
        <w:t>remarks</w:t>
      </w:r>
      <w:r w:rsidRPr="005442AE">
        <w:rPr>
          <w:rFonts w:ascii="Times New Roman" w:hAnsi="Times New Roman" w:cs="Times New Roman"/>
          <w:sz w:val="24"/>
          <w:szCs w:val="24"/>
          <w:lang w:val="en-US"/>
        </w:rPr>
        <w:t xml:space="preserve"> </w:t>
      </w:r>
      <w:r w:rsidR="006C1F5A" w:rsidRPr="005442AE">
        <w:rPr>
          <w:rFonts w:ascii="Times New Roman" w:hAnsi="Times New Roman" w:cs="Times New Roman"/>
          <w:sz w:val="24"/>
          <w:szCs w:val="24"/>
          <w:lang w:val="en-US"/>
        </w:rPr>
        <w:t xml:space="preserve">contained </w:t>
      </w:r>
      <w:r w:rsidRPr="005442AE">
        <w:rPr>
          <w:rFonts w:ascii="Times New Roman" w:hAnsi="Times New Roman" w:cs="Times New Roman"/>
          <w:sz w:val="24"/>
          <w:szCs w:val="24"/>
          <w:lang w:val="en-US"/>
        </w:rPr>
        <w:t>in the notif</w:t>
      </w:r>
      <w:r w:rsidR="00CE44A9" w:rsidRPr="005442AE">
        <w:rPr>
          <w:rFonts w:ascii="Times New Roman" w:hAnsi="Times New Roman" w:cs="Times New Roman"/>
          <w:sz w:val="24"/>
          <w:szCs w:val="24"/>
          <w:lang w:val="en-US"/>
        </w:rPr>
        <w:t xml:space="preserve">ication related </w:t>
      </w:r>
      <w:r w:rsidRPr="005442AE">
        <w:rPr>
          <w:rFonts w:ascii="Times New Roman" w:hAnsi="Times New Roman" w:cs="Times New Roman"/>
          <w:sz w:val="24"/>
          <w:szCs w:val="24"/>
          <w:lang w:val="en-US"/>
        </w:rPr>
        <w:t xml:space="preserve">to the </w:t>
      </w:r>
      <w:r w:rsidR="002339F3" w:rsidRPr="005442AE">
        <w:rPr>
          <w:rFonts w:ascii="Times New Roman" w:hAnsi="Times New Roman" w:cs="Times New Roman"/>
          <w:sz w:val="24"/>
          <w:szCs w:val="24"/>
          <w:lang w:val="en-US"/>
        </w:rPr>
        <w:t>initiation</w:t>
      </w:r>
      <w:r w:rsidRPr="005442AE">
        <w:rPr>
          <w:rFonts w:ascii="Times New Roman" w:hAnsi="Times New Roman" w:cs="Times New Roman"/>
          <w:sz w:val="24"/>
          <w:szCs w:val="24"/>
          <w:lang w:val="en-US"/>
        </w:rPr>
        <w:t xml:space="preserve"> of the </w:t>
      </w:r>
      <w:r w:rsidR="00422A8D">
        <w:rPr>
          <w:rFonts w:ascii="Times New Roman" w:hAnsi="Times New Roman" w:cs="Times New Roman"/>
          <w:sz w:val="24"/>
          <w:szCs w:val="24"/>
          <w:lang w:val="en-US"/>
        </w:rPr>
        <w:t>review</w:t>
      </w:r>
      <w:r w:rsidR="006C1F5A" w:rsidRPr="005442AE">
        <w:rPr>
          <w:rFonts w:ascii="Times New Roman" w:hAnsi="Times New Roman" w:cs="Times New Roman"/>
          <w:sz w:val="24"/>
          <w:szCs w:val="24"/>
          <w:lang w:val="en-US"/>
        </w:rPr>
        <w:t xml:space="preserve"> must be observed</w:t>
      </w:r>
      <w:r w:rsidRPr="005442AE">
        <w:rPr>
          <w:rFonts w:ascii="Times New Roman" w:hAnsi="Times New Roman" w:cs="Times New Roman"/>
          <w:sz w:val="24"/>
          <w:szCs w:val="24"/>
          <w:lang w:val="en-US"/>
        </w:rPr>
        <w:t>.</w:t>
      </w:r>
    </w:p>
    <w:p w:rsidR="000120D0" w:rsidRPr="005442AE" w:rsidRDefault="000120D0" w:rsidP="000120D0">
      <w:pPr>
        <w:pStyle w:val="PargrafodaLista"/>
        <w:spacing w:line="240" w:lineRule="auto"/>
        <w:ind w:left="1080"/>
        <w:jc w:val="both"/>
        <w:rPr>
          <w:rFonts w:ascii="Times New Roman" w:hAnsi="Times New Roman" w:cs="Times New Roman"/>
          <w:sz w:val="24"/>
          <w:szCs w:val="24"/>
          <w:lang w:val="en-US"/>
        </w:rPr>
      </w:pPr>
    </w:p>
    <w:p w:rsidR="000120D0" w:rsidRPr="005442AE" w:rsidRDefault="003D2FA9" w:rsidP="00782AEF">
      <w:pPr>
        <w:pStyle w:val="PargrafodaLista"/>
        <w:numPr>
          <w:ilvl w:val="0"/>
          <w:numId w:val="2"/>
        </w:num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The cover page of your response to the questionnaire should be the document signed by the person who possesses power to act on behalf of the company, pursuant to the model in Appendix I.</w:t>
      </w:r>
    </w:p>
    <w:p w:rsidR="000120D0" w:rsidRPr="005442AE" w:rsidRDefault="000120D0" w:rsidP="000120D0">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 </w:t>
      </w:r>
    </w:p>
    <w:p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All documentation to be presented to </w:t>
      </w:r>
      <w:r w:rsidR="00343607">
        <w:rPr>
          <w:rFonts w:ascii="Times New Roman" w:hAnsi="Times New Roman" w:cs="Times New Roman"/>
          <w:sz w:val="24"/>
          <w:szCs w:val="24"/>
          <w:lang w:val="en-US"/>
        </w:rPr>
        <w:t>SDCOM</w:t>
      </w:r>
      <w:r w:rsidRPr="005442AE">
        <w:rPr>
          <w:rFonts w:ascii="Times New Roman" w:hAnsi="Times New Roman" w:cs="Times New Roman"/>
          <w:sz w:val="24"/>
          <w:szCs w:val="24"/>
          <w:lang w:val="en-US"/>
        </w:rPr>
        <w:t xml:space="preserve"> must always refer to the product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and to the number assigned to the process designated on the cover page of this questionnaire.</w:t>
      </w:r>
    </w:p>
    <w:p w:rsidR="000120D0" w:rsidRPr="005442AE" w:rsidRDefault="000120D0" w:rsidP="000120D0">
      <w:pPr>
        <w:pStyle w:val="PargrafodaLista"/>
        <w:spacing w:after="0" w:line="240" w:lineRule="auto"/>
        <w:ind w:left="1080"/>
        <w:jc w:val="both"/>
        <w:rPr>
          <w:rFonts w:ascii="Times New Roman" w:hAnsi="Times New Roman" w:cs="Times New Roman"/>
          <w:sz w:val="24"/>
          <w:szCs w:val="24"/>
          <w:lang w:val="en-US"/>
        </w:rPr>
      </w:pPr>
    </w:p>
    <w:p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The responses must be clear and precise, indicating the provided information sources. Any information considered relevant or relatable to the process, even if not requested, can be presented. </w:t>
      </w:r>
    </w:p>
    <w:p w:rsidR="000120D0" w:rsidRPr="005442AE" w:rsidRDefault="000120D0" w:rsidP="000120D0">
      <w:pPr>
        <w:pStyle w:val="PargrafodaLista"/>
        <w:spacing w:after="0" w:line="240" w:lineRule="auto"/>
        <w:ind w:left="1080"/>
        <w:jc w:val="both"/>
        <w:rPr>
          <w:rFonts w:ascii="Times New Roman" w:hAnsi="Times New Roman" w:cs="Times New Roman"/>
          <w:sz w:val="24"/>
          <w:szCs w:val="24"/>
          <w:lang w:val="en-US"/>
        </w:rPr>
      </w:pPr>
    </w:p>
    <w:p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Responses to the questionnaire should reflect exclusively the company’s sales transactions, even if the company controls or is controlled by another, or if it is associated or related to </w:t>
      </w:r>
      <w:r w:rsidR="00CE44A9" w:rsidRPr="005442AE">
        <w:rPr>
          <w:rFonts w:ascii="Times New Roman" w:hAnsi="Times New Roman" w:cs="Times New Roman"/>
          <w:sz w:val="24"/>
          <w:szCs w:val="24"/>
          <w:lang w:val="en-US"/>
        </w:rPr>
        <w:t>a</w:t>
      </w:r>
      <w:r w:rsidRPr="005442AE">
        <w:rPr>
          <w:rFonts w:ascii="Times New Roman" w:hAnsi="Times New Roman" w:cs="Times New Roman"/>
          <w:sz w:val="24"/>
          <w:szCs w:val="24"/>
          <w:lang w:val="en-US"/>
        </w:rPr>
        <w:t xml:space="preserve"> Brazilian importer.</w:t>
      </w:r>
    </w:p>
    <w:p w:rsidR="000120D0" w:rsidRPr="005442AE" w:rsidRDefault="000120D0" w:rsidP="000120D0">
      <w:pPr>
        <w:pStyle w:val="PargrafodaLista"/>
        <w:ind w:left="1080"/>
        <w:jc w:val="both"/>
        <w:rPr>
          <w:rFonts w:ascii="Times New Roman" w:hAnsi="Times New Roman" w:cs="Times New Roman"/>
          <w:sz w:val="24"/>
          <w:szCs w:val="24"/>
          <w:lang w:val="en-US"/>
        </w:rPr>
      </w:pPr>
    </w:p>
    <w:p w:rsidR="000120D0"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Under no circumstances will </w:t>
      </w:r>
      <w:r w:rsidR="00A002CC" w:rsidRPr="005442AE">
        <w:rPr>
          <w:rFonts w:ascii="Times New Roman" w:hAnsi="Times New Roman" w:cs="Times New Roman"/>
          <w:sz w:val="24"/>
          <w:szCs w:val="24"/>
          <w:lang w:val="en-US"/>
        </w:rPr>
        <w:t xml:space="preserve">responses from producer/exporter along with those from Brazilian importers </w:t>
      </w:r>
      <w:r w:rsidRPr="005442AE">
        <w:rPr>
          <w:rFonts w:ascii="Times New Roman" w:hAnsi="Times New Roman" w:cs="Times New Roman"/>
          <w:sz w:val="24"/>
          <w:szCs w:val="24"/>
          <w:lang w:val="en-US"/>
        </w:rPr>
        <w:t>be accepted.</w:t>
      </w:r>
    </w:p>
    <w:p w:rsidR="003D2FA9" w:rsidRPr="005442AE" w:rsidRDefault="003D2FA9" w:rsidP="000120D0">
      <w:pPr>
        <w:pStyle w:val="PargrafodaLista"/>
        <w:spacing w:after="0" w:line="240" w:lineRule="auto"/>
        <w:ind w:left="108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 </w:t>
      </w:r>
      <w:r w:rsidR="00A002CC" w:rsidRPr="005442AE">
        <w:rPr>
          <w:rFonts w:ascii="Times New Roman" w:hAnsi="Times New Roman" w:cs="Times New Roman"/>
          <w:sz w:val="24"/>
          <w:szCs w:val="24"/>
          <w:lang w:val="en-US"/>
        </w:rPr>
        <w:t xml:space="preserve"> </w:t>
      </w:r>
    </w:p>
    <w:p w:rsidR="003D2FA9" w:rsidRPr="005442AE" w:rsidRDefault="00343607" w:rsidP="00782AEF">
      <w:pPr>
        <w:pStyle w:val="PargrafodaLista"/>
        <w:numPr>
          <w:ilvl w:val="0"/>
          <w:numId w:val="2"/>
        </w:numPr>
        <w:jc w:val="both"/>
        <w:rPr>
          <w:rFonts w:ascii="Times New Roman" w:hAnsi="Times New Roman" w:cs="Times New Roman"/>
          <w:sz w:val="24"/>
          <w:szCs w:val="24"/>
          <w:lang w:val="en-US"/>
        </w:rPr>
      </w:pPr>
      <w:r>
        <w:rPr>
          <w:rFonts w:ascii="Times New Roman" w:hAnsi="Times New Roman" w:cs="Times New Roman"/>
          <w:sz w:val="24"/>
          <w:szCs w:val="24"/>
          <w:lang w:val="en-US"/>
        </w:rPr>
        <w:t>SDCOM</w:t>
      </w:r>
      <w:r w:rsidR="003D2FA9" w:rsidRPr="005442AE">
        <w:rPr>
          <w:rFonts w:ascii="Times New Roman" w:hAnsi="Times New Roman" w:cs="Times New Roman"/>
          <w:sz w:val="24"/>
          <w:szCs w:val="24"/>
          <w:lang w:val="en-US"/>
        </w:rPr>
        <w:t xml:space="preserve"> may conduct on-the-spot verification to examine the company’s records and </w:t>
      </w:r>
      <w:r w:rsidR="00A002CC" w:rsidRPr="005442AE">
        <w:rPr>
          <w:rFonts w:ascii="Times New Roman" w:hAnsi="Times New Roman" w:cs="Times New Roman"/>
          <w:sz w:val="24"/>
          <w:szCs w:val="24"/>
          <w:lang w:val="en-US"/>
        </w:rPr>
        <w:t>confirm</w:t>
      </w:r>
      <w:r w:rsidR="003D2FA9" w:rsidRPr="005442AE">
        <w:rPr>
          <w:rFonts w:ascii="Times New Roman" w:hAnsi="Times New Roman" w:cs="Times New Roman"/>
          <w:sz w:val="24"/>
          <w:szCs w:val="24"/>
          <w:lang w:val="en-US"/>
        </w:rPr>
        <w:t xml:space="preserve"> the reported information. Worksheets and auxiliary documents used on the elaboration </w:t>
      </w:r>
      <w:r w:rsidR="00F4517E" w:rsidRPr="005442AE">
        <w:rPr>
          <w:rFonts w:ascii="Times New Roman" w:hAnsi="Times New Roman" w:cs="Times New Roman"/>
          <w:sz w:val="24"/>
          <w:szCs w:val="24"/>
          <w:lang w:val="en-US"/>
        </w:rPr>
        <w:t xml:space="preserve">of the </w:t>
      </w:r>
      <w:r w:rsidR="005C2E81" w:rsidRPr="005442AE">
        <w:rPr>
          <w:rFonts w:ascii="Times New Roman" w:hAnsi="Times New Roman" w:cs="Times New Roman"/>
          <w:sz w:val="24"/>
          <w:szCs w:val="24"/>
          <w:lang w:val="en-US"/>
        </w:rPr>
        <w:t>questionnaire response</w:t>
      </w:r>
      <w:r w:rsidR="00F4517E" w:rsidRPr="005442AE">
        <w:rPr>
          <w:rFonts w:ascii="Times New Roman" w:hAnsi="Times New Roman" w:cs="Times New Roman"/>
          <w:sz w:val="24"/>
          <w:szCs w:val="24"/>
          <w:lang w:val="en-US"/>
        </w:rPr>
        <w:t xml:space="preserve"> </w:t>
      </w:r>
      <w:r w:rsidR="003D2FA9" w:rsidRPr="005442AE">
        <w:rPr>
          <w:rFonts w:ascii="Times New Roman" w:hAnsi="Times New Roman" w:cs="Times New Roman"/>
          <w:sz w:val="24"/>
          <w:szCs w:val="24"/>
          <w:lang w:val="en-US"/>
        </w:rPr>
        <w:t xml:space="preserve">must be preserved, in case of an </w:t>
      </w:r>
      <w:r w:rsidR="00A002CC" w:rsidRPr="005442AE">
        <w:rPr>
          <w:rFonts w:ascii="Times New Roman" w:hAnsi="Times New Roman" w:cs="Times New Roman"/>
          <w:sz w:val="24"/>
          <w:szCs w:val="24"/>
          <w:lang w:val="en-US"/>
        </w:rPr>
        <w:t>eventual</w:t>
      </w:r>
      <w:r w:rsidR="003D2FA9" w:rsidRPr="005442AE">
        <w:rPr>
          <w:rFonts w:ascii="Times New Roman" w:hAnsi="Times New Roman" w:cs="Times New Roman"/>
          <w:sz w:val="24"/>
          <w:szCs w:val="24"/>
          <w:lang w:val="en-US"/>
        </w:rPr>
        <w:t xml:space="preserve"> on-the-spot verification.</w:t>
      </w:r>
    </w:p>
    <w:p w:rsidR="000120D0" w:rsidRPr="005442AE" w:rsidRDefault="000120D0" w:rsidP="000120D0">
      <w:pPr>
        <w:pStyle w:val="PargrafodaLista"/>
        <w:ind w:left="1080"/>
        <w:jc w:val="both"/>
        <w:rPr>
          <w:rFonts w:ascii="Times New Roman" w:hAnsi="Times New Roman" w:cs="Times New Roman"/>
          <w:sz w:val="24"/>
          <w:szCs w:val="24"/>
          <w:lang w:val="en-US"/>
        </w:rPr>
      </w:pPr>
    </w:p>
    <w:p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Information presented under confidential </w:t>
      </w:r>
      <w:r w:rsidR="004B446E" w:rsidRPr="005442AE">
        <w:rPr>
          <w:rFonts w:ascii="Times New Roman" w:hAnsi="Times New Roman" w:cs="Times New Roman"/>
          <w:sz w:val="24"/>
          <w:szCs w:val="24"/>
          <w:lang w:val="en-US"/>
        </w:rPr>
        <w:t>terms</w:t>
      </w:r>
      <w:r w:rsidRPr="005442AE">
        <w:rPr>
          <w:rFonts w:ascii="Times New Roman" w:hAnsi="Times New Roman" w:cs="Times New Roman"/>
          <w:sz w:val="24"/>
          <w:szCs w:val="24"/>
          <w:lang w:val="en-US"/>
        </w:rPr>
        <w:t xml:space="preserve"> must be accompanied </w:t>
      </w:r>
      <w:r w:rsidR="00A002CC" w:rsidRPr="005442AE">
        <w:rPr>
          <w:rFonts w:ascii="Times New Roman" w:hAnsi="Times New Roman" w:cs="Times New Roman"/>
          <w:sz w:val="24"/>
          <w:szCs w:val="24"/>
          <w:lang w:val="en-US"/>
        </w:rPr>
        <w:t>by</w:t>
      </w:r>
      <w:r w:rsidRPr="005442AE">
        <w:rPr>
          <w:rFonts w:ascii="Times New Roman" w:hAnsi="Times New Roman" w:cs="Times New Roman"/>
          <w:sz w:val="24"/>
          <w:szCs w:val="24"/>
          <w:lang w:val="en-US"/>
        </w:rPr>
        <w:t xml:space="preserve"> suitable justification to the confidentiality request and </w:t>
      </w:r>
      <w:r w:rsidR="00C7157B" w:rsidRPr="005442AE">
        <w:rPr>
          <w:rFonts w:ascii="Times New Roman" w:hAnsi="Times New Roman" w:cs="Times New Roman"/>
          <w:sz w:val="24"/>
          <w:szCs w:val="24"/>
          <w:lang w:val="en-US"/>
        </w:rPr>
        <w:t>by</w:t>
      </w:r>
      <w:r w:rsidRPr="005442AE">
        <w:rPr>
          <w:rFonts w:ascii="Times New Roman" w:hAnsi="Times New Roman" w:cs="Times New Roman"/>
          <w:sz w:val="24"/>
          <w:szCs w:val="24"/>
          <w:lang w:val="en-US"/>
        </w:rPr>
        <w:t xml:space="preserve"> a no</w:t>
      </w:r>
      <w:r w:rsidR="004B446E" w:rsidRPr="005442AE">
        <w:rPr>
          <w:rFonts w:ascii="Times New Roman" w:hAnsi="Times New Roman" w:cs="Times New Roman"/>
          <w:sz w:val="24"/>
          <w:szCs w:val="24"/>
          <w:lang w:val="en-US"/>
        </w:rPr>
        <w:t>n-</w:t>
      </w:r>
      <w:r w:rsidRPr="005442AE">
        <w:rPr>
          <w:rFonts w:ascii="Times New Roman" w:hAnsi="Times New Roman" w:cs="Times New Roman"/>
          <w:sz w:val="24"/>
          <w:szCs w:val="24"/>
          <w:lang w:val="en-US"/>
        </w:rPr>
        <w:t>confidential summary of the information judged as confidential. The impossibility of presenting a no</w:t>
      </w:r>
      <w:r w:rsidR="00C7157B" w:rsidRPr="005442AE">
        <w:rPr>
          <w:rFonts w:ascii="Times New Roman" w:hAnsi="Times New Roman" w:cs="Times New Roman"/>
          <w:sz w:val="24"/>
          <w:szCs w:val="24"/>
          <w:lang w:val="en-US"/>
        </w:rPr>
        <w:t>n-</w:t>
      </w:r>
      <w:r w:rsidRPr="005442AE">
        <w:rPr>
          <w:rFonts w:ascii="Times New Roman" w:hAnsi="Times New Roman" w:cs="Times New Roman"/>
          <w:sz w:val="24"/>
          <w:szCs w:val="24"/>
          <w:lang w:val="en-US"/>
        </w:rPr>
        <w:t xml:space="preserve">confidential summary must be duly justified. </w:t>
      </w:r>
    </w:p>
    <w:p w:rsidR="000120D0" w:rsidRPr="005442AE" w:rsidRDefault="000120D0" w:rsidP="000120D0">
      <w:pPr>
        <w:pStyle w:val="PargrafodaLista"/>
        <w:spacing w:after="0" w:line="240" w:lineRule="auto"/>
        <w:ind w:left="1080"/>
        <w:jc w:val="both"/>
        <w:rPr>
          <w:rFonts w:ascii="Times New Roman" w:hAnsi="Times New Roman" w:cs="Times New Roman"/>
          <w:sz w:val="24"/>
          <w:szCs w:val="24"/>
          <w:lang w:val="en-US"/>
        </w:rPr>
      </w:pPr>
    </w:p>
    <w:p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Both justification as the no</w:t>
      </w:r>
      <w:r w:rsidR="00C7157B" w:rsidRPr="005442AE">
        <w:rPr>
          <w:rFonts w:ascii="Times New Roman" w:hAnsi="Times New Roman" w:cs="Times New Roman"/>
          <w:sz w:val="24"/>
          <w:szCs w:val="24"/>
          <w:lang w:val="en-US"/>
        </w:rPr>
        <w:t>n-</w:t>
      </w:r>
      <w:r w:rsidRPr="005442AE">
        <w:rPr>
          <w:rFonts w:ascii="Times New Roman" w:hAnsi="Times New Roman" w:cs="Times New Roman"/>
          <w:sz w:val="24"/>
          <w:szCs w:val="24"/>
          <w:lang w:val="en-US"/>
        </w:rPr>
        <w:t>confidential summary must appear in the restricte</w:t>
      </w:r>
      <w:r w:rsidR="00AA1963" w:rsidRPr="005442AE">
        <w:rPr>
          <w:rFonts w:ascii="Times New Roman" w:hAnsi="Times New Roman" w:cs="Times New Roman"/>
          <w:sz w:val="24"/>
          <w:szCs w:val="24"/>
          <w:lang w:val="en-US"/>
        </w:rPr>
        <w:t>d version of the questionnaire</w:t>
      </w:r>
      <w:r w:rsidRPr="005442AE">
        <w:rPr>
          <w:rFonts w:ascii="Times New Roman" w:hAnsi="Times New Roman" w:cs="Times New Roman"/>
          <w:sz w:val="24"/>
          <w:szCs w:val="24"/>
          <w:lang w:val="en-US"/>
        </w:rPr>
        <w:t xml:space="preserve"> response.</w:t>
      </w:r>
    </w:p>
    <w:p w:rsidR="00C27C6D" w:rsidRPr="005442AE" w:rsidRDefault="00C27C6D" w:rsidP="00C27C6D">
      <w:pPr>
        <w:pStyle w:val="PargrafodaLista"/>
        <w:ind w:left="1080"/>
        <w:jc w:val="both"/>
        <w:rPr>
          <w:rFonts w:ascii="Times New Roman" w:hAnsi="Times New Roman" w:cs="Times New Roman"/>
          <w:sz w:val="24"/>
          <w:szCs w:val="24"/>
          <w:lang w:val="en-US"/>
        </w:rPr>
      </w:pPr>
    </w:p>
    <w:p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The confidential version of the questionn</w:t>
      </w:r>
      <w:r w:rsidR="00AA1963" w:rsidRPr="005442AE">
        <w:rPr>
          <w:rFonts w:ascii="Times New Roman" w:hAnsi="Times New Roman" w:cs="Times New Roman"/>
          <w:sz w:val="24"/>
          <w:szCs w:val="24"/>
          <w:lang w:val="en-US"/>
        </w:rPr>
        <w:t>aire</w:t>
      </w:r>
      <w:r w:rsidRPr="005442AE">
        <w:rPr>
          <w:rFonts w:ascii="Times New Roman" w:hAnsi="Times New Roman" w:cs="Times New Roman"/>
          <w:sz w:val="24"/>
          <w:szCs w:val="24"/>
          <w:lang w:val="en-US"/>
        </w:rPr>
        <w:t xml:space="preserve"> response, as </w:t>
      </w:r>
      <w:r w:rsidR="00AA1963" w:rsidRPr="005442AE">
        <w:rPr>
          <w:rFonts w:ascii="Times New Roman" w:hAnsi="Times New Roman" w:cs="Times New Roman"/>
          <w:sz w:val="24"/>
          <w:szCs w:val="24"/>
          <w:lang w:val="en-US"/>
        </w:rPr>
        <w:t xml:space="preserve">well as </w:t>
      </w:r>
      <w:r w:rsidRPr="005442AE">
        <w:rPr>
          <w:rFonts w:ascii="Times New Roman" w:hAnsi="Times New Roman" w:cs="Times New Roman"/>
          <w:sz w:val="24"/>
          <w:szCs w:val="24"/>
          <w:lang w:val="en-US"/>
        </w:rPr>
        <w:t xml:space="preserve">other confidential information, must contain the </w:t>
      </w:r>
      <w:r w:rsidRPr="00736101">
        <w:rPr>
          <w:rFonts w:ascii="Times New Roman" w:hAnsi="Times New Roman" w:cs="Times New Roman"/>
          <w:color w:val="FF0000"/>
          <w:sz w:val="24"/>
          <w:szCs w:val="24"/>
          <w:lang w:val="en-US"/>
        </w:rPr>
        <w:t>CONFIDENTIAL</w:t>
      </w:r>
      <w:r w:rsidRPr="005442AE">
        <w:rPr>
          <w:rFonts w:ascii="Times New Roman" w:hAnsi="Times New Roman" w:cs="Times New Roman"/>
          <w:sz w:val="24"/>
          <w:szCs w:val="24"/>
          <w:lang w:val="en-US"/>
        </w:rPr>
        <w:t xml:space="preserve"> expression in all its pages, centralized </w:t>
      </w:r>
      <w:r w:rsidR="00473DD7" w:rsidRPr="005442AE">
        <w:rPr>
          <w:rFonts w:ascii="Times New Roman" w:hAnsi="Times New Roman" w:cs="Times New Roman"/>
          <w:sz w:val="24"/>
          <w:szCs w:val="24"/>
          <w:lang w:val="en-US"/>
        </w:rPr>
        <w:t>at</w:t>
      </w:r>
      <w:r w:rsidRPr="005442AE">
        <w:rPr>
          <w:rFonts w:ascii="Times New Roman" w:hAnsi="Times New Roman" w:cs="Times New Roman"/>
          <w:sz w:val="24"/>
          <w:szCs w:val="24"/>
          <w:lang w:val="en-US"/>
        </w:rPr>
        <w:t xml:space="preserve"> the </w:t>
      </w:r>
      <w:r w:rsidR="00AA1963" w:rsidRPr="005442AE">
        <w:rPr>
          <w:rFonts w:ascii="Times New Roman" w:hAnsi="Times New Roman" w:cs="Times New Roman"/>
          <w:sz w:val="24"/>
          <w:szCs w:val="24"/>
          <w:lang w:val="en-US"/>
        </w:rPr>
        <w:t xml:space="preserve">top and </w:t>
      </w:r>
      <w:r w:rsidR="00473DD7" w:rsidRPr="005442AE">
        <w:rPr>
          <w:rFonts w:ascii="Times New Roman" w:hAnsi="Times New Roman" w:cs="Times New Roman"/>
          <w:sz w:val="24"/>
          <w:szCs w:val="24"/>
          <w:lang w:val="en-US"/>
        </w:rPr>
        <w:t>at</w:t>
      </w:r>
      <w:r w:rsidR="00AA1963" w:rsidRPr="005442AE">
        <w:rPr>
          <w:rFonts w:ascii="Times New Roman" w:hAnsi="Times New Roman" w:cs="Times New Roman"/>
          <w:sz w:val="24"/>
          <w:szCs w:val="24"/>
          <w:lang w:val="en-US"/>
        </w:rPr>
        <w:t xml:space="preserve"> the bottom </w:t>
      </w:r>
      <w:r w:rsidRPr="005442AE">
        <w:rPr>
          <w:rFonts w:ascii="Times New Roman" w:hAnsi="Times New Roman" w:cs="Times New Roman"/>
          <w:sz w:val="24"/>
          <w:szCs w:val="24"/>
          <w:lang w:val="en-US"/>
        </w:rPr>
        <w:t>of each page, in red.</w:t>
      </w:r>
    </w:p>
    <w:p w:rsidR="00F23C50" w:rsidRPr="005442AE" w:rsidRDefault="00F23C50" w:rsidP="00F23C50">
      <w:pPr>
        <w:pStyle w:val="PargrafodaLista"/>
        <w:ind w:left="1080"/>
        <w:jc w:val="both"/>
        <w:rPr>
          <w:rFonts w:ascii="Times New Roman" w:hAnsi="Times New Roman" w:cs="Times New Roman"/>
          <w:sz w:val="24"/>
          <w:szCs w:val="24"/>
          <w:lang w:val="en-US"/>
        </w:rPr>
      </w:pPr>
    </w:p>
    <w:p w:rsidR="003D2FA9"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 xml:space="preserve">The restricted version of the questionnaire response must contain the </w:t>
      </w:r>
      <w:r w:rsidRPr="00736101">
        <w:rPr>
          <w:rFonts w:ascii="Times New Roman" w:hAnsi="Times New Roman" w:cs="Times New Roman"/>
          <w:color w:val="0070C0"/>
          <w:sz w:val="24"/>
          <w:szCs w:val="24"/>
          <w:lang w:val="en-US"/>
        </w:rPr>
        <w:t>RESTRICTED</w:t>
      </w:r>
      <w:r w:rsidRPr="005442AE">
        <w:rPr>
          <w:rFonts w:ascii="Times New Roman" w:hAnsi="Times New Roman" w:cs="Times New Roman"/>
          <w:sz w:val="24"/>
          <w:szCs w:val="24"/>
          <w:lang w:val="en-US"/>
        </w:rPr>
        <w:t xml:space="preserve"> expression in all its pages, centralized </w:t>
      </w:r>
      <w:r w:rsidR="00473DD7" w:rsidRPr="005442AE">
        <w:rPr>
          <w:rFonts w:ascii="Times New Roman" w:hAnsi="Times New Roman" w:cs="Times New Roman"/>
          <w:sz w:val="24"/>
          <w:szCs w:val="24"/>
          <w:lang w:val="en-US"/>
        </w:rPr>
        <w:t>at</w:t>
      </w:r>
      <w:r w:rsidRPr="005442AE">
        <w:rPr>
          <w:rFonts w:ascii="Times New Roman" w:hAnsi="Times New Roman" w:cs="Times New Roman"/>
          <w:sz w:val="24"/>
          <w:szCs w:val="24"/>
          <w:lang w:val="en-US"/>
        </w:rPr>
        <w:t xml:space="preserve"> the </w:t>
      </w:r>
      <w:r w:rsidR="00473DD7" w:rsidRPr="005442AE">
        <w:rPr>
          <w:rFonts w:ascii="Times New Roman" w:hAnsi="Times New Roman" w:cs="Times New Roman"/>
          <w:sz w:val="24"/>
          <w:szCs w:val="24"/>
          <w:lang w:val="en-US"/>
        </w:rPr>
        <w:t>top</w:t>
      </w:r>
      <w:r w:rsidRPr="005442AE">
        <w:rPr>
          <w:rFonts w:ascii="Times New Roman" w:hAnsi="Times New Roman" w:cs="Times New Roman"/>
          <w:sz w:val="24"/>
          <w:szCs w:val="24"/>
          <w:lang w:val="en-US"/>
        </w:rPr>
        <w:t xml:space="preserve"> and </w:t>
      </w:r>
      <w:r w:rsidR="00473DD7" w:rsidRPr="005442AE">
        <w:rPr>
          <w:rFonts w:ascii="Times New Roman" w:hAnsi="Times New Roman" w:cs="Times New Roman"/>
          <w:sz w:val="24"/>
          <w:szCs w:val="24"/>
          <w:lang w:val="en-US"/>
        </w:rPr>
        <w:t>at</w:t>
      </w:r>
      <w:r w:rsidRPr="005442AE">
        <w:rPr>
          <w:rFonts w:ascii="Times New Roman" w:hAnsi="Times New Roman" w:cs="Times New Roman"/>
          <w:sz w:val="24"/>
          <w:szCs w:val="24"/>
          <w:lang w:val="en-US"/>
        </w:rPr>
        <w:t xml:space="preserve"> the </w:t>
      </w:r>
      <w:r w:rsidR="00473DD7" w:rsidRPr="005442AE">
        <w:rPr>
          <w:rFonts w:ascii="Times New Roman" w:hAnsi="Times New Roman" w:cs="Times New Roman"/>
          <w:sz w:val="24"/>
          <w:szCs w:val="24"/>
          <w:lang w:val="en-US"/>
        </w:rPr>
        <w:t>bottom</w:t>
      </w:r>
      <w:r w:rsidRPr="005442AE">
        <w:rPr>
          <w:rFonts w:ascii="Times New Roman" w:hAnsi="Times New Roman" w:cs="Times New Roman"/>
          <w:sz w:val="24"/>
          <w:szCs w:val="24"/>
          <w:lang w:val="en-US"/>
        </w:rPr>
        <w:t xml:space="preserve"> of each page, in blue.</w:t>
      </w:r>
    </w:p>
    <w:p w:rsidR="00E14828" w:rsidRPr="005442AE" w:rsidRDefault="00E14828" w:rsidP="00E14828">
      <w:pPr>
        <w:pStyle w:val="PargrafodaLista"/>
        <w:spacing w:after="0" w:line="240" w:lineRule="auto"/>
        <w:ind w:left="1077"/>
        <w:jc w:val="both"/>
        <w:rPr>
          <w:rFonts w:ascii="Times New Roman" w:hAnsi="Times New Roman" w:cs="Times New Roman"/>
          <w:sz w:val="24"/>
          <w:szCs w:val="24"/>
          <w:lang w:val="en-US"/>
        </w:rPr>
      </w:pPr>
    </w:p>
    <w:p w:rsidR="001D463B" w:rsidRPr="005442AE" w:rsidRDefault="003D2FA9"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Public information treatment will be applied to all information that is not clearly identified as confidential or restricted</w:t>
      </w:r>
      <w:r w:rsidR="00473DD7" w:rsidRPr="005442AE">
        <w:rPr>
          <w:rFonts w:ascii="Times New Roman" w:hAnsi="Times New Roman" w:cs="Times New Roman"/>
          <w:sz w:val="24"/>
          <w:szCs w:val="24"/>
          <w:lang w:val="en-US"/>
        </w:rPr>
        <w:t>.</w:t>
      </w:r>
    </w:p>
    <w:p w:rsidR="001D463B" w:rsidRPr="005442AE" w:rsidRDefault="001D463B" w:rsidP="001D463B">
      <w:pPr>
        <w:pStyle w:val="PargrafodaLista"/>
        <w:rPr>
          <w:rFonts w:ascii="Times New Roman" w:hAnsi="Times New Roman" w:cs="Times New Roman"/>
          <w:sz w:val="24"/>
          <w:szCs w:val="24"/>
          <w:lang w:val="en-US"/>
        </w:rPr>
      </w:pPr>
    </w:p>
    <w:p w:rsidR="001D463B" w:rsidRDefault="00E809BE" w:rsidP="00782AEF">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 confidential version and a restricted version of the questionnaire response must be simultaneously protocolled through Decom Digital System</w:t>
      </w:r>
      <w:r w:rsidR="001D463B" w:rsidRPr="005442AE">
        <w:rPr>
          <w:rFonts w:ascii="Times New Roman" w:hAnsi="Times New Roman" w:cs="Times New Roman"/>
          <w:sz w:val="24"/>
          <w:szCs w:val="24"/>
          <w:lang w:val="en-US"/>
        </w:rPr>
        <w:t xml:space="preserve">. </w:t>
      </w:r>
    </w:p>
    <w:p w:rsidR="009711F7" w:rsidRPr="009711F7" w:rsidRDefault="009711F7" w:rsidP="009711F7">
      <w:pPr>
        <w:pStyle w:val="PargrafodaLista"/>
        <w:rPr>
          <w:rFonts w:ascii="Times New Roman" w:hAnsi="Times New Roman" w:cs="Times New Roman"/>
          <w:sz w:val="24"/>
          <w:szCs w:val="24"/>
          <w:lang w:val="en-US"/>
        </w:rPr>
      </w:pPr>
    </w:p>
    <w:p w:rsidR="009711F7" w:rsidRPr="009711F7" w:rsidRDefault="009711F7" w:rsidP="009711F7">
      <w:pPr>
        <w:pStyle w:val="PargrafodaLista"/>
        <w:numPr>
          <w:ilvl w:val="0"/>
          <w:numId w:val="2"/>
        </w:numPr>
        <w:jc w:val="both"/>
        <w:rPr>
          <w:rFonts w:ascii="Times New Roman" w:hAnsi="Times New Roman" w:cs="Times New Roman"/>
          <w:sz w:val="24"/>
          <w:szCs w:val="24"/>
          <w:lang w:val="en-US"/>
        </w:rPr>
      </w:pPr>
      <w:bookmarkStart w:id="2" w:name="_Hlk49523994"/>
      <w:r w:rsidRPr="009711F7">
        <w:rPr>
          <w:rFonts w:ascii="Times New Roman" w:hAnsi="Times New Roman" w:cs="Times New Roman"/>
          <w:sz w:val="24"/>
          <w:szCs w:val="24"/>
          <w:lang w:val="en-US"/>
        </w:rPr>
        <w:t xml:space="preserve">It is recommended that the files are named in a short form, </w:t>
      </w:r>
      <w:proofErr w:type="spellStart"/>
      <w:r w:rsidRPr="009711F7">
        <w:rPr>
          <w:rFonts w:ascii="Times New Roman" w:hAnsi="Times New Roman" w:cs="Times New Roman"/>
          <w:sz w:val="24"/>
          <w:szCs w:val="24"/>
          <w:lang w:val="en-US"/>
        </w:rPr>
        <w:t>XX_YYYY_nome</w:t>
      </w:r>
      <w:proofErr w:type="spellEnd"/>
      <w:r w:rsidRPr="009711F7">
        <w:rPr>
          <w:rFonts w:ascii="Times New Roman" w:hAnsi="Times New Roman" w:cs="Times New Roman"/>
          <w:sz w:val="24"/>
          <w:szCs w:val="24"/>
          <w:lang w:val="en-US"/>
        </w:rPr>
        <w:t xml:space="preserve"> file, being XX = file number (corresponding to the </w:t>
      </w:r>
      <w:proofErr w:type="gramStart"/>
      <w:r w:rsidRPr="009711F7">
        <w:rPr>
          <w:rFonts w:ascii="Times New Roman" w:hAnsi="Times New Roman" w:cs="Times New Roman"/>
          <w:sz w:val="24"/>
          <w:szCs w:val="24"/>
          <w:lang w:val="en-US"/>
        </w:rPr>
        <w:t>amount</w:t>
      </w:r>
      <w:proofErr w:type="gramEnd"/>
      <w:r w:rsidRPr="009711F7">
        <w:rPr>
          <w:rFonts w:ascii="Times New Roman" w:hAnsi="Times New Roman" w:cs="Times New Roman"/>
          <w:sz w:val="24"/>
          <w:szCs w:val="24"/>
          <w:lang w:val="en-US"/>
        </w:rPr>
        <w:t xml:space="preserve"> of files sent) and YYYY = document terms (CONF or REST).</w:t>
      </w:r>
    </w:p>
    <w:bookmarkEnd w:id="2"/>
    <w:p w:rsidR="001D463B" w:rsidRPr="005442AE" w:rsidRDefault="001D463B" w:rsidP="001D463B">
      <w:pPr>
        <w:pStyle w:val="PargrafodaLista"/>
        <w:rPr>
          <w:rFonts w:ascii="Times New Roman" w:hAnsi="Times New Roman" w:cs="Times New Roman"/>
          <w:sz w:val="24"/>
          <w:szCs w:val="24"/>
          <w:lang w:val="en-US"/>
        </w:rPr>
      </w:pPr>
    </w:p>
    <w:p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files must have the “.pdf” or “.xlsx” extensions.</w:t>
      </w:r>
    </w:p>
    <w:p w:rsidR="00746039" w:rsidRPr="005442AE" w:rsidRDefault="00746039" w:rsidP="00746039">
      <w:pPr>
        <w:pStyle w:val="PargrafodaLista"/>
        <w:rPr>
          <w:rFonts w:ascii="Times New Roman" w:hAnsi="Times New Roman" w:cs="Times New Roman"/>
          <w:sz w:val="24"/>
          <w:szCs w:val="24"/>
          <w:lang w:val="en-US"/>
        </w:rPr>
      </w:pPr>
    </w:p>
    <w:p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When processing the data, particularly in “.xlsx” formatted tables, the alphabetic fields must be entered left-justified and the numeric fields right-justified.</w:t>
      </w:r>
    </w:p>
    <w:p w:rsidR="00746039" w:rsidRPr="005442AE" w:rsidRDefault="00746039" w:rsidP="00746039">
      <w:pPr>
        <w:pStyle w:val="PargrafodaLista"/>
        <w:spacing w:after="0" w:line="240" w:lineRule="auto"/>
        <w:ind w:left="1077"/>
        <w:jc w:val="both"/>
        <w:rPr>
          <w:rFonts w:ascii="Times New Roman" w:hAnsi="Times New Roman" w:cs="Times New Roman"/>
          <w:sz w:val="24"/>
          <w:szCs w:val="24"/>
          <w:lang w:val="en-US"/>
        </w:rPr>
      </w:pPr>
    </w:p>
    <w:p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The dates must be formatted as date fields, and not as alphabetic fields, in the 12/34/5678 format, in which: positions 1 and 2 are equal to (=) day, positions 3 and 4 equal to (=) month, positions 5 to 8 equal to (=) year.</w:t>
      </w:r>
    </w:p>
    <w:p w:rsidR="00746039" w:rsidRPr="005442AE" w:rsidRDefault="00746039" w:rsidP="00746039">
      <w:pPr>
        <w:pStyle w:val="PargrafodaLista"/>
        <w:spacing w:after="0" w:line="240" w:lineRule="auto"/>
        <w:ind w:left="1077"/>
        <w:jc w:val="both"/>
        <w:rPr>
          <w:rFonts w:ascii="Times New Roman" w:hAnsi="Times New Roman" w:cs="Times New Roman"/>
          <w:sz w:val="24"/>
          <w:szCs w:val="24"/>
          <w:lang w:val="en-US"/>
        </w:rPr>
      </w:pPr>
    </w:p>
    <w:p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Data correspondent to monetary values must be filled separating the thousands by dots and the c</w:t>
      </w:r>
      <w:r w:rsidR="00736101">
        <w:rPr>
          <w:rFonts w:ascii="Times New Roman" w:hAnsi="Times New Roman" w:cs="Times New Roman"/>
          <w:sz w:val="24"/>
          <w:szCs w:val="24"/>
          <w:lang w:val="en-US"/>
        </w:rPr>
        <w:t>ents by commas. For example: 2.</w:t>
      </w:r>
      <w:r w:rsidRPr="005442AE">
        <w:rPr>
          <w:rFonts w:ascii="Times New Roman" w:hAnsi="Times New Roman" w:cs="Times New Roman"/>
          <w:sz w:val="24"/>
          <w:szCs w:val="24"/>
          <w:lang w:val="en-US"/>
        </w:rPr>
        <w:t>550,30.</w:t>
      </w:r>
    </w:p>
    <w:p w:rsidR="00746039" w:rsidRPr="005442AE" w:rsidRDefault="00746039" w:rsidP="00746039">
      <w:pPr>
        <w:pStyle w:val="PargrafodaLista"/>
        <w:spacing w:after="0" w:line="240" w:lineRule="auto"/>
        <w:ind w:left="1077"/>
        <w:jc w:val="both"/>
        <w:rPr>
          <w:rFonts w:ascii="Times New Roman" w:hAnsi="Times New Roman" w:cs="Times New Roman"/>
          <w:sz w:val="24"/>
          <w:szCs w:val="24"/>
          <w:lang w:val="en-US"/>
        </w:rPr>
      </w:pPr>
    </w:p>
    <w:p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All fields must be filled. In case which there is no response to numeric fields, type number zero; in case there is no response to alphanumeric fields, type the words “none”, “does not apply”, “not available”, according to each case, explaining the reason.</w:t>
      </w:r>
    </w:p>
    <w:p w:rsidR="00746039" w:rsidRPr="005442AE" w:rsidRDefault="00746039" w:rsidP="00746039">
      <w:pPr>
        <w:pStyle w:val="PargrafodaLista"/>
        <w:spacing w:after="0" w:line="240" w:lineRule="auto"/>
        <w:ind w:left="1077"/>
        <w:jc w:val="both"/>
        <w:rPr>
          <w:rFonts w:ascii="Times New Roman" w:hAnsi="Times New Roman" w:cs="Times New Roman"/>
          <w:sz w:val="24"/>
          <w:szCs w:val="24"/>
          <w:lang w:val="en-US"/>
        </w:rPr>
      </w:pPr>
    </w:p>
    <w:p w:rsidR="00746039"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All worksheets must contain the calculation memory and all formulas used.</w:t>
      </w:r>
    </w:p>
    <w:p w:rsidR="009711F7" w:rsidRPr="009711F7" w:rsidRDefault="009711F7" w:rsidP="009711F7">
      <w:pPr>
        <w:pStyle w:val="PargrafodaLista"/>
        <w:rPr>
          <w:rFonts w:ascii="Times New Roman" w:hAnsi="Times New Roman" w:cs="Times New Roman"/>
          <w:sz w:val="24"/>
          <w:szCs w:val="24"/>
          <w:lang w:val="en-US"/>
        </w:rPr>
      </w:pPr>
    </w:p>
    <w:p w:rsidR="009711F7" w:rsidRPr="009711F7" w:rsidRDefault="009711F7" w:rsidP="009711F7">
      <w:pPr>
        <w:pStyle w:val="PargrafodaLista"/>
        <w:numPr>
          <w:ilvl w:val="0"/>
          <w:numId w:val="2"/>
        </w:numPr>
        <w:tabs>
          <w:tab w:val="left" w:pos="142"/>
        </w:tabs>
        <w:autoSpaceDE w:val="0"/>
        <w:autoSpaceDN w:val="0"/>
        <w:adjustRightInd w:val="0"/>
        <w:jc w:val="both"/>
        <w:rPr>
          <w:rFonts w:ascii="Times New Roman" w:hAnsi="Times New Roman" w:cs="Times New Roman"/>
          <w:sz w:val="24"/>
          <w:szCs w:val="24"/>
          <w:lang w:val="en-US"/>
        </w:rPr>
      </w:pPr>
      <w:bookmarkStart w:id="3" w:name="_Hlk49525204"/>
      <w:r w:rsidRPr="009711F7">
        <w:rPr>
          <w:rFonts w:ascii="Times New Roman" w:hAnsi="Times New Roman" w:cs="Times New Roman"/>
          <w:sz w:val="24"/>
          <w:szCs w:val="24"/>
          <w:lang w:val="en"/>
        </w:rPr>
        <w:t xml:space="preserve">It is suggested that documents delivered in PDF format be searchable. When scanned, which are preferably processed with OCR technology to enable </w:t>
      </w:r>
      <w:proofErr w:type="spellStart"/>
      <w:r w:rsidRPr="009711F7">
        <w:rPr>
          <w:rFonts w:ascii="Times New Roman" w:hAnsi="Times New Roman" w:cs="Times New Roman"/>
          <w:sz w:val="24"/>
          <w:szCs w:val="24"/>
          <w:lang w:val="en"/>
        </w:rPr>
        <w:t>contentsearch</w:t>
      </w:r>
      <w:proofErr w:type="spellEnd"/>
      <w:r w:rsidRPr="009711F7">
        <w:rPr>
          <w:rFonts w:ascii="Times New Roman" w:hAnsi="Times New Roman" w:cs="Times New Roman"/>
          <w:sz w:val="24"/>
          <w:szCs w:val="24"/>
          <w:lang w:val="en"/>
        </w:rPr>
        <w:t>. In the case</w:t>
      </w:r>
      <w:r w:rsidRPr="009711F7">
        <w:rPr>
          <w:rFonts w:ascii="Times New Roman" w:hAnsi="Times New Roman" w:cs="Times New Roman"/>
          <w:lang w:val="en"/>
        </w:rPr>
        <w:t xml:space="preserve"> </w:t>
      </w:r>
      <w:r w:rsidRPr="009711F7">
        <w:rPr>
          <w:rFonts w:ascii="Times New Roman" w:hAnsi="Times New Roman" w:cs="Times New Roman"/>
          <w:sz w:val="24"/>
          <w:szCs w:val="24"/>
          <w:lang w:val="en"/>
        </w:rPr>
        <w:t>of born-digital documents,</w:t>
      </w:r>
      <w:r w:rsidRPr="009711F7">
        <w:rPr>
          <w:rFonts w:ascii="Times New Roman" w:hAnsi="Times New Roman" w:cs="Times New Roman"/>
          <w:lang w:val="en"/>
        </w:rPr>
        <w:t xml:space="preserve"> </w:t>
      </w:r>
      <w:r w:rsidRPr="009711F7">
        <w:rPr>
          <w:rFonts w:ascii="Times New Roman" w:hAnsi="Times New Roman" w:cs="Times New Roman"/>
          <w:sz w:val="24"/>
          <w:szCs w:val="24"/>
          <w:lang w:val="en"/>
        </w:rPr>
        <w:t>it is</w:t>
      </w:r>
      <w:r w:rsidRPr="009711F7">
        <w:rPr>
          <w:rFonts w:ascii="Times New Roman" w:hAnsi="Times New Roman" w:cs="Times New Roman"/>
          <w:lang w:val="en"/>
        </w:rPr>
        <w:t xml:space="preserve"> </w:t>
      </w:r>
      <w:r w:rsidRPr="009711F7">
        <w:rPr>
          <w:rFonts w:ascii="Times New Roman" w:hAnsi="Times New Roman" w:cs="Times New Roman"/>
          <w:sz w:val="24"/>
          <w:szCs w:val="24"/>
          <w:lang w:val="en"/>
        </w:rPr>
        <w:t>recommended that the content be indexed and searchable.</w:t>
      </w:r>
    </w:p>
    <w:bookmarkEnd w:id="3"/>
    <w:p w:rsidR="00746039" w:rsidRPr="005442AE" w:rsidRDefault="00746039" w:rsidP="00746039">
      <w:pPr>
        <w:pStyle w:val="PargrafodaLista"/>
        <w:ind w:left="1080"/>
        <w:jc w:val="both"/>
        <w:rPr>
          <w:rFonts w:ascii="Times New Roman" w:hAnsi="Times New Roman" w:cs="Times New Roman"/>
          <w:sz w:val="24"/>
          <w:szCs w:val="24"/>
          <w:lang w:val="en-US"/>
        </w:rPr>
      </w:pPr>
    </w:p>
    <w:p w:rsidR="00746039" w:rsidRPr="005442AE" w:rsidRDefault="00746039" w:rsidP="00746039">
      <w:pPr>
        <w:pStyle w:val="PargrafodaLista"/>
        <w:numPr>
          <w:ilvl w:val="0"/>
          <w:numId w:val="2"/>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Pursuant to Ordinance SECEX No. </w:t>
      </w:r>
      <w:r w:rsidR="00687113">
        <w:rPr>
          <w:rFonts w:ascii="Times New Roman" w:hAnsi="Times New Roman" w:cs="Times New Roman"/>
          <w:sz w:val="24"/>
          <w:szCs w:val="24"/>
          <w:lang w:val="en-US"/>
        </w:rPr>
        <w:t>30</w:t>
      </w:r>
      <w:r w:rsidRPr="005442AE">
        <w:rPr>
          <w:rFonts w:ascii="Times New Roman" w:hAnsi="Times New Roman" w:cs="Times New Roman"/>
          <w:sz w:val="24"/>
          <w:szCs w:val="24"/>
          <w:lang w:val="en-US"/>
        </w:rPr>
        <w:t xml:space="preserve"> dated Ju</w:t>
      </w:r>
      <w:r w:rsidR="00687113">
        <w:rPr>
          <w:rFonts w:ascii="Times New Roman" w:hAnsi="Times New Roman" w:cs="Times New Roman"/>
          <w:sz w:val="24"/>
          <w:szCs w:val="24"/>
          <w:lang w:val="en-US"/>
        </w:rPr>
        <w:t>ne 8</w:t>
      </w:r>
      <w:r w:rsidRPr="005442AE">
        <w:rPr>
          <w:rFonts w:ascii="Times New Roman" w:hAnsi="Times New Roman" w:cs="Times New Roman"/>
          <w:sz w:val="24"/>
          <w:szCs w:val="24"/>
          <w:vertAlign w:val="superscript"/>
          <w:lang w:val="en-US"/>
        </w:rPr>
        <w:t>th</w:t>
      </w:r>
      <w:r w:rsidRPr="005442AE">
        <w:rPr>
          <w:rFonts w:ascii="Times New Roman" w:hAnsi="Times New Roman" w:cs="Times New Roman"/>
          <w:sz w:val="24"/>
          <w:szCs w:val="24"/>
          <w:lang w:val="en-US"/>
        </w:rPr>
        <w:t>, 201</w:t>
      </w:r>
      <w:r w:rsidR="00687113">
        <w:rPr>
          <w:rFonts w:ascii="Times New Roman" w:hAnsi="Times New Roman" w:cs="Times New Roman"/>
          <w:sz w:val="24"/>
          <w:szCs w:val="24"/>
          <w:lang w:val="en-US"/>
        </w:rPr>
        <w:t>8</w:t>
      </w:r>
      <w:r w:rsidRPr="005442AE">
        <w:rPr>
          <w:rFonts w:ascii="Times New Roman" w:hAnsi="Times New Roman" w:cs="Times New Roman"/>
          <w:sz w:val="24"/>
          <w:szCs w:val="24"/>
          <w:lang w:val="en-US"/>
        </w:rPr>
        <w:t xml:space="preserve">, the response to the questionnaire must be lodged through </w:t>
      </w:r>
      <w:r w:rsidR="00736101">
        <w:rPr>
          <w:rFonts w:ascii="Times New Roman" w:hAnsi="Times New Roman" w:cs="Times New Roman"/>
          <w:sz w:val="24"/>
          <w:szCs w:val="24"/>
          <w:lang w:val="en-US"/>
        </w:rPr>
        <w:t>DECOM</w:t>
      </w:r>
      <w:r w:rsidRPr="005442AE">
        <w:rPr>
          <w:rFonts w:ascii="Times New Roman" w:hAnsi="Times New Roman" w:cs="Times New Roman"/>
          <w:sz w:val="24"/>
          <w:szCs w:val="24"/>
          <w:lang w:val="en-US"/>
        </w:rPr>
        <w:t xml:space="preserve"> Digital System</w:t>
      </w:r>
      <w:r w:rsidRPr="005442AE">
        <w:rPr>
          <w:rFonts w:ascii="Times New Roman" w:hAnsi="Times New Roman" w:cs="Times New Roman"/>
          <w:bCs/>
          <w:sz w:val="24"/>
          <w:szCs w:val="24"/>
          <w:lang w:val="en-US"/>
        </w:rPr>
        <w:t>.</w:t>
      </w:r>
    </w:p>
    <w:p w:rsidR="00746039" w:rsidRPr="005442AE" w:rsidRDefault="00746039" w:rsidP="00746039">
      <w:pPr>
        <w:pStyle w:val="PargrafodaLista"/>
        <w:ind w:left="1080"/>
        <w:jc w:val="both"/>
        <w:rPr>
          <w:rFonts w:ascii="Times New Roman" w:hAnsi="Times New Roman" w:cs="Times New Roman"/>
          <w:sz w:val="24"/>
          <w:szCs w:val="24"/>
          <w:lang w:val="en-US"/>
        </w:rPr>
      </w:pPr>
    </w:p>
    <w:p w:rsidR="00A63308" w:rsidRPr="005442AE" w:rsidRDefault="00A63308">
      <w:pPr>
        <w:rPr>
          <w:rFonts w:ascii="Times New Roman" w:hAnsi="Times New Roman" w:cs="Times New Roman"/>
          <w:sz w:val="24"/>
          <w:szCs w:val="24"/>
          <w:lang w:val="en-US"/>
        </w:rPr>
      </w:pPr>
      <w:r w:rsidRPr="005442AE">
        <w:rPr>
          <w:rFonts w:ascii="Times New Roman" w:hAnsi="Times New Roman" w:cs="Times New Roman"/>
          <w:sz w:val="24"/>
          <w:szCs w:val="24"/>
          <w:lang w:val="en-US"/>
        </w:rPr>
        <w:br w:type="page"/>
      </w:r>
    </w:p>
    <w:p w:rsidR="00A63308" w:rsidRPr="005442AE" w:rsidRDefault="00F851FB" w:rsidP="00F851FB">
      <w:pPr>
        <w:jc w:val="center"/>
        <w:rPr>
          <w:rFonts w:ascii="Times New Roman" w:hAnsi="Times New Roman" w:cs="Times New Roman"/>
          <w:b/>
          <w:sz w:val="24"/>
          <w:szCs w:val="24"/>
          <w:lang w:val="en-US"/>
        </w:rPr>
      </w:pPr>
      <w:r w:rsidRPr="005442AE">
        <w:rPr>
          <w:rFonts w:ascii="Times New Roman" w:hAnsi="Times New Roman" w:cs="Times New Roman"/>
          <w:noProof/>
          <w:sz w:val="24"/>
          <w:szCs w:val="24"/>
          <w:lang w:eastAsia="pt-BR"/>
        </w:rPr>
        <w:lastRenderedPageBreak/>
        <mc:AlternateContent>
          <mc:Choice Requires="wps">
            <w:drawing>
              <wp:anchor distT="0" distB="0" distL="114300" distR="114300" simplePos="0" relativeHeight="251680768" behindDoc="0" locked="0" layoutInCell="1" allowOverlap="1" wp14:anchorId="126F4790" wp14:editId="521921D9">
                <wp:simplePos x="0" y="0"/>
                <wp:positionH relativeFrom="column">
                  <wp:posOffset>23884</wp:posOffset>
                </wp:positionH>
                <wp:positionV relativeFrom="paragraph">
                  <wp:posOffset>-54592</wp:posOffset>
                </wp:positionV>
                <wp:extent cx="6162675" cy="264501"/>
                <wp:effectExtent l="0" t="0" r="28575" b="21590"/>
                <wp:wrapNone/>
                <wp:docPr id="14" name="Retângulo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264501"/>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961112" id="Retângulo 14" o:spid="_x0000_s1026" style="position:absolute;margin-left:1.9pt;margin-top:-4.3pt;width:485.25pt;height:20.8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" filled="f"/>
            </w:pict>
          </mc:Fallback>
        </mc:AlternateContent>
      </w:r>
      <w:r w:rsidRPr="005442AE">
        <w:rPr>
          <w:rFonts w:ascii="Times New Roman" w:hAnsi="Times New Roman" w:cs="Times New Roman"/>
          <w:b/>
          <w:sz w:val="24"/>
          <w:szCs w:val="24"/>
          <w:lang w:val="en-US"/>
        </w:rPr>
        <w:t>I</w:t>
      </w:r>
      <w:r w:rsidR="00A63308" w:rsidRPr="005442AE">
        <w:rPr>
          <w:rFonts w:ascii="Times New Roman" w:hAnsi="Times New Roman" w:cs="Times New Roman"/>
          <w:b/>
          <w:sz w:val="24"/>
          <w:szCs w:val="24"/>
          <w:lang w:val="en-US"/>
        </w:rPr>
        <w:t xml:space="preserve"> – I</w:t>
      </w:r>
      <w:r w:rsidRPr="005442AE">
        <w:rPr>
          <w:rFonts w:ascii="Times New Roman" w:hAnsi="Times New Roman" w:cs="Times New Roman"/>
          <w:b/>
          <w:sz w:val="24"/>
          <w:szCs w:val="24"/>
          <w:lang w:val="en-US"/>
        </w:rPr>
        <w:t>NFORMATION ABOUT THE COMPANY</w:t>
      </w:r>
    </w:p>
    <w:p w:rsidR="00A63308" w:rsidRPr="005442AE" w:rsidRDefault="00A63308" w:rsidP="00EA5AF7">
      <w:pPr>
        <w:spacing w:before="240" w:line="240" w:lineRule="auto"/>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The purpose of this section is to </w:t>
      </w:r>
      <w:r w:rsidR="00CE6372" w:rsidRPr="005442AE">
        <w:rPr>
          <w:rFonts w:ascii="Times New Roman" w:hAnsi="Times New Roman" w:cs="Times New Roman"/>
          <w:i/>
          <w:sz w:val="24"/>
          <w:szCs w:val="24"/>
          <w:lang w:val="en-US"/>
        </w:rPr>
        <w:t>gather</w:t>
      </w:r>
      <w:r w:rsidRPr="005442AE">
        <w:rPr>
          <w:rFonts w:ascii="Times New Roman" w:hAnsi="Times New Roman" w:cs="Times New Roman"/>
          <w:i/>
          <w:sz w:val="24"/>
          <w:szCs w:val="24"/>
          <w:lang w:val="en-US"/>
        </w:rPr>
        <w:t xml:space="preserve"> information that will allow the drafting of a general view of the company. Below you will find questions about the company’s operational, legal and accounting structure, as well as about its relationship with affiliate</w:t>
      </w:r>
      <w:r w:rsidR="00CE6372" w:rsidRPr="005442AE">
        <w:rPr>
          <w:rFonts w:ascii="Times New Roman" w:hAnsi="Times New Roman" w:cs="Times New Roman"/>
          <w:i/>
          <w:sz w:val="24"/>
          <w:szCs w:val="24"/>
          <w:lang w:val="en-US"/>
        </w:rPr>
        <w:t>d parties</w:t>
      </w:r>
      <w:r w:rsidRPr="005442AE">
        <w:rPr>
          <w:rFonts w:ascii="Times New Roman" w:hAnsi="Times New Roman" w:cs="Times New Roman"/>
          <w:i/>
          <w:sz w:val="24"/>
          <w:szCs w:val="24"/>
          <w:lang w:val="en-US"/>
        </w:rPr>
        <w:t>.</w:t>
      </w:r>
    </w:p>
    <w:p w:rsidR="00A63308" w:rsidRPr="005442AE" w:rsidRDefault="00A63308" w:rsidP="00782AEF">
      <w:pPr>
        <w:pStyle w:val="PargrafodaLista"/>
        <w:numPr>
          <w:ilvl w:val="0"/>
          <w:numId w:val="1"/>
        </w:numPr>
        <w:spacing w:before="240"/>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General Information</w:t>
      </w:r>
    </w:p>
    <w:p w:rsidR="00A63308" w:rsidRPr="005442AE" w:rsidRDefault="00CE6372"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Company n</w:t>
      </w:r>
      <w:r w:rsidR="00A63308" w:rsidRPr="005442AE">
        <w:rPr>
          <w:rFonts w:ascii="Times New Roman" w:hAnsi="Times New Roman" w:cs="Times New Roman"/>
          <w:sz w:val="24"/>
          <w:szCs w:val="24"/>
          <w:lang w:val="en-US"/>
        </w:rPr>
        <w:t xml:space="preserve">ame, as presented on the company’s </w:t>
      </w:r>
      <w:r w:rsidR="00357067" w:rsidRPr="005442AE">
        <w:rPr>
          <w:rFonts w:ascii="Times New Roman" w:hAnsi="Times New Roman" w:cs="Times New Roman"/>
          <w:sz w:val="24"/>
          <w:szCs w:val="24"/>
          <w:lang w:val="en-US"/>
        </w:rPr>
        <w:t>acts of incorporation</w:t>
      </w:r>
      <w:r w:rsidR="00A63308" w:rsidRPr="005442AE">
        <w:rPr>
          <w:rFonts w:ascii="Times New Roman" w:hAnsi="Times New Roman" w:cs="Times New Roman"/>
          <w:sz w:val="24"/>
          <w:szCs w:val="24"/>
          <w:lang w:val="en-US"/>
        </w:rPr>
        <w:t>:</w:t>
      </w:r>
    </w:p>
    <w:p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Address:</w:t>
      </w:r>
    </w:p>
    <w:p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Website:</w:t>
      </w:r>
    </w:p>
    <w:p w:rsidR="00EA5AF7" w:rsidRPr="005442AE" w:rsidRDefault="00EA5AF7" w:rsidP="00EA5AF7">
      <w:pPr>
        <w:spacing w:after="0" w:line="240" w:lineRule="auto"/>
        <w:ind w:left="709"/>
        <w:jc w:val="both"/>
        <w:rPr>
          <w:rFonts w:ascii="Times New Roman" w:hAnsi="Times New Roman" w:cs="Times New Roman"/>
          <w:sz w:val="24"/>
          <w:szCs w:val="24"/>
          <w:lang w:val="en-US"/>
        </w:rPr>
      </w:pPr>
    </w:p>
    <w:p w:rsidR="00A63308" w:rsidRPr="005442AE" w:rsidRDefault="00A63308" w:rsidP="00782AEF">
      <w:pPr>
        <w:pStyle w:val="PargrafodaLista"/>
        <w:numPr>
          <w:ilvl w:val="0"/>
          <w:numId w:val="1"/>
        </w:num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Authorized Representative at </w:t>
      </w:r>
      <w:r w:rsidR="00343607">
        <w:rPr>
          <w:rFonts w:ascii="Times New Roman" w:hAnsi="Times New Roman" w:cs="Times New Roman"/>
          <w:b/>
          <w:sz w:val="24"/>
          <w:szCs w:val="24"/>
          <w:lang w:val="en-US"/>
        </w:rPr>
        <w:t>SDCOM</w:t>
      </w:r>
    </w:p>
    <w:p w:rsidR="00A63308" w:rsidRPr="005442AE" w:rsidRDefault="00A63308" w:rsidP="00A63308">
      <w:pPr>
        <w:ind w:left="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Provide data of only one addressee</w:t>
      </w:r>
      <w:r w:rsidR="00854030" w:rsidRPr="005442AE">
        <w:rPr>
          <w:rFonts w:ascii="Times New Roman" w:hAnsi="Times New Roman" w:cs="Times New Roman"/>
          <w:sz w:val="24"/>
          <w:szCs w:val="24"/>
          <w:lang w:val="en-US"/>
        </w:rPr>
        <w:t xml:space="preserve"> and the address to which the documents sent by </w:t>
      </w:r>
      <w:r w:rsidR="00343607">
        <w:rPr>
          <w:rFonts w:ascii="Times New Roman" w:hAnsi="Times New Roman" w:cs="Times New Roman"/>
          <w:sz w:val="24"/>
          <w:szCs w:val="24"/>
          <w:lang w:val="en-US"/>
        </w:rPr>
        <w:t>SDCOM</w:t>
      </w:r>
      <w:r w:rsidR="00854030" w:rsidRPr="005442AE">
        <w:rPr>
          <w:rFonts w:ascii="Times New Roman" w:hAnsi="Times New Roman" w:cs="Times New Roman"/>
          <w:sz w:val="24"/>
          <w:szCs w:val="24"/>
          <w:lang w:val="en-US"/>
        </w:rPr>
        <w:t xml:space="preserve"> must be forwarded</w:t>
      </w:r>
      <w:r w:rsidR="00364353" w:rsidRPr="005442AE">
        <w:rPr>
          <w:rFonts w:ascii="Times New Roman" w:hAnsi="Times New Roman" w:cs="Times New Roman"/>
          <w:sz w:val="24"/>
          <w:szCs w:val="24"/>
          <w:lang w:val="en-US"/>
        </w:rPr>
        <w:t>.</w:t>
      </w:r>
      <w:r w:rsidR="00854030" w:rsidRPr="005442AE">
        <w:rPr>
          <w:rFonts w:ascii="Times New Roman" w:hAnsi="Times New Roman" w:cs="Times New Roman"/>
          <w:sz w:val="24"/>
          <w:szCs w:val="24"/>
          <w:lang w:val="en-US"/>
        </w:rPr>
        <w:t xml:space="preserve"> </w:t>
      </w:r>
    </w:p>
    <w:p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rsidR="00A63308" w:rsidRPr="005442AE" w:rsidRDefault="00CE6372"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r w:rsidR="00A63308" w:rsidRPr="005442AE">
        <w:rPr>
          <w:rFonts w:ascii="Times New Roman" w:hAnsi="Times New Roman" w:cs="Times New Roman"/>
          <w:sz w:val="24"/>
          <w:szCs w:val="24"/>
          <w:lang w:val="en-US"/>
        </w:rPr>
        <w:t>:</w:t>
      </w:r>
    </w:p>
    <w:p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Address:</w:t>
      </w:r>
    </w:p>
    <w:p w:rsidR="00A63308" w:rsidRPr="005442AE" w:rsidRDefault="00A63308"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r w:rsidR="00E80E5C" w:rsidRPr="005442AE">
        <w:rPr>
          <w:rFonts w:ascii="Times New Roman" w:hAnsi="Times New Roman" w:cs="Times New Roman"/>
          <w:sz w:val="24"/>
          <w:szCs w:val="24"/>
          <w:lang w:val="en-US"/>
        </w:rPr>
        <w:t xml:space="preserve"> </w:t>
      </w:r>
    </w:p>
    <w:p w:rsidR="00A63308" w:rsidRPr="005442AE" w:rsidRDefault="00CE6372" w:rsidP="00EA5AF7">
      <w:pPr>
        <w:spacing w:after="0"/>
        <w:ind w:left="709"/>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w:t>
      </w:r>
      <w:r w:rsidR="00A63308" w:rsidRPr="005442AE">
        <w:rPr>
          <w:rFonts w:ascii="Times New Roman" w:hAnsi="Times New Roman" w:cs="Times New Roman"/>
          <w:sz w:val="24"/>
          <w:szCs w:val="24"/>
          <w:lang w:val="en-US"/>
        </w:rPr>
        <w:t>ddress (e-mail):</w:t>
      </w:r>
    </w:p>
    <w:p w:rsidR="00A07F82" w:rsidRPr="005442AE" w:rsidRDefault="00A07F82" w:rsidP="00EA5AF7">
      <w:pPr>
        <w:spacing w:after="0"/>
        <w:ind w:left="709"/>
        <w:jc w:val="both"/>
        <w:rPr>
          <w:rFonts w:ascii="Times New Roman" w:hAnsi="Times New Roman" w:cs="Times New Roman"/>
          <w:sz w:val="24"/>
          <w:szCs w:val="24"/>
          <w:lang w:val="en-US"/>
        </w:rPr>
      </w:pPr>
    </w:p>
    <w:p w:rsidR="00A63308" w:rsidRPr="005442AE" w:rsidRDefault="00A63308" w:rsidP="00782AEF">
      <w:pPr>
        <w:pStyle w:val="PargrafodaLista"/>
        <w:numPr>
          <w:ilvl w:val="0"/>
          <w:numId w:val="1"/>
        </w:num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Corporate structure and Affiliations</w:t>
      </w:r>
    </w:p>
    <w:p w:rsidR="00CE6372" w:rsidRPr="005442AE" w:rsidRDefault="00CE6372" w:rsidP="00CE6372">
      <w:pPr>
        <w:pStyle w:val="PargrafodaLista"/>
        <w:ind w:left="360"/>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Provide an organizational chart of your company’s operational structure and a description of each of its units’ functioning. It is particularly important </w:t>
      </w:r>
      <w:r w:rsidRPr="005442AE">
        <w:rPr>
          <w:rFonts w:ascii="Times New Roman" w:hAnsi="Times New Roman" w:cs="Times New Roman"/>
          <w:color w:val="000000"/>
          <w:sz w:val="24"/>
          <w:szCs w:val="24"/>
          <w:lang w:val="en-US"/>
        </w:rPr>
        <w:t xml:space="preserve">that the description of those units involved in the development, </w:t>
      </w:r>
      <w:r w:rsidR="003C1010" w:rsidRPr="005442AE">
        <w:rPr>
          <w:rFonts w:ascii="Times New Roman" w:hAnsi="Times New Roman" w:cs="Times New Roman"/>
          <w:color w:val="000000"/>
          <w:sz w:val="24"/>
          <w:szCs w:val="24"/>
          <w:lang w:val="en-US"/>
        </w:rPr>
        <w:t>manufacturing</w:t>
      </w:r>
      <w:r w:rsidRPr="005442AE">
        <w:rPr>
          <w:rFonts w:ascii="Times New Roman" w:hAnsi="Times New Roman" w:cs="Times New Roman"/>
          <w:color w:val="000000"/>
          <w:sz w:val="24"/>
          <w:szCs w:val="24"/>
          <w:lang w:val="en-US"/>
        </w:rPr>
        <w:t xml:space="preserve">, sale and/or distribution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color w:val="000000"/>
          <w:sz w:val="24"/>
          <w:szCs w:val="24"/>
          <w:lang w:val="en-US"/>
        </w:rPr>
        <w:t xml:space="preserve"> under </w:t>
      </w:r>
      <w:r w:rsidR="00422A8D">
        <w:rPr>
          <w:rFonts w:ascii="Times New Roman" w:hAnsi="Times New Roman" w:cs="Times New Roman"/>
          <w:color w:val="000000"/>
          <w:sz w:val="24"/>
          <w:szCs w:val="24"/>
          <w:lang w:val="en-US"/>
        </w:rPr>
        <w:t>review</w:t>
      </w:r>
      <w:r w:rsidRPr="005442AE">
        <w:rPr>
          <w:rFonts w:ascii="Times New Roman" w:hAnsi="Times New Roman" w:cs="Times New Roman"/>
          <w:color w:val="000000"/>
          <w:sz w:val="24"/>
          <w:szCs w:val="24"/>
          <w:lang w:val="en-US"/>
        </w:rPr>
        <w:t xml:space="preserve"> be sufficiently detailed in order to </w:t>
      </w:r>
      <w:r w:rsidRPr="005442AE">
        <w:rPr>
          <w:rFonts w:ascii="Times New Roman" w:hAnsi="Times New Roman" w:cs="Times New Roman"/>
          <w:sz w:val="24"/>
          <w:szCs w:val="24"/>
          <w:lang w:val="en-US"/>
        </w:rPr>
        <w:t xml:space="preserve">provide </w:t>
      </w:r>
      <w:r w:rsidR="00343607">
        <w:rPr>
          <w:rFonts w:ascii="Times New Roman" w:hAnsi="Times New Roman" w:cs="Times New Roman"/>
          <w:sz w:val="24"/>
          <w:szCs w:val="24"/>
          <w:lang w:val="en-US"/>
        </w:rPr>
        <w:t>SDCOM</w:t>
      </w:r>
      <w:r w:rsidRPr="005442AE">
        <w:rPr>
          <w:rFonts w:ascii="Times New Roman" w:hAnsi="Times New Roman" w:cs="Times New Roman"/>
          <w:sz w:val="24"/>
          <w:szCs w:val="24"/>
          <w:lang w:val="en-US"/>
        </w:rPr>
        <w:t xml:space="preserve"> with a perfect understanding of the described activities</w:t>
      </w:r>
      <w:r w:rsidR="00E80E5C" w:rsidRPr="005442AE">
        <w:rPr>
          <w:rFonts w:ascii="Times New Roman" w:hAnsi="Times New Roman" w:cs="Times New Roman"/>
          <w:sz w:val="24"/>
          <w:szCs w:val="24"/>
          <w:lang w:val="en-US"/>
        </w:rPr>
        <w:t>.</w:t>
      </w:r>
    </w:p>
    <w:p w:rsidR="00A07F82" w:rsidRPr="005442AE" w:rsidRDefault="00A07F82" w:rsidP="00A07F82">
      <w:pPr>
        <w:pStyle w:val="PargrafodaLista"/>
        <w:spacing w:after="0" w:line="240" w:lineRule="auto"/>
        <w:ind w:left="792"/>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Provide a list of all the production facilities, sales and/or administrative offices and research and development facilities related to the </w:t>
      </w:r>
      <w:r w:rsidR="00E80E5C" w:rsidRPr="005442AE">
        <w:rPr>
          <w:rFonts w:ascii="Times New Roman" w:hAnsi="Times New Roman" w:cs="Times New Roman"/>
          <w:sz w:val="24"/>
          <w:szCs w:val="24"/>
          <w:lang w:val="en-US"/>
        </w:rPr>
        <w:t>product</w:t>
      </w:r>
      <w:r w:rsidR="00E80E5C" w:rsidRPr="005442AE">
        <w:rPr>
          <w:rFonts w:ascii="Times New Roman" w:hAnsi="Times New Roman" w:cs="Times New Roman"/>
          <w:color w:val="000000"/>
          <w:sz w:val="24"/>
          <w:szCs w:val="24"/>
          <w:lang w:val="en-US"/>
        </w:rPr>
        <w:t xml:space="preserve"> </w:t>
      </w:r>
      <w:r w:rsidRPr="005442AE">
        <w:rPr>
          <w:rFonts w:ascii="Times New Roman" w:hAnsi="Times New Roman" w:cs="Times New Roman"/>
          <w:color w:val="000000"/>
          <w:sz w:val="24"/>
          <w:szCs w:val="24"/>
          <w:lang w:val="en-US"/>
        </w:rPr>
        <w:t xml:space="preserve">under </w:t>
      </w:r>
      <w:r w:rsidR="00422A8D">
        <w:rPr>
          <w:rFonts w:ascii="Times New Roman" w:hAnsi="Times New Roman" w:cs="Times New Roman"/>
          <w:color w:val="000000"/>
          <w:sz w:val="24"/>
          <w:szCs w:val="24"/>
          <w:lang w:val="en-US"/>
        </w:rPr>
        <w:t>review</w:t>
      </w:r>
      <w:r w:rsidRPr="005442AE">
        <w:rPr>
          <w:rFonts w:ascii="Times New Roman" w:hAnsi="Times New Roman" w:cs="Times New Roman"/>
          <w:color w:val="000000"/>
          <w:sz w:val="24"/>
          <w:szCs w:val="24"/>
          <w:lang w:val="en-US"/>
        </w:rPr>
        <w:t xml:space="preserve"> operated by your company and its affiliates in your country and abroad, as well as their respective locations. </w:t>
      </w:r>
    </w:p>
    <w:p w:rsidR="00A07F82" w:rsidRPr="005442AE" w:rsidRDefault="00A07F82" w:rsidP="00A07F82">
      <w:pPr>
        <w:pStyle w:val="PargrafodaLista"/>
        <w:spacing w:after="0" w:line="240" w:lineRule="auto"/>
        <w:rPr>
          <w:rFonts w:ascii="Times New Roman" w:hAnsi="Times New Roman" w:cs="Times New Roman"/>
          <w:color w:val="000000"/>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 Provide an organization</w:t>
      </w:r>
      <w:r w:rsidR="00A428AD" w:rsidRPr="005442AE">
        <w:rPr>
          <w:rFonts w:ascii="Times New Roman" w:hAnsi="Times New Roman" w:cs="Times New Roman"/>
          <w:color w:val="000000"/>
          <w:sz w:val="24"/>
          <w:szCs w:val="24"/>
          <w:lang w:val="en-US"/>
        </w:rPr>
        <w:t>al</w:t>
      </w:r>
      <w:r w:rsidRPr="005442AE">
        <w:rPr>
          <w:rFonts w:ascii="Times New Roman" w:hAnsi="Times New Roman" w:cs="Times New Roman"/>
          <w:color w:val="000000"/>
          <w:sz w:val="24"/>
          <w:szCs w:val="24"/>
          <w:lang w:val="en-US"/>
        </w:rPr>
        <w:t xml:space="preserve"> chart of your company’s legal structure, including all </w:t>
      </w:r>
      <w:r w:rsidR="00A428AD" w:rsidRPr="005442AE">
        <w:rPr>
          <w:rFonts w:ascii="Times New Roman" w:hAnsi="Times New Roman" w:cs="Times New Roman"/>
          <w:color w:val="000000"/>
          <w:sz w:val="24"/>
          <w:szCs w:val="24"/>
          <w:lang w:val="en-US"/>
        </w:rPr>
        <w:t>affiliated parties.</w:t>
      </w:r>
      <w:r w:rsidRPr="005442AE">
        <w:rPr>
          <w:rFonts w:ascii="Times New Roman" w:hAnsi="Times New Roman" w:cs="Times New Roman"/>
          <w:color w:val="000000"/>
          <w:sz w:val="24"/>
          <w:szCs w:val="24"/>
          <w:lang w:val="en-US"/>
        </w:rPr>
        <w:t xml:space="preserve"> Parties will be considered affiliated if</w:t>
      </w:r>
      <w:r w:rsidR="00A428AD" w:rsidRPr="005442AE">
        <w:rPr>
          <w:rFonts w:ascii="Times New Roman" w:hAnsi="Times New Roman" w:cs="Times New Roman"/>
          <w:color w:val="000000"/>
          <w:sz w:val="24"/>
          <w:szCs w:val="24"/>
          <w:lang w:val="en-US"/>
        </w:rPr>
        <w:t>:</w:t>
      </w:r>
    </w:p>
    <w:p w:rsidR="00A07F82" w:rsidRPr="005442AE" w:rsidRDefault="00A07F82" w:rsidP="00A07F82">
      <w:pPr>
        <w:pStyle w:val="PargrafodaLista"/>
        <w:ind w:left="792"/>
        <w:jc w:val="both"/>
        <w:rPr>
          <w:rFonts w:ascii="Times New Roman" w:hAnsi="Times New Roman" w:cs="Times New Roman"/>
          <w:color w:val="000000"/>
          <w:sz w:val="24"/>
          <w:szCs w:val="24"/>
          <w:lang w:val="en-US"/>
        </w:rPr>
      </w:pPr>
    </w:p>
    <w:p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One of them occupies a responsibility or a direction pos</w:t>
      </w:r>
      <w:r w:rsidR="00D40C66" w:rsidRPr="005442AE">
        <w:rPr>
          <w:rFonts w:ascii="Times New Roman" w:hAnsi="Times New Roman" w:cs="Times New Roman"/>
          <w:color w:val="000000"/>
          <w:sz w:val="24"/>
          <w:szCs w:val="24"/>
          <w:lang w:val="en-US"/>
        </w:rPr>
        <w:t>i</w:t>
      </w:r>
      <w:r w:rsidRPr="005442AE">
        <w:rPr>
          <w:rFonts w:ascii="Times New Roman" w:hAnsi="Times New Roman" w:cs="Times New Roman"/>
          <w:color w:val="000000"/>
          <w:sz w:val="24"/>
          <w:szCs w:val="24"/>
          <w:lang w:val="en-US"/>
        </w:rPr>
        <w:t>t</w:t>
      </w:r>
      <w:r w:rsidR="00D40C66" w:rsidRPr="005442AE">
        <w:rPr>
          <w:rFonts w:ascii="Times New Roman" w:hAnsi="Times New Roman" w:cs="Times New Roman"/>
          <w:color w:val="000000"/>
          <w:sz w:val="24"/>
          <w:szCs w:val="24"/>
          <w:lang w:val="en-US"/>
        </w:rPr>
        <w:t>ion</w:t>
      </w:r>
      <w:r w:rsidRPr="005442AE">
        <w:rPr>
          <w:rFonts w:ascii="Times New Roman" w:hAnsi="Times New Roman" w:cs="Times New Roman"/>
          <w:color w:val="000000"/>
          <w:sz w:val="24"/>
          <w:szCs w:val="24"/>
          <w:lang w:val="en-US"/>
        </w:rPr>
        <w:t xml:space="preserve"> in another pa</w:t>
      </w:r>
      <w:r w:rsidR="00A428AD" w:rsidRPr="005442AE">
        <w:rPr>
          <w:rFonts w:ascii="Times New Roman" w:hAnsi="Times New Roman" w:cs="Times New Roman"/>
          <w:color w:val="000000"/>
          <w:sz w:val="24"/>
          <w:szCs w:val="24"/>
          <w:lang w:val="en-US"/>
        </w:rPr>
        <w:t>rty’s company;</w:t>
      </w:r>
    </w:p>
    <w:p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The parties are legally recognized as </w:t>
      </w:r>
      <w:r w:rsidRPr="005442AE">
        <w:rPr>
          <w:rFonts w:ascii="Times New Roman" w:hAnsi="Times New Roman" w:cs="Times New Roman"/>
          <w:sz w:val="24"/>
          <w:szCs w:val="24"/>
          <w:lang w:val="en-US"/>
        </w:rPr>
        <w:t>business associates</w:t>
      </w:r>
      <w:r w:rsidRPr="005442AE">
        <w:rPr>
          <w:rFonts w:ascii="Times New Roman" w:hAnsi="Times New Roman" w:cs="Times New Roman"/>
          <w:color w:val="000000"/>
          <w:sz w:val="24"/>
          <w:szCs w:val="24"/>
          <w:lang w:val="en-US"/>
        </w:rPr>
        <w:t>;</w:t>
      </w:r>
    </w:p>
    <w:p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The parties are employer and employee;</w:t>
      </w:r>
    </w:p>
    <w:p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Any person, directly or indirectly, owns, controls or holds with power to vote five percent or more of the voting stock or </w:t>
      </w:r>
      <w:r w:rsidRPr="005442AE">
        <w:rPr>
          <w:rFonts w:ascii="Times New Roman" w:hAnsi="Times New Roman" w:cs="Times New Roman"/>
          <w:sz w:val="24"/>
          <w:szCs w:val="24"/>
          <w:lang w:val="en-US"/>
        </w:rPr>
        <w:t>shares of any orga</w:t>
      </w:r>
      <w:r w:rsidR="00F006CC" w:rsidRPr="005442AE">
        <w:rPr>
          <w:rFonts w:ascii="Times New Roman" w:hAnsi="Times New Roman" w:cs="Times New Roman"/>
          <w:sz w:val="24"/>
          <w:szCs w:val="24"/>
          <w:lang w:val="en-US"/>
        </w:rPr>
        <w:t>nization and such organization</w:t>
      </w:r>
      <w:r w:rsidRPr="005442AE">
        <w:rPr>
          <w:rFonts w:ascii="Times New Roman" w:hAnsi="Times New Roman" w:cs="Times New Roman"/>
          <w:color w:val="000000"/>
          <w:sz w:val="24"/>
          <w:szCs w:val="24"/>
          <w:lang w:val="en-US"/>
        </w:rPr>
        <w:t xml:space="preserve">; </w:t>
      </w:r>
    </w:p>
    <w:p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One of the parties, directly or indirectly, controls another party;</w:t>
      </w:r>
    </w:p>
    <w:p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The parties are, directly or indirectly, controlled by a third party;</w:t>
      </w:r>
    </w:p>
    <w:p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Together, both parties control, directly or indirectly, a third party;</w:t>
      </w:r>
    </w:p>
    <w:p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The parties are members of the same family; or</w:t>
      </w:r>
    </w:p>
    <w:p w:rsidR="00A63308" w:rsidRPr="005442AE" w:rsidRDefault="00A63308" w:rsidP="00782AEF">
      <w:pPr>
        <w:pStyle w:val="PargrafodaLista"/>
        <w:numPr>
          <w:ilvl w:val="2"/>
          <w:numId w:val="1"/>
        </w:numPr>
        <w:spacing w:before="120" w:after="120"/>
        <w:ind w:left="1225" w:hanging="374"/>
        <w:contextualSpacing w:val="0"/>
        <w:jc w:val="both"/>
        <w:rPr>
          <w:rFonts w:ascii="Times New Roman" w:hAnsi="Times New Roman" w:cs="Times New Roman"/>
          <w:color w:val="000000"/>
          <w:sz w:val="24"/>
          <w:szCs w:val="24"/>
          <w:lang w:val="en-US"/>
        </w:rPr>
      </w:pPr>
      <w:r w:rsidRPr="005442AE">
        <w:rPr>
          <w:rFonts w:ascii="Times New Roman" w:hAnsi="Times New Roman" w:cs="Times New Roman"/>
          <w:sz w:val="24"/>
          <w:szCs w:val="24"/>
          <w:lang w:val="en-US"/>
        </w:rPr>
        <w:t xml:space="preserve">There is a relationship of economic, financial </w:t>
      </w:r>
      <w:r w:rsidRPr="005442AE">
        <w:rPr>
          <w:rFonts w:ascii="Times New Roman" w:hAnsi="Times New Roman" w:cs="Times New Roman"/>
          <w:color w:val="000000"/>
          <w:sz w:val="24"/>
          <w:szCs w:val="24"/>
          <w:lang w:val="en-US"/>
        </w:rPr>
        <w:t>or technological dependence with customers, suppliers or lenders.</w:t>
      </w: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State whether the companies classified as affiliated parties act in the manufacturing, raw material </w:t>
      </w:r>
      <w:r w:rsidR="00F27F89" w:rsidRPr="005442AE">
        <w:rPr>
          <w:rFonts w:ascii="Times New Roman" w:hAnsi="Times New Roman" w:cs="Times New Roman"/>
          <w:sz w:val="24"/>
          <w:szCs w:val="24"/>
          <w:lang w:val="en-US"/>
        </w:rPr>
        <w:t>supply</w:t>
      </w:r>
      <w:r w:rsidRPr="005442AE">
        <w:rPr>
          <w:rFonts w:ascii="Times New Roman" w:hAnsi="Times New Roman" w:cs="Times New Roman"/>
          <w:sz w:val="24"/>
          <w:szCs w:val="24"/>
          <w:lang w:val="en-US"/>
        </w:rPr>
        <w:t xml:space="preserve">, service rendering or commercialization of the subject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Describe in details the activities executed by each affiliated party.</w:t>
      </w:r>
    </w:p>
    <w:p w:rsidR="00A07F82" w:rsidRPr="005442AE" w:rsidRDefault="00A07F82" w:rsidP="00A82854">
      <w:pPr>
        <w:pStyle w:val="PargrafodaLista"/>
        <w:spacing w:after="0" w:line="240" w:lineRule="auto"/>
        <w:ind w:left="794"/>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List all stockholders that directly or indirectly hold more than five percent of your company’s capital, your controller’s capital and/or your controller’s subsidiaries’ capital</w:t>
      </w:r>
      <w:r w:rsidR="00352AE2" w:rsidRPr="005442AE">
        <w:rPr>
          <w:rFonts w:ascii="Times New Roman" w:hAnsi="Times New Roman" w:cs="Times New Roman"/>
          <w:sz w:val="24"/>
          <w:szCs w:val="24"/>
          <w:lang w:val="en-US"/>
        </w:rPr>
        <w:t>.</w:t>
      </w:r>
    </w:p>
    <w:p w:rsidR="00A07F82" w:rsidRPr="005442AE" w:rsidRDefault="00A07F82" w:rsidP="00A82854">
      <w:pPr>
        <w:pStyle w:val="PargrafodaLista"/>
        <w:spacing w:after="0" w:line="240" w:lineRule="auto"/>
        <w:ind w:left="794"/>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The company may present a public bulletin that provides the requested information in details.</w:t>
      </w:r>
    </w:p>
    <w:p w:rsidR="00A07F82" w:rsidRPr="005442AE" w:rsidRDefault="00A07F82" w:rsidP="00A82854">
      <w:pPr>
        <w:pStyle w:val="PargrafodaLista"/>
        <w:spacing w:after="0" w:line="240" w:lineRule="auto"/>
        <w:ind w:left="794"/>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State the existence of any specific sector policy that</w:t>
      </w:r>
      <w:r w:rsidR="00045CFC" w:rsidRPr="005442AE">
        <w:rPr>
          <w:rFonts w:ascii="Times New Roman" w:hAnsi="Times New Roman" w:cs="Times New Roman"/>
          <w:sz w:val="24"/>
          <w:szCs w:val="24"/>
          <w:lang w:val="en-US"/>
        </w:rPr>
        <w:t xml:space="preserve"> interferes with</w:t>
      </w:r>
      <w:r w:rsidRPr="005442AE">
        <w:rPr>
          <w:rFonts w:ascii="Times New Roman" w:hAnsi="Times New Roman" w:cs="Times New Roman"/>
          <w:sz w:val="24"/>
          <w:szCs w:val="24"/>
          <w:lang w:val="en-US"/>
        </w:rPr>
        <w:t xml:space="preserve"> the company’s economic activities.</w:t>
      </w:r>
    </w:p>
    <w:p w:rsidR="00A07F82" w:rsidRPr="005442AE" w:rsidRDefault="00A07F82" w:rsidP="00A82854">
      <w:pPr>
        <w:pStyle w:val="PargrafodaLista"/>
        <w:spacing w:after="0" w:line="240" w:lineRule="auto"/>
        <w:ind w:left="794"/>
        <w:jc w:val="both"/>
        <w:rPr>
          <w:rFonts w:ascii="Times New Roman" w:hAnsi="Times New Roman" w:cs="Times New Roman"/>
          <w:sz w:val="24"/>
          <w:szCs w:val="24"/>
          <w:lang w:val="en-US"/>
        </w:rPr>
      </w:pPr>
    </w:p>
    <w:p w:rsidR="00A07F82" w:rsidRPr="005442AE" w:rsidRDefault="00A63308" w:rsidP="00782AEF">
      <w:pPr>
        <w:pStyle w:val="PargrafodaLista"/>
        <w:numPr>
          <w:ilvl w:val="1"/>
          <w:numId w:val="1"/>
        </w:numPr>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Describe, if applicable, any kind of direct or indirect governmental incentives granted to the manufacturing, commercialization and/or exporting of the subject </w:t>
      </w:r>
      <w:r w:rsidR="00E80E5C" w:rsidRPr="005442AE">
        <w:rPr>
          <w:rFonts w:ascii="Times New Roman" w:hAnsi="Times New Roman" w:cs="Times New Roman"/>
          <w:sz w:val="24"/>
          <w:szCs w:val="24"/>
          <w:lang w:val="en-US"/>
        </w:rPr>
        <w:t>product</w:t>
      </w:r>
      <w:r w:rsidRPr="005442AE">
        <w:rPr>
          <w:rFonts w:ascii="Times New Roman" w:hAnsi="Times New Roman" w:cs="Times New Roman"/>
          <w:color w:val="000000"/>
          <w:sz w:val="24"/>
          <w:szCs w:val="24"/>
          <w:lang w:val="en-US"/>
        </w:rPr>
        <w:t>.</w:t>
      </w:r>
    </w:p>
    <w:p w:rsidR="00A07F82" w:rsidRPr="005442AE" w:rsidRDefault="00A07F82" w:rsidP="00A82854">
      <w:pPr>
        <w:pStyle w:val="PargrafodaLista"/>
        <w:spacing w:after="0" w:line="240" w:lineRule="auto"/>
        <w:ind w:left="792"/>
        <w:jc w:val="both"/>
        <w:rPr>
          <w:rFonts w:ascii="Times New Roman" w:hAnsi="Times New Roman" w:cs="Times New Roman"/>
          <w:color w:val="000000"/>
          <w:sz w:val="24"/>
          <w:szCs w:val="24"/>
          <w:lang w:val="en-US"/>
        </w:rPr>
      </w:pPr>
    </w:p>
    <w:p w:rsidR="00A63308" w:rsidRPr="005442AE" w:rsidRDefault="00A63308" w:rsidP="00782AEF">
      <w:pPr>
        <w:pStyle w:val="PargrafodaLista"/>
        <w:numPr>
          <w:ilvl w:val="0"/>
          <w:numId w:val="1"/>
        </w:num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Accounting and Financial Practices </w:t>
      </w:r>
    </w:p>
    <w:p w:rsidR="00A07F82" w:rsidRPr="005442AE" w:rsidRDefault="00A07F82" w:rsidP="00A82854">
      <w:pPr>
        <w:pStyle w:val="PargrafodaLista"/>
        <w:spacing w:after="0" w:line="240" w:lineRule="auto"/>
        <w:ind w:left="360"/>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Describe, in details, your company’s accounting and financial practices, that is, how the respective records are kept and what the period of time used by the company’s accounting is. </w:t>
      </w:r>
    </w:p>
    <w:p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Indicate how the data of your company’s financial accounting are summarized in the financial statements</w:t>
      </w:r>
      <w:r w:rsidR="00482610" w:rsidRPr="005442AE">
        <w:rPr>
          <w:rFonts w:ascii="Times New Roman" w:hAnsi="Times New Roman" w:cs="Times New Roman"/>
          <w:sz w:val="24"/>
          <w:szCs w:val="24"/>
          <w:lang w:val="en-US"/>
        </w:rPr>
        <w:t>.</w:t>
      </w:r>
    </w:p>
    <w:p w:rsidR="00A07F82" w:rsidRPr="005442AE" w:rsidRDefault="00A07F82" w:rsidP="00A07F82">
      <w:pPr>
        <w:pStyle w:val="PargrafodaLista"/>
        <w:ind w:left="792"/>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Explain, in details, how </w:t>
      </w:r>
      <w:r w:rsidR="00045CFC" w:rsidRPr="005442AE">
        <w:rPr>
          <w:rFonts w:ascii="Times New Roman" w:hAnsi="Times New Roman" w:cs="Times New Roman"/>
          <w:sz w:val="24"/>
          <w:szCs w:val="24"/>
          <w:lang w:val="en-US"/>
        </w:rPr>
        <w:t>your</w:t>
      </w:r>
      <w:r w:rsidRPr="005442AE">
        <w:rPr>
          <w:rFonts w:ascii="Times New Roman" w:hAnsi="Times New Roman" w:cs="Times New Roman"/>
          <w:sz w:val="24"/>
          <w:szCs w:val="24"/>
          <w:lang w:val="en-US"/>
        </w:rPr>
        <w:t xml:space="preserve"> company’s sales are recorded, stating all account books used for this purpose.</w:t>
      </w:r>
    </w:p>
    <w:p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Provide a flowchart illustrating the system used by your company and its respective account books.</w:t>
      </w:r>
    </w:p>
    <w:p w:rsidR="00A07F82" w:rsidRPr="005442AE" w:rsidRDefault="00A07F82" w:rsidP="00A07F82">
      <w:pPr>
        <w:pStyle w:val="PargrafodaLista"/>
        <w:ind w:left="792"/>
        <w:jc w:val="both"/>
        <w:rPr>
          <w:rFonts w:ascii="Times New Roman" w:hAnsi="Times New Roman" w:cs="Times New Roman"/>
          <w:sz w:val="24"/>
          <w:szCs w:val="24"/>
          <w:lang w:val="en-US"/>
        </w:rPr>
      </w:pPr>
    </w:p>
    <w:p w:rsidR="00A63308" w:rsidRPr="005442AE" w:rsidRDefault="00045CFC"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Explain how your</w:t>
      </w:r>
      <w:r w:rsidR="00A63308" w:rsidRPr="005442AE">
        <w:rPr>
          <w:rFonts w:ascii="Times New Roman" w:hAnsi="Times New Roman" w:cs="Times New Roman"/>
          <w:sz w:val="24"/>
          <w:szCs w:val="24"/>
          <w:lang w:val="en-US"/>
        </w:rPr>
        <w:t xml:space="preserve"> company classifies in its records sales in the domestic market, exports to a third</w:t>
      </w:r>
      <w:r w:rsidRPr="005442AE">
        <w:rPr>
          <w:rFonts w:ascii="Times New Roman" w:hAnsi="Times New Roman" w:cs="Times New Roman"/>
          <w:sz w:val="24"/>
          <w:szCs w:val="24"/>
          <w:lang w:val="en-US"/>
        </w:rPr>
        <w:t>-</w:t>
      </w:r>
      <w:r w:rsidR="00A63308" w:rsidRPr="005442AE">
        <w:rPr>
          <w:rFonts w:ascii="Times New Roman" w:hAnsi="Times New Roman" w:cs="Times New Roman"/>
          <w:sz w:val="24"/>
          <w:szCs w:val="24"/>
          <w:lang w:val="en-US"/>
        </w:rPr>
        <w:t>country</w:t>
      </w:r>
      <w:r w:rsidRPr="005442AE">
        <w:rPr>
          <w:rFonts w:ascii="Times New Roman" w:hAnsi="Times New Roman" w:cs="Times New Roman"/>
          <w:sz w:val="24"/>
          <w:szCs w:val="24"/>
          <w:lang w:val="en-US"/>
        </w:rPr>
        <w:t xml:space="preserve"> market</w:t>
      </w:r>
      <w:r w:rsidR="00A63308" w:rsidRPr="005442AE">
        <w:rPr>
          <w:rFonts w:ascii="Times New Roman" w:hAnsi="Times New Roman" w:cs="Times New Roman"/>
          <w:sz w:val="24"/>
          <w:szCs w:val="24"/>
          <w:lang w:val="en-US"/>
        </w:rPr>
        <w:t xml:space="preserve">, exports to Brazil and, when </w:t>
      </w:r>
      <w:r w:rsidRPr="005442AE">
        <w:rPr>
          <w:rFonts w:ascii="Times New Roman" w:hAnsi="Times New Roman" w:cs="Times New Roman"/>
          <w:sz w:val="24"/>
          <w:szCs w:val="24"/>
          <w:lang w:val="en-US"/>
        </w:rPr>
        <w:t>existent</w:t>
      </w:r>
      <w:r w:rsidR="00A63308" w:rsidRPr="005442AE">
        <w:rPr>
          <w:rFonts w:ascii="Times New Roman" w:hAnsi="Times New Roman" w:cs="Times New Roman"/>
          <w:sz w:val="24"/>
          <w:szCs w:val="24"/>
          <w:lang w:val="en-US"/>
        </w:rPr>
        <w:t xml:space="preserve">, sales </w:t>
      </w:r>
      <w:r w:rsidR="00F75CF0" w:rsidRPr="005442AE">
        <w:rPr>
          <w:rFonts w:ascii="Times New Roman" w:hAnsi="Times New Roman" w:cs="Times New Roman"/>
          <w:sz w:val="24"/>
          <w:szCs w:val="24"/>
          <w:lang w:val="en-US"/>
        </w:rPr>
        <w:t>intended for</w:t>
      </w:r>
      <w:r w:rsidRPr="005442AE">
        <w:rPr>
          <w:rFonts w:ascii="Times New Roman" w:hAnsi="Times New Roman" w:cs="Times New Roman"/>
          <w:sz w:val="24"/>
          <w:szCs w:val="24"/>
          <w:lang w:val="en-US"/>
        </w:rPr>
        <w:t xml:space="preserve"> Free Zones and Export Processing Zones.</w:t>
      </w:r>
    </w:p>
    <w:p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Describe your company’s cost accounting system and how it is used to record, classify, aggregate and allocate the costs incurred </w:t>
      </w:r>
      <w:r w:rsidR="009B7107" w:rsidRPr="005442AE">
        <w:rPr>
          <w:rFonts w:ascii="Times New Roman" w:hAnsi="Times New Roman" w:cs="Times New Roman"/>
          <w:sz w:val="24"/>
          <w:szCs w:val="24"/>
          <w:lang w:val="en-US"/>
        </w:rPr>
        <w:t xml:space="preserve">in the production of </w:t>
      </w:r>
      <w:r w:rsidRPr="005442AE">
        <w:rPr>
          <w:rFonts w:ascii="Times New Roman" w:hAnsi="Times New Roman" w:cs="Times New Roman"/>
          <w:sz w:val="24"/>
          <w:szCs w:val="24"/>
          <w:lang w:val="en-US"/>
        </w:rPr>
        <w:t xml:space="preserve">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in the normal course of business. The description must be presented in a narrative form and followed by a flowchart.</w:t>
      </w:r>
    </w:p>
    <w:p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 xml:space="preserve">Describe how the costs incurred throughout the whole manufacturing process are recorded, discriminating all the several auxiliary cost ledgers kept by </w:t>
      </w:r>
      <w:r w:rsidR="009B7107" w:rsidRPr="005442AE">
        <w:rPr>
          <w:rFonts w:ascii="Times New Roman" w:hAnsi="Times New Roman" w:cs="Times New Roman"/>
          <w:sz w:val="24"/>
          <w:szCs w:val="24"/>
          <w:lang w:val="en-US"/>
        </w:rPr>
        <w:t>your</w:t>
      </w:r>
      <w:r w:rsidRPr="005442AE">
        <w:rPr>
          <w:rFonts w:ascii="Times New Roman" w:hAnsi="Times New Roman" w:cs="Times New Roman"/>
          <w:sz w:val="24"/>
          <w:szCs w:val="24"/>
          <w:lang w:val="en-US"/>
        </w:rPr>
        <w:t xml:space="preserve"> company. Explain in which way </w:t>
      </w:r>
      <w:r w:rsidR="009B7107" w:rsidRPr="005442AE">
        <w:rPr>
          <w:rFonts w:ascii="Times New Roman" w:hAnsi="Times New Roman" w:cs="Times New Roman"/>
          <w:sz w:val="24"/>
          <w:szCs w:val="24"/>
          <w:lang w:val="en-US"/>
        </w:rPr>
        <w:t>your</w:t>
      </w:r>
      <w:r w:rsidRPr="005442AE">
        <w:rPr>
          <w:rFonts w:ascii="Times New Roman" w:hAnsi="Times New Roman" w:cs="Times New Roman"/>
          <w:sz w:val="24"/>
          <w:szCs w:val="24"/>
          <w:lang w:val="en-US"/>
        </w:rPr>
        <w:t xml:space="preserve"> company’s cost accounting system reconciles to the financial accounting system.</w:t>
      </w:r>
    </w:p>
    <w:p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State the accounting software used by your company (Examples: SAP, Oracle, etc.)</w:t>
      </w:r>
    </w:p>
    <w:p w:rsidR="00A07F82" w:rsidRPr="005442AE" w:rsidRDefault="00A07F82" w:rsidP="00A82854">
      <w:pPr>
        <w:pStyle w:val="PargrafodaLista"/>
        <w:spacing w:after="0" w:line="240" w:lineRule="auto"/>
        <w:ind w:left="792"/>
        <w:jc w:val="both"/>
        <w:rPr>
          <w:rFonts w:ascii="Times New Roman" w:hAnsi="Times New Roman" w:cs="Times New Roman"/>
          <w:sz w:val="24"/>
          <w:szCs w:val="24"/>
          <w:lang w:val="en-US"/>
        </w:rPr>
      </w:pPr>
    </w:p>
    <w:p w:rsidR="00A63308" w:rsidRPr="005442AE" w:rsidRDefault="00A63308"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Provide the following financial documents for the two most recent fiscal years. In case your company’s fiscal year does not match that of the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it will be requested that you attach </w:t>
      </w:r>
      <w:r w:rsidR="00D350E8" w:rsidRPr="005442AE">
        <w:rPr>
          <w:rFonts w:ascii="Times New Roman" w:hAnsi="Times New Roman" w:cs="Times New Roman"/>
          <w:sz w:val="24"/>
          <w:szCs w:val="24"/>
          <w:lang w:val="en-US"/>
        </w:rPr>
        <w:t xml:space="preserve">trial balances, </w:t>
      </w:r>
      <w:r w:rsidR="00352AE2" w:rsidRPr="005442AE">
        <w:rPr>
          <w:rFonts w:ascii="Times New Roman" w:hAnsi="Times New Roman" w:cs="Times New Roman"/>
          <w:sz w:val="24"/>
          <w:szCs w:val="24"/>
          <w:lang w:val="en-US"/>
        </w:rPr>
        <w:t>profit and loss reports</w:t>
      </w:r>
      <w:r w:rsidRPr="005442AE">
        <w:rPr>
          <w:rFonts w:ascii="Times New Roman" w:hAnsi="Times New Roman" w:cs="Times New Roman"/>
          <w:sz w:val="24"/>
          <w:szCs w:val="24"/>
          <w:lang w:val="en-US"/>
        </w:rPr>
        <w:t xml:space="preserve"> and any other documents issued in</w:t>
      </w:r>
      <w:r w:rsidR="009B7107" w:rsidRPr="005442AE">
        <w:rPr>
          <w:rFonts w:ascii="Times New Roman" w:hAnsi="Times New Roman" w:cs="Times New Roman"/>
          <w:sz w:val="24"/>
          <w:szCs w:val="24"/>
          <w:lang w:val="en-US"/>
        </w:rPr>
        <w:t xml:space="preserve"> a</w:t>
      </w:r>
      <w:r w:rsidRPr="005442AE">
        <w:rPr>
          <w:rFonts w:ascii="Times New Roman" w:hAnsi="Times New Roman" w:cs="Times New Roman"/>
          <w:sz w:val="24"/>
          <w:szCs w:val="24"/>
          <w:lang w:val="en-US"/>
        </w:rPr>
        <w:t xml:space="preserve"> monthly, quarterly or semiannual basis that cover the </w:t>
      </w:r>
      <w:r w:rsidR="00422A8D">
        <w:rPr>
          <w:rFonts w:ascii="Times New Roman" w:hAnsi="Times New Roman" w:cs="Times New Roman"/>
          <w:sz w:val="24"/>
          <w:szCs w:val="24"/>
          <w:lang w:val="en-US"/>
        </w:rPr>
        <w:t>period of dumping review</w:t>
      </w:r>
      <w:r w:rsidRPr="005442AE">
        <w:rPr>
          <w:rFonts w:ascii="Times New Roman" w:hAnsi="Times New Roman" w:cs="Times New Roman"/>
          <w:sz w:val="24"/>
          <w:szCs w:val="24"/>
          <w:lang w:val="en-US"/>
        </w:rPr>
        <w:t xml:space="preserve">. </w:t>
      </w:r>
    </w:p>
    <w:p w:rsidR="00A82854" w:rsidRPr="005442AE" w:rsidRDefault="00A82854" w:rsidP="00A82854">
      <w:pPr>
        <w:pStyle w:val="PargrafodaLista"/>
        <w:ind w:left="792"/>
        <w:jc w:val="both"/>
        <w:rPr>
          <w:rFonts w:ascii="Times New Roman" w:hAnsi="Times New Roman" w:cs="Times New Roman"/>
          <w:sz w:val="24"/>
          <w:szCs w:val="24"/>
          <w:lang w:val="en-US"/>
        </w:rPr>
      </w:pPr>
    </w:p>
    <w:p w:rsidR="00A63308" w:rsidRPr="005442AE" w:rsidRDefault="00A63308" w:rsidP="00782AEF">
      <w:pPr>
        <w:pStyle w:val="PargrafodaLista"/>
        <w:numPr>
          <w:ilvl w:val="3"/>
          <w:numId w:val="3"/>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Complete chart of accounts;</w:t>
      </w:r>
    </w:p>
    <w:p w:rsidR="00A63308" w:rsidRPr="005442AE" w:rsidRDefault="00A63308" w:rsidP="00782AEF">
      <w:pPr>
        <w:pStyle w:val="PargrafodaLista"/>
        <w:numPr>
          <w:ilvl w:val="3"/>
          <w:numId w:val="3"/>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Consolidated and audited financial statements, including all</w:t>
      </w:r>
      <w:r w:rsidR="009B7107" w:rsidRPr="005442AE">
        <w:rPr>
          <w:rFonts w:ascii="Times New Roman" w:hAnsi="Times New Roman" w:cs="Times New Roman"/>
          <w:sz w:val="24"/>
          <w:szCs w:val="24"/>
          <w:lang w:val="en-US"/>
        </w:rPr>
        <w:t xml:space="preserve"> explanation notes to the accounts and auditor’s opinion;</w:t>
      </w:r>
    </w:p>
    <w:p w:rsidR="00A63308" w:rsidRPr="005442AE" w:rsidRDefault="00A63308" w:rsidP="00782AEF">
      <w:pPr>
        <w:pStyle w:val="PargrafodaLista"/>
        <w:numPr>
          <w:ilvl w:val="3"/>
          <w:numId w:val="3"/>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Internal balances</w:t>
      </w:r>
      <w:r w:rsidR="00325B7A" w:rsidRPr="005442AE">
        <w:rPr>
          <w:rFonts w:ascii="Times New Roman" w:hAnsi="Times New Roman" w:cs="Times New Roman"/>
          <w:sz w:val="24"/>
          <w:szCs w:val="24"/>
          <w:lang w:val="en-US"/>
        </w:rPr>
        <w:t xml:space="preserve"> and</w:t>
      </w:r>
      <w:r w:rsidR="00352AE2" w:rsidRPr="005442AE">
        <w:rPr>
          <w:rFonts w:ascii="Times New Roman" w:hAnsi="Times New Roman" w:cs="Times New Roman"/>
          <w:sz w:val="24"/>
          <w:szCs w:val="24"/>
          <w:lang w:val="en-US"/>
        </w:rPr>
        <w:t xml:space="preserve"> profit and loss reports</w:t>
      </w:r>
      <w:r w:rsidR="00325B7A"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prepared or kept by the company for the subject product.</w:t>
      </w:r>
    </w:p>
    <w:p w:rsidR="00A63308" w:rsidRPr="005442AE" w:rsidRDefault="00A63308" w:rsidP="00782AEF">
      <w:pPr>
        <w:pStyle w:val="PargrafodaLista"/>
        <w:numPr>
          <w:ilvl w:val="3"/>
          <w:numId w:val="3"/>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Income statements or any other type</w:t>
      </w:r>
      <w:r w:rsidR="00EB48E0" w:rsidRPr="005442AE">
        <w:rPr>
          <w:rFonts w:ascii="Times New Roman" w:hAnsi="Times New Roman" w:cs="Times New Roman"/>
          <w:sz w:val="24"/>
          <w:szCs w:val="24"/>
          <w:lang w:val="en-US"/>
        </w:rPr>
        <w:t xml:space="preserve"> of financial records presented</w:t>
      </w:r>
      <w:r w:rsidRPr="005442AE">
        <w:rPr>
          <w:rFonts w:ascii="Times New Roman" w:hAnsi="Times New Roman" w:cs="Times New Roman"/>
          <w:sz w:val="24"/>
          <w:szCs w:val="24"/>
          <w:lang w:val="en-US"/>
        </w:rPr>
        <w:t xml:space="preserve"> to local or national governments of the country in which the company is located.</w:t>
      </w:r>
    </w:p>
    <w:p w:rsidR="00A82854" w:rsidRPr="005442AE" w:rsidRDefault="00A82854" w:rsidP="00A82854">
      <w:pPr>
        <w:pStyle w:val="PargrafodaLista"/>
        <w:spacing w:after="0" w:line="240" w:lineRule="auto"/>
        <w:ind w:left="1728"/>
        <w:jc w:val="both"/>
        <w:rPr>
          <w:rFonts w:ascii="Times New Roman" w:hAnsi="Times New Roman" w:cs="Times New Roman"/>
          <w:sz w:val="24"/>
          <w:szCs w:val="24"/>
          <w:lang w:val="en-US"/>
        </w:rPr>
      </w:pPr>
    </w:p>
    <w:p w:rsidR="006B5504" w:rsidRPr="005442AE" w:rsidRDefault="003D0023" w:rsidP="00782AEF">
      <w:pPr>
        <w:pStyle w:val="PargrafodaLista"/>
        <w:numPr>
          <w:ilvl w:val="1"/>
          <w:numId w:val="1"/>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If the product </w:t>
      </w:r>
      <w:r w:rsidR="006A3F0F" w:rsidRPr="005442AE">
        <w:rPr>
          <w:rFonts w:ascii="Times New Roman" w:hAnsi="Times New Roman" w:cs="Times New Roman"/>
          <w:sz w:val="24"/>
          <w:szCs w:val="24"/>
          <w:lang w:val="en-US"/>
        </w:rPr>
        <w:t xml:space="preserve">is </w:t>
      </w:r>
      <w:r w:rsidRPr="005442AE">
        <w:rPr>
          <w:rFonts w:ascii="Times New Roman" w:hAnsi="Times New Roman" w:cs="Times New Roman"/>
          <w:sz w:val="24"/>
          <w:szCs w:val="24"/>
          <w:lang w:val="en-US"/>
        </w:rPr>
        <w:t xml:space="preserve">exported to Brazil by </w:t>
      </w:r>
      <w:r w:rsidR="006A3F0F" w:rsidRPr="005442AE">
        <w:rPr>
          <w:rFonts w:ascii="Times New Roman" w:hAnsi="Times New Roman" w:cs="Times New Roman"/>
          <w:sz w:val="24"/>
          <w:szCs w:val="24"/>
          <w:lang w:val="en-US"/>
        </w:rPr>
        <w:t>an affiliated</w:t>
      </w:r>
      <w:r w:rsidRPr="005442AE">
        <w:rPr>
          <w:rFonts w:ascii="Times New Roman" w:hAnsi="Times New Roman" w:cs="Times New Roman"/>
          <w:sz w:val="24"/>
          <w:szCs w:val="24"/>
          <w:lang w:val="en-US"/>
        </w:rPr>
        <w:t xml:space="preserve"> party, provide, for the same period, the documents described in </w:t>
      </w:r>
      <w:r w:rsidR="00DF5729" w:rsidRPr="005442AE">
        <w:rPr>
          <w:rFonts w:ascii="Times New Roman" w:hAnsi="Times New Roman" w:cs="Times New Roman"/>
          <w:sz w:val="24"/>
          <w:szCs w:val="24"/>
          <w:lang w:val="en-US"/>
        </w:rPr>
        <w:t xml:space="preserve">item </w:t>
      </w:r>
      <w:r w:rsidR="006A3F0F" w:rsidRPr="005442AE">
        <w:rPr>
          <w:rFonts w:ascii="Times New Roman" w:hAnsi="Times New Roman" w:cs="Times New Roman"/>
          <w:sz w:val="24"/>
          <w:szCs w:val="24"/>
          <w:lang w:val="en-US"/>
        </w:rPr>
        <w:t>4.9 relative</w:t>
      </w:r>
      <w:r w:rsidRPr="005442AE">
        <w:rPr>
          <w:rFonts w:ascii="Times New Roman" w:hAnsi="Times New Roman" w:cs="Times New Roman"/>
          <w:sz w:val="24"/>
          <w:szCs w:val="24"/>
          <w:lang w:val="en-US"/>
        </w:rPr>
        <w:t xml:space="preserve"> to this </w:t>
      </w:r>
      <w:r w:rsidR="006A3F0F" w:rsidRPr="005442AE">
        <w:rPr>
          <w:rFonts w:ascii="Times New Roman" w:hAnsi="Times New Roman" w:cs="Times New Roman"/>
          <w:sz w:val="24"/>
          <w:szCs w:val="24"/>
          <w:lang w:val="en-US"/>
        </w:rPr>
        <w:t>affiliated</w:t>
      </w:r>
      <w:r w:rsidRPr="005442AE">
        <w:rPr>
          <w:rFonts w:ascii="Times New Roman" w:hAnsi="Times New Roman" w:cs="Times New Roman"/>
          <w:sz w:val="24"/>
          <w:szCs w:val="24"/>
          <w:lang w:val="en-US"/>
        </w:rPr>
        <w:t xml:space="preserve"> party.</w:t>
      </w:r>
    </w:p>
    <w:p w:rsidR="006A3F0F" w:rsidRPr="005442AE" w:rsidRDefault="006A3F0F" w:rsidP="006A3F0F">
      <w:pPr>
        <w:pStyle w:val="PargrafodaLista"/>
        <w:ind w:left="792"/>
        <w:jc w:val="both"/>
        <w:rPr>
          <w:rFonts w:ascii="Times New Roman" w:hAnsi="Times New Roman" w:cs="Times New Roman"/>
          <w:sz w:val="24"/>
          <w:szCs w:val="24"/>
          <w:lang w:val="en-US"/>
        </w:rPr>
      </w:pPr>
    </w:p>
    <w:p w:rsidR="006B5504" w:rsidRPr="005442AE" w:rsidRDefault="00343607" w:rsidP="00782AEF">
      <w:pPr>
        <w:pStyle w:val="PargrafodaLista"/>
        <w:numPr>
          <w:ilvl w:val="1"/>
          <w:numId w:val="1"/>
        </w:numPr>
        <w:jc w:val="both"/>
        <w:rPr>
          <w:rFonts w:ascii="Times New Roman" w:hAnsi="Times New Roman" w:cs="Times New Roman"/>
          <w:sz w:val="24"/>
          <w:szCs w:val="24"/>
          <w:lang w:val="en-US"/>
        </w:rPr>
      </w:pPr>
      <w:r>
        <w:rPr>
          <w:rFonts w:ascii="Times New Roman" w:hAnsi="Times New Roman" w:cs="Times New Roman"/>
          <w:sz w:val="24"/>
          <w:szCs w:val="24"/>
          <w:lang w:val="en-US"/>
        </w:rPr>
        <w:t>SDCOM</w:t>
      </w:r>
      <w:r w:rsidR="006B5504" w:rsidRPr="005442AE">
        <w:rPr>
          <w:rFonts w:ascii="Times New Roman" w:hAnsi="Times New Roman" w:cs="Times New Roman"/>
          <w:sz w:val="24"/>
          <w:szCs w:val="24"/>
          <w:lang w:val="en-US"/>
        </w:rPr>
        <w:t xml:space="preserve"> may request</w:t>
      </w:r>
      <w:r w:rsidR="00F409D1" w:rsidRPr="005442AE">
        <w:rPr>
          <w:rFonts w:ascii="Times New Roman" w:hAnsi="Times New Roman" w:cs="Times New Roman"/>
          <w:sz w:val="24"/>
          <w:szCs w:val="24"/>
          <w:lang w:val="en-US"/>
        </w:rPr>
        <w:t>,</w:t>
      </w:r>
      <w:r w:rsidR="006B5504" w:rsidRPr="005442AE">
        <w:rPr>
          <w:rFonts w:ascii="Times New Roman" w:hAnsi="Times New Roman" w:cs="Times New Roman"/>
          <w:sz w:val="24"/>
          <w:szCs w:val="24"/>
          <w:lang w:val="en-US"/>
        </w:rPr>
        <w:t xml:space="preserve"> </w:t>
      </w:r>
      <w:r w:rsidR="00F409D1" w:rsidRPr="005442AE">
        <w:rPr>
          <w:rFonts w:ascii="Times New Roman" w:hAnsi="Times New Roman" w:cs="Times New Roman"/>
          <w:sz w:val="24"/>
          <w:szCs w:val="24"/>
          <w:lang w:val="en-US"/>
        </w:rPr>
        <w:t xml:space="preserve">in </w:t>
      </w:r>
      <w:r w:rsidR="006B5504" w:rsidRPr="005442AE">
        <w:rPr>
          <w:rFonts w:ascii="Times New Roman" w:hAnsi="Times New Roman" w:cs="Times New Roman"/>
          <w:sz w:val="24"/>
          <w:szCs w:val="24"/>
          <w:lang w:val="en-US"/>
        </w:rPr>
        <w:t xml:space="preserve">addition to the </w:t>
      </w:r>
      <w:r w:rsidR="00A63308" w:rsidRPr="005442AE">
        <w:rPr>
          <w:rFonts w:ascii="Times New Roman" w:hAnsi="Times New Roman" w:cs="Times New Roman"/>
          <w:sz w:val="24"/>
          <w:szCs w:val="24"/>
          <w:lang w:val="en-US"/>
        </w:rPr>
        <w:t>documents</w:t>
      </w:r>
      <w:r w:rsidR="006B5504" w:rsidRPr="005442AE">
        <w:rPr>
          <w:rFonts w:ascii="Times New Roman" w:hAnsi="Times New Roman" w:cs="Times New Roman"/>
          <w:sz w:val="24"/>
          <w:szCs w:val="24"/>
          <w:lang w:val="en-US"/>
        </w:rPr>
        <w:t xml:space="preserve"> </w:t>
      </w:r>
      <w:r w:rsidR="00A63308" w:rsidRPr="005442AE">
        <w:rPr>
          <w:rFonts w:ascii="Times New Roman" w:hAnsi="Times New Roman" w:cs="Times New Roman"/>
          <w:sz w:val="24"/>
          <w:szCs w:val="24"/>
          <w:lang w:val="en-US"/>
        </w:rPr>
        <w:t>described under item 4.9</w:t>
      </w:r>
      <w:r w:rsidR="00F409D1" w:rsidRPr="005442AE">
        <w:rPr>
          <w:rFonts w:ascii="Times New Roman" w:hAnsi="Times New Roman" w:cs="Times New Roman"/>
          <w:sz w:val="24"/>
          <w:szCs w:val="24"/>
          <w:lang w:val="en-US"/>
        </w:rPr>
        <w:t>, other documents</w:t>
      </w:r>
      <w:r w:rsidR="00A63308" w:rsidRPr="005442AE">
        <w:rPr>
          <w:rFonts w:ascii="Times New Roman" w:hAnsi="Times New Roman" w:cs="Times New Roman"/>
          <w:sz w:val="24"/>
          <w:szCs w:val="24"/>
          <w:lang w:val="en-US"/>
        </w:rPr>
        <w:t xml:space="preserve"> related to </w:t>
      </w:r>
      <w:r w:rsidR="006B5504" w:rsidRPr="005442AE">
        <w:rPr>
          <w:rFonts w:ascii="Times New Roman" w:hAnsi="Times New Roman" w:cs="Times New Roman"/>
          <w:sz w:val="24"/>
          <w:szCs w:val="24"/>
          <w:lang w:val="en-US"/>
        </w:rPr>
        <w:t xml:space="preserve">other </w:t>
      </w:r>
      <w:r w:rsidR="00A63308" w:rsidRPr="005442AE">
        <w:rPr>
          <w:rFonts w:ascii="Times New Roman" w:hAnsi="Times New Roman" w:cs="Times New Roman"/>
          <w:sz w:val="24"/>
          <w:szCs w:val="24"/>
          <w:lang w:val="en-US"/>
        </w:rPr>
        <w:t>affiliate</w:t>
      </w:r>
      <w:r w:rsidR="00F409D1" w:rsidRPr="005442AE">
        <w:rPr>
          <w:rFonts w:ascii="Times New Roman" w:hAnsi="Times New Roman" w:cs="Times New Roman"/>
          <w:sz w:val="24"/>
          <w:szCs w:val="24"/>
          <w:lang w:val="en-US"/>
        </w:rPr>
        <w:t>d parties</w:t>
      </w:r>
      <w:r w:rsidR="00A63308" w:rsidRPr="005442AE">
        <w:rPr>
          <w:rFonts w:ascii="Times New Roman" w:hAnsi="Times New Roman" w:cs="Times New Roman"/>
          <w:sz w:val="24"/>
          <w:szCs w:val="24"/>
          <w:lang w:val="en-US"/>
        </w:rPr>
        <w:t xml:space="preserve"> involved in the production or sale of the investigated </w:t>
      </w:r>
      <w:r w:rsidR="00E80E5C" w:rsidRPr="005442AE">
        <w:rPr>
          <w:rFonts w:ascii="Times New Roman" w:hAnsi="Times New Roman" w:cs="Times New Roman"/>
          <w:sz w:val="24"/>
          <w:szCs w:val="24"/>
          <w:lang w:val="en-US"/>
        </w:rPr>
        <w:t>product</w:t>
      </w:r>
      <w:r w:rsidR="00A63308" w:rsidRPr="005442AE">
        <w:rPr>
          <w:rFonts w:ascii="Times New Roman" w:hAnsi="Times New Roman" w:cs="Times New Roman"/>
          <w:sz w:val="24"/>
          <w:szCs w:val="24"/>
          <w:lang w:val="en-US"/>
        </w:rPr>
        <w:t xml:space="preserve"> in the domestic and foreign markets.</w:t>
      </w:r>
    </w:p>
    <w:p w:rsidR="003E5CA8" w:rsidRPr="005442AE" w:rsidRDefault="003E5CA8" w:rsidP="003E5CA8">
      <w:pPr>
        <w:pStyle w:val="PargrafodaLista"/>
        <w:ind w:left="792"/>
        <w:jc w:val="both"/>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72576" behindDoc="0" locked="0" layoutInCell="1" allowOverlap="1" wp14:anchorId="29346710" wp14:editId="5A62937F">
                <wp:simplePos x="0" y="0"/>
                <wp:positionH relativeFrom="column">
                  <wp:posOffset>-200025</wp:posOffset>
                </wp:positionH>
                <wp:positionV relativeFrom="paragraph">
                  <wp:posOffset>235585</wp:posOffset>
                </wp:positionV>
                <wp:extent cx="6757035" cy="1447800"/>
                <wp:effectExtent l="0" t="0" r="24765" b="19050"/>
                <wp:wrapNone/>
                <wp:docPr id="9" name="Retângulo 9"/>
                <wp:cNvGraphicFramePr/>
                <a:graphic xmlns:a="http://schemas.openxmlformats.org/drawingml/2006/main">
                  <a:graphicData uri="http://schemas.microsoft.com/office/word/2010/wordprocessingShape">
                    <wps:wsp>
                      <wps:cNvSpPr/>
                      <wps:spPr>
                        <a:xfrm>
                          <a:off x="0" y="0"/>
                          <a:ext cx="6757035" cy="1447800"/>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19D7F776" id="Retângulo 9" o:spid="_x0000_s1026" style="position:absolute;margin-left:-15.75pt;margin-top:18.55pt;width:532.05pt;height:114pt;z-index:25167257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" filled="f" strokecolor="black [1600]"/>
            </w:pict>
          </mc:Fallback>
        </mc:AlternateContent>
      </w:r>
    </w:p>
    <w:p w:rsidR="00A63308" w:rsidRPr="005442AE" w:rsidRDefault="0049356D" w:rsidP="00A63308">
      <w:pPr>
        <w:jc w:val="both"/>
        <w:rPr>
          <w:rFonts w:ascii="Times New Roman" w:hAnsi="Times New Roman" w:cs="Times New Roman"/>
          <w:sz w:val="24"/>
          <w:szCs w:val="24"/>
          <w:lang w:val="en-US"/>
        </w:rPr>
      </w:pPr>
      <w:r w:rsidRPr="005442AE">
        <w:rPr>
          <w:rFonts w:ascii="Times New Roman" w:hAnsi="Times New Roman" w:cs="Times New Roman"/>
          <w:b/>
          <w:sz w:val="24"/>
          <w:szCs w:val="24"/>
          <w:lang w:val="en-US"/>
        </w:rPr>
        <w:t xml:space="preserve">Report data concerning the employee responsible for answering the “Information about the Company” section above.  </w:t>
      </w:r>
    </w:p>
    <w:p w:rsidR="00A63308" w:rsidRPr="005442AE" w:rsidRDefault="00A63308" w:rsidP="0049356D">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rsidR="00A63308" w:rsidRPr="005442AE" w:rsidRDefault="00A63308" w:rsidP="0049356D">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rsidR="00A63308" w:rsidRPr="005442AE" w:rsidRDefault="00A63308" w:rsidP="0049356D">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rsidR="00A63308" w:rsidRPr="005442AE" w:rsidRDefault="00A63308" w:rsidP="0049356D">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address (e-mail):</w:t>
      </w:r>
    </w:p>
    <w:p w:rsidR="00A63308" w:rsidRPr="005442AE" w:rsidRDefault="00A63308" w:rsidP="00A63308">
      <w:pPr>
        <w:jc w:val="both"/>
        <w:rPr>
          <w:rFonts w:ascii="Times New Roman" w:hAnsi="Times New Roman" w:cs="Times New Roman"/>
          <w:sz w:val="24"/>
          <w:szCs w:val="24"/>
          <w:lang w:val="en-US"/>
        </w:rPr>
      </w:pPr>
    </w:p>
    <w:p w:rsidR="0049356D" w:rsidRPr="005442AE" w:rsidRDefault="00F851FB" w:rsidP="0049356D">
      <w:pPr>
        <w:jc w:val="both"/>
        <w:rPr>
          <w:rFonts w:ascii="Times New Roman" w:hAnsi="Times New Roman" w:cs="Times New Roman"/>
          <w:b/>
          <w:sz w:val="24"/>
          <w:szCs w:val="24"/>
          <w:lang w:val="en-US"/>
        </w:rPr>
      </w:pPr>
      <w:r w:rsidRPr="005442AE">
        <w:rPr>
          <w:rFonts w:ascii="Times New Roman" w:hAnsi="Times New Roman" w:cs="Times New Roman"/>
          <w:sz w:val="24"/>
          <w:szCs w:val="24"/>
          <w:lang w:val="en-US"/>
        </w:rPr>
        <w:br w:type="page"/>
      </w:r>
    </w:p>
    <w:p w:rsidR="00A63308" w:rsidRPr="005442AE" w:rsidRDefault="00F851FB" w:rsidP="00F851FB">
      <w:pPr>
        <w:jc w:val="center"/>
        <w:rPr>
          <w:rFonts w:ascii="Times New Roman" w:hAnsi="Times New Roman" w:cs="Times New Roman"/>
          <w:b/>
          <w:sz w:val="24"/>
          <w:szCs w:val="24"/>
          <w:lang w:val="en-US"/>
        </w:rPr>
      </w:pPr>
      <w:r w:rsidRPr="005442AE">
        <w:rPr>
          <w:rFonts w:ascii="Times New Roman" w:hAnsi="Times New Roman" w:cs="Times New Roman"/>
          <w:noProof/>
          <w:sz w:val="24"/>
          <w:szCs w:val="24"/>
          <w:lang w:eastAsia="pt-BR"/>
        </w:rPr>
        <w:lastRenderedPageBreak/>
        <mc:AlternateContent>
          <mc:Choice Requires="wps">
            <w:drawing>
              <wp:anchor distT="0" distB="0" distL="114300" distR="114300" simplePos="0" relativeHeight="251678720" behindDoc="0" locked="0" layoutInCell="1" allowOverlap="1" wp14:anchorId="12C1624E" wp14:editId="1FE504C8">
                <wp:simplePos x="0" y="0"/>
                <wp:positionH relativeFrom="column">
                  <wp:posOffset>-35139</wp:posOffset>
                </wp:positionH>
                <wp:positionV relativeFrom="paragraph">
                  <wp:posOffset>-82171</wp:posOffset>
                </wp:positionV>
                <wp:extent cx="6162675" cy="332740"/>
                <wp:effectExtent l="0" t="0" r="28575" b="10160"/>
                <wp:wrapNone/>
                <wp:docPr id="13" name="Retângulo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14B056" id="Retângulo 13" o:spid="_x0000_s1026" style="position:absolute;margin-left:-2.75pt;margin-top:-6.45pt;width:485.25pt;height:26.2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" filled="f"/>
            </w:pict>
          </mc:Fallback>
        </mc:AlternateContent>
      </w:r>
      <w:r w:rsidRPr="005442AE">
        <w:rPr>
          <w:rFonts w:ascii="Times New Roman" w:hAnsi="Times New Roman" w:cs="Times New Roman"/>
          <w:b/>
          <w:sz w:val="24"/>
          <w:szCs w:val="24"/>
          <w:lang w:val="en-US"/>
        </w:rPr>
        <w:t>II</w:t>
      </w:r>
      <w:r w:rsidR="00A63308" w:rsidRPr="005442AE">
        <w:rPr>
          <w:rFonts w:ascii="Times New Roman" w:hAnsi="Times New Roman" w:cs="Times New Roman"/>
          <w:b/>
          <w:sz w:val="24"/>
          <w:szCs w:val="24"/>
          <w:lang w:val="en-US"/>
        </w:rPr>
        <w:t xml:space="preserve"> – P</w:t>
      </w:r>
      <w:r w:rsidRPr="005442AE">
        <w:rPr>
          <w:rFonts w:ascii="Times New Roman" w:hAnsi="Times New Roman" w:cs="Times New Roman"/>
          <w:b/>
          <w:sz w:val="24"/>
          <w:szCs w:val="24"/>
          <w:lang w:val="en-US"/>
        </w:rPr>
        <w:t xml:space="preserve">RODUCT UNDER </w:t>
      </w:r>
      <w:r w:rsidR="00422A8D">
        <w:rPr>
          <w:rFonts w:ascii="Times New Roman" w:hAnsi="Times New Roman" w:cs="Times New Roman"/>
          <w:b/>
          <w:sz w:val="24"/>
          <w:szCs w:val="24"/>
          <w:lang w:val="en-US"/>
        </w:rPr>
        <w:t>REVIEW</w:t>
      </w:r>
    </w:p>
    <w:p w:rsidR="00F75CF0" w:rsidRPr="005442AE" w:rsidRDefault="00F75CF0" w:rsidP="00A63308">
      <w:pPr>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Product under </w:t>
      </w:r>
      <w:r w:rsidR="00422A8D">
        <w:rPr>
          <w:rFonts w:ascii="Times New Roman" w:hAnsi="Times New Roman" w:cs="Times New Roman"/>
          <w:b/>
          <w:sz w:val="24"/>
          <w:szCs w:val="24"/>
          <w:lang w:val="en-US"/>
        </w:rPr>
        <w:t>review</w:t>
      </w:r>
      <w:r w:rsidRPr="005442AE">
        <w:rPr>
          <w:rFonts w:ascii="Times New Roman" w:hAnsi="Times New Roman" w:cs="Times New Roman"/>
          <w:b/>
          <w:sz w:val="24"/>
          <w:szCs w:val="24"/>
          <w:lang w:val="en-US"/>
        </w:rPr>
        <w:t>:</w:t>
      </w:r>
    </w:p>
    <w:p w:rsidR="001157B4" w:rsidRPr="000B2A09" w:rsidRDefault="000B2A09" w:rsidP="001157B4">
      <w:pPr>
        <w:pStyle w:val="PargrafodaLista"/>
        <w:numPr>
          <w:ilvl w:val="0"/>
          <w:numId w:val="4"/>
        </w:numPr>
        <w:jc w:val="both"/>
        <w:rPr>
          <w:rFonts w:ascii="Times New Roman" w:hAnsi="Times New Roman" w:cs="Times New Roman"/>
          <w:sz w:val="24"/>
          <w:szCs w:val="24"/>
          <w:lang w:val="en-US"/>
        </w:rPr>
      </w:pPr>
      <w:proofErr w:type="gramStart"/>
      <w:r w:rsidRPr="00907DB8">
        <w:rPr>
          <w:rFonts w:ascii="Times New Roman" w:hAnsi="Times New Roman" w:cs="Times New Roman"/>
          <w:sz w:val="24"/>
          <w:szCs w:val="24"/>
          <w:u w:color="FF0000"/>
          <w:lang w:val="en-US"/>
        </w:rPr>
        <w:t>Metallic magnesium</w:t>
      </w:r>
      <w:r w:rsidR="001157B4" w:rsidRPr="005442AE">
        <w:rPr>
          <w:rFonts w:ascii="Times New Roman" w:hAnsi="Times New Roman" w:cs="Times New Roman"/>
          <w:sz w:val="24"/>
          <w:szCs w:val="24"/>
          <w:lang w:val="en-US"/>
        </w:rPr>
        <w:t>,</w:t>
      </w:r>
      <w:proofErr w:type="gramEnd"/>
      <w:r w:rsidR="001157B4" w:rsidRPr="005442AE">
        <w:rPr>
          <w:rFonts w:ascii="Times New Roman" w:hAnsi="Times New Roman" w:cs="Times New Roman"/>
          <w:sz w:val="24"/>
          <w:szCs w:val="24"/>
          <w:lang w:val="en-US"/>
        </w:rPr>
        <w:t xml:space="preserve"> commonly classified under </w:t>
      </w:r>
      <w:proofErr w:type="spellStart"/>
      <w:r>
        <w:rPr>
          <w:rFonts w:ascii="Times New Roman" w:hAnsi="Times New Roman" w:cs="Times New Roman"/>
          <w:sz w:val="24"/>
          <w:szCs w:val="24"/>
          <w:lang w:val="en-US"/>
        </w:rPr>
        <w:t>sub</w:t>
      </w:r>
      <w:r w:rsidRPr="005442AE">
        <w:rPr>
          <w:rFonts w:ascii="Times New Roman" w:hAnsi="Times New Roman" w:cs="Times New Roman"/>
          <w:sz w:val="24"/>
          <w:szCs w:val="24"/>
          <w:lang w:val="en-US"/>
        </w:rPr>
        <w:t>ite</w:t>
      </w:r>
      <w:r>
        <w:rPr>
          <w:rFonts w:ascii="Times New Roman" w:hAnsi="Times New Roman" w:cs="Times New Roman"/>
          <w:sz w:val="24"/>
          <w:szCs w:val="24"/>
          <w:lang w:val="en-US"/>
        </w:rPr>
        <w:t>ns</w:t>
      </w:r>
      <w:proofErr w:type="spellEnd"/>
      <w:r w:rsidRPr="005442AE">
        <w:rPr>
          <w:rFonts w:ascii="Times New Roman" w:hAnsi="Times New Roman" w:cs="Times New Roman"/>
          <w:sz w:val="24"/>
          <w:szCs w:val="24"/>
          <w:lang w:val="en-US"/>
        </w:rPr>
        <w:t xml:space="preserve"> </w:t>
      </w:r>
      <w:r>
        <w:rPr>
          <w:rFonts w:ascii="Times New Roman" w:hAnsi="Times New Roman" w:cs="Times New Roman"/>
          <w:sz w:val="24"/>
          <w:szCs w:val="24"/>
          <w:lang w:val="en-US"/>
        </w:rPr>
        <w:t>8104.11.00 and 8104.19.00</w:t>
      </w:r>
      <w:r w:rsidR="001157B4" w:rsidRPr="005442AE">
        <w:rPr>
          <w:rFonts w:ascii="Times New Roman" w:hAnsi="Times New Roman" w:cs="Times New Roman"/>
          <w:color w:val="FF0000"/>
          <w:sz w:val="24"/>
          <w:szCs w:val="24"/>
          <w:lang w:val="en-US"/>
        </w:rPr>
        <w:t xml:space="preserve"> </w:t>
      </w:r>
      <w:r w:rsidR="001157B4" w:rsidRPr="005442AE">
        <w:rPr>
          <w:rFonts w:ascii="Times New Roman" w:hAnsi="Times New Roman" w:cs="Times New Roman"/>
          <w:sz w:val="24"/>
          <w:szCs w:val="24"/>
          <w:lang w:val="en-US"/>
        </w:rPr>
        <w:t xml:space="preserve">of the MERCOSUR Common Nomenclature (NCM – </w:t>
      </w:r>
      <w:proofErr w:type="spellStart"/>
      <w:r w:rsidR="001157B4" w:rsidRPr="005442AE">
        <w:rPr>
          <w:rFonts w:ascii="Times New Roman" w:hAnsi="Times New Roman" w:cs="Times New Roman"/>
          <w:sz w:val="24"/>
          <w:szCs w:val="24"/>
          <w:lang w:val="en-US"/>
        </w:rPr>
        <w:t>Nomenclatura</w:t>
      </w:r>
      <w:proofErr w:type="spellEnd"/>
      <w:r w:rsidR="001157B4" w:rsidRPr="005442AE">
        <w:rPr>
          <w:rFonts w:ascii="Times New Roman" w:hAnsi="Times New Roman" w:cs="Times New Roman"/>
          <w:sz w:val="24"/>
          <w:szCs w:val="24"/>
          <w:lang w:val="en-US"/>
        </w:rPr>
        <w:t xml:space="preserve"> </w:t>
      </w:r>
      <w:proofErr w:type="spellStart"/>
      <w:r w:rsidR="001157B4" w:rsidRPr="005442AE">
        <w:rPr>
          <w:rFonts w:ascii="Times New Roman" w:hAnsi="Times New Roman" w:cs="Times New Roman"/>
          <w:sz w:val="24"/>
          <w:szCs w:val="24"/>
          <w:lang w:val="en-US"/>
        </w:rPr>
        <w:t>Comum</w:t>
      </w:r>
      <w:proofErr w:type="spellEnd"/>
      <w:r w:rsidR="001157B4" w:rsidRPr="005442AE">
        <w:rPr>
          <w:rFonts w:ascii="Times New Roman" w:hAnsi="Times New Roman" w:cs="Times New Roman"/>
          <w:sz w:val="24"/>
          <w:szCs w:val="24"/>
          <w:lang w:val="en-US"/>
        </w:rPr>
        <w:t xml:space="preserve"> do MERCOSUL), exported from </w:t>
      </w:r>
      <w:r w:rsidRPr="000B2A09">
        <w:rPr>
          <w:rFonts w:ascii="Times New Roman" w:hAnsi="Times New Roman" w:cs="Times New Roman"/>
          <w:sz w:val="24"/>
          <w:szCs w:val="24"/>
          <w:lang w:val="en-US"/>
        </w:rPr>
        <w:t>China</w:t>
      </w:r>
      <w:r w:rsidR="001157B4" w:rsidRPr="000B2A09">
        <w:rPr>
          <w:rFonts w:ascii="Times New Roman" w:hAnsi="Times New Roman" w:cs="Times New Roman"/>
          <w:sz w:val="24"/>
          <w:szCs w:val="24"/>
          <w:lang w:val="en-US"/>
        </w:rPr>
        <w:t>.</w:t>
      </w:r>
    </w:p>
    <w:p w:rsidR="001157B4" w:rsidRPr="005442AE" w:rsidRDefault="001157B4" w:rsidP="001157B4">
      <w:pPr>
        <w:pStyle w:val="PargrafodaLista"/>
        <w:jc w:val="both"/>
        <w:rPr>
          <w:rFonts w:ascii="Times New Roman" w:hAnsi="Times New Roman" w:cs="Times New Roman"/>
          <w:sz w:val="24"/>
          <w:szCs w:val="24"/>
          <w:lang w:val="en-US"/>
        </w:rPr>
      </w:pPr>
    </w:p>
    <w:p w:rsidR="001157B4" w:rsidRPr="000B2A09" w:rsidRDefault="000B2A09" w:rsidP="001157B4">
      <w:pPr>
        <w:pStyle w:val="PargrafodaLista"/>
        <w:ind w:left="1440"/>
        <w:jc w:val="both"/>
        <w:rPr>
          <w:rFonts w:ascii="Times New Roman" w:hAnsi="Times New Roman" w:cs="Times New Roman"/>
          <w:sz w:val="24"/>
          <w:szCs w:val="24"/>
          <w:lang w:val="en-US"/>
        </w:rPr>
      </w:pPr>
      <w:r w:rsidRPr="000B2A09">
        <w:rPr>
          <w:rFonts w:ascii="Times New Roman" w:hAnsi="Times New Roman" w:cs="Times New Roman"/>
          <w:sz w:val="24"/>
          <w:szCs w:val="24"/>
          <w:lang w:val="en-US"/>
        </w:rPr>
        <w:t xml:space="preserve">The product subject to review is unwrought metallic magnesium, commonly classified under subitems 8104.11.00 and 8104.19.00 of the MERCOSUR Common Nomenclature (NCM), exported from China to Brazil. </w:t>
      </w:r>
      <w:r>
        <w:rPr>
          <w:rFonts w:ascii="Times New Roman" w:hAnsi="Times New Roman" w:cs="Times New Roman"/>
          <w:sz w:val="24"/>
          <w:szCs w:val="24"/>
          <w:lang w:val="en-US"/>
        </w:rPr>
        <w:t>In the</w:t>
      </w:r>
      <w:r w:rsidR="000B6393">
        <w:rPr>
          <w:rFonts w:ascii="Times New Roman" w:hAnsi="Times New Roman" w:cs="Times New Roman"/>
          <w:sz w:val="24"/>
          <w:szCs w:val="24"/>
          <w:lang w:val="en-US"/>
        </w:rPr>
        <w:t xml:space="preserve"> </w:t>
      </w:r>
      <w:r>
        <w:rPr>
          <w:rFonts w:ascii="Times New Roman" w:hAnsi="Times New Roman" w:cs="Times New Roman"/>
          <w:sz w:val="24"/>
          <w:szCs w:val="24"/>
          <w:lang w:val="en-US"/>
        </w:rPr>
        <w:t>sub</w:t>
      </w:r>
      <w:r w:rsidRPr="000B2A09">
        <w:rPr>
          <w:rFonts w:ascii="Times New Roman" w:hAnsi="Times New Roman" w:cs="Times New Roman"/>
          <w:sz w:val="24"/>
          <w:szCs w:val="24"/>
          <w:lang w:val="en-US"/>
        </w:rPr>
        <w:t>item 8104.11.00 is classified as unwrought magnesium containing at least 99.8% by weight of magnesium, while in subitem 8104.19.00 the options below this content are also classified.</w:t>
      </w:r>
    </w:p>
    <w:p w:rsidR="000B2A09" w:rsidRPr="005442AE" w:rsidRDefault="000B2A09" w:rsidP="001157B4">
      <w:pPr>
        <w:pStyle w:val="PargrafodaLista"/>
        <w:ind w:left="1440"/>
        <w:jc w:val="both"/>
        <w:rPr>
          <w:rFonts w:ascii="Times New Roman" w:hAnsi="Times New Roman" w:cs="Times New Roman"/>
          <w:color w:val="FF0000"/>
          <w:sz w:val="24"/>
          <w:szCs w:val="24"/>
          <w:lang w:val="en-US"/>
        </w:rPr>
      </w:pPr>
    </w:p>
    <w:p w:rsidR="001157B4" w:rsidRPr="005442AE" w:rsidRDefault="001157B4" w:rsidP="001157B4">
      <w:pPr>
        <w:pStyle w:val="PargrafodaLista"/>
        <w:numPr>
          <w:ilvl w:val="0"/>
          <w:numId w:val="4"/>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Period of dumping </w:t>
      </w:r>
      <w:r w:rsidR="00422A8D">
        <w:rPr>
          <w:rFonts w:ascii="Times New Roman" w:hAnsi="Times New Roman" w:cs="Times New Roman"/>
          <w:sz w:val="24"/>
          <w:szCs w:val="24"/>
          <w:lang w:val="en-US"/>
        </w:rPr>
        <w:t>review</w:t>
      </w:r>
    </w:p>
    <w:p w:rsidR="001157B4" w:rsidRPr="005442AE" w:rsidRDefault="001157B4" w:rsidP="001157B4">
      <w:pPr>
        <w:pStyle w:val="PargrafodaLista"/>
        <w:ind w:left="1440"/>
        <w:jc w:val="both"/>
        <w:rPr>
          <w:rFonts w:ascii="Times New Roman" w:hAnsi="Times New Roman" w:cs="Times New Roman"/>
          <w:sz w:val="24"/>
          <w:szCs w:val="24"/>
          <w:lang w:val="en-US"/>
        </w:rPr>
      </w:pPr>
    </w:p>
    <w:p w:rsidR="001157B4" w:rsidRPr="000B6393" w:rsidRDefault="000B6393" w:rsidP="001157B4">
      <w:pPr>
        <w:pStyle w:val="PargrafodaLista"/>
        <w:ind w:left="1440"/>
        <w:jc w:val="both"/>
        <w:rPr>
          <w:rFonts w:ascii="Times New Roman" w:hAnsi="Times New Roman" w:cs="Times New Roman"/>
          <w:sz w:val="24"/>
          <w:szCs w:val="24"/>
          <w:lang w:val="en-US"/>
        </w:rPr>
      </w:pPr>
      <w:proofErr w:type="spellStart"/>
      <w:r w:rsidRPr="000B6393">
        <w:rPr>
          <w:rFonts w:ascii="Times New Roman" w:hAnsi="Times New Roman" w:cs="Times New Roman"/>
          <w:sz w:val="24"/>
          <w:szCs w:val="24"/>
          <w:lang w:val="en-US"/>
        </w:rPr>
        <w:t>april</w:t>
      </w:r>
      <w:proofErr w:type="spellEnd"/>
      <w:r w:rsidR="001157B4" w:rsidRPr="000B6393">
        <w:rPr>
          <w:rFonts w:ascii="Times New Roman" w:hAnsi="Times New Roman" w:cs="Times New Roman"/>
          <w:sz w:val="24"/>
          <w:szCs w:val="24"/>
          <w:lang w:val="en-US"/>
        </w:rPr>
        <w:t xml:space="preserve"> of </w:t>
      </w:r>
      <w:r w:rsidRPr="000B6393">
        <w:rPr>
          <w:rFonts w:ascii="Times New Roman" w:hAnsi="Times New Roman" w:cs="Times New Roman"/>
          <w:sz w:val="24"/>
          <w:szCs w:val="24"/>
          <w:lang w:val="en-US"/>
        </w:rPr>
        <w:t>2019</w:t>
      </w:r>
      <w:r w:rsidR="001157B4" w:rsidRPr="000B6393">
        <w:rPr>
          <w:rFonts w:ascii="Times New Roman" w:hAnsi="Times New Roman" w:cs="Times New Roman"/>
          <w:sz w:val="24"/>
          <w:szCs w:val="24"/>
          <w:lang w:val="en-US"/>
        </w:rPr>
        <w:t xml:space="preserve"> to </w:t>
      </w:r>
      <w:r w:rsidRPr="000B6393">
        <w:rPr>
          <w:rFonts w:ascii="Times New Roman" w:hAnsi="Times New Roman" w:cs="Times New Roman"/>
          <w:sz w:val="24"/>
          <w:szCs w:val="24"/>
          <w:lang w:val="en-US"/>
        </w:rPr>
        <w:t>march</w:t>
      </w:r>
      <w:r w:rsidR="001157B4" w:rsidRPr="000B6393">
        <w:rPr>
          <w:rFonts w:ascii="Times New Roman" w:hAnsi="Times New Roman" w:cs="Times New Roman"/>
          <w:sz w:val="24"/>
          <w:szCs w:val="24"/>
          <w:lang w:val="en-US"/>
        </w:rPr>
        <w:t xml:space="preserve"> of </w:t>
      </w:r>
      <w:r w:rsidRPr="000B6393">
        <w:rPr>
          <w:rFonts w:ascii="Times New Roman" w:hAnsi="Times New Roman" w:cs="Times New Roman"/>
          <w:sz w:val="24"/>
          <w:szCs w:val="24"/>
          <w:lang w:val="en-US"/>
        </w:rPr>
        <w:t>2020</w:t>
      </w:r>
    </w:p>
    <w:p w:rsidR="001157B4" w:rsidRPr="005442AE" w:rsidRDefault="001157B4" w:rsidP="001157B4">
      <w:pPr>
        <w:pStyle w:val="PargrafodaLista"/>
        <w:ind w:left="1440"/>
        <w:jc w:val="both"/>
        <w:rPr>
          <w:rFonts w:ascii="Times New Roman" w:hAnsi="Times New Roman" w:cs="Times New Roman"/>
          <w:sz w:val="24"/>
          <w:szCs w:val="24"/>
          <w:lang w:val="en-US"/>
        </w:rPr>
      </w:pPr>
    </w:p>
    <w:p w:rsidR="001157B4" w:rsidRPr="005442AE" w:rsidRDefault="001157B4" w:rsidP="001157B4">
      <w:pPr>
        <w:pStyle w:val="PargrafodaLista"/>
        <w:numPr>
          <w:ilvl w:val="0"/>
          <w:numId w:val="4"/>
        </w:num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Period of injury </w:t>
      </w:r>
      <w:r w:rsidR="00422A8D">
        <w:rPr>
          <w:rFonts w:ascii="Times New Roman" w:hAnsi="Times New Roman" w:cs="Times New Roman"/>
          <w:sz w:val="24"/>
          <w:szCs w:val="24"/>
          <w:lang w:val="en-US"/>
        </w:rPr>
        <w:t>review</w:t>
      </w:r>
    </w:p>
    <w:p w:rsidR="001157B4" w:rsidRPr="000B6393" w:rsidRDefault="000B6393" w:rsidP="001157B4">
      <w:pPr>
        <w:ind w:left="142"/>
        <w:jc w:val="both"/>
        <w:rPr>
          <w:rFonts w:ascii="Times New Roman" w:hAnsi="Times New Roman" w:cs="Times New Roman"/>
          <w:sz w:val="24"/>
          <w:szCs w:val="24"/>
          <w:lang w:val="en-US"/>
        </w:rPr>
      </w:pPr>
      <w:proofErr w:type="spellStart"/>
      <w:r w:rsidRPr="000B6393">
        <w:rPr>
          <w:rFonts w:ascii="Times New Roman" w:hAnsi="Times New Roman" w:cs="Times New Roman"/>
          <w:sz w:val="24"/>
          <w:szCs w:val="24"/>
          <w:lang w:val="en-US"/>
        </w:rPr>
        <w:t>april</w:t>
      </w:r>
      <w:proofErr w:type="spellEnd"/>
      <w:r w:rsidR="001157B4" w:rsidRPr="000B6393">
        <w:rPr>
          <w:rFonts w:ascii="Times New Roman" w:hAnsi="Times New Roman" w:cs="Times New Roman"/>
          <w:sz w:val="24"/>
          <w:szCs w:val="24"/>
          <w:lang w:val="en-US"/>
        </w:rPr>
        <w:t xml:space="preserve"> of </w:t>
      </w:r>
      <w:r w:rsidRPr="000B6393">
        <w:rPr>
          <w:rFonts w:ascii="Times New Roman" w:hAnsi="Times New Roman" w:cs="Times New Roman"/>
          <w:sz w:val="24"/>
          <w:szCs w:val="24"/>
          <w:lang w:val="en-US"/>
        </w:rPr>
        <w:t>2015</w:t>
      </w:r>
      <w:r w:rsidR="001157B4" w:rsidRPr="000B6393">
        <w:rPr>
          <w:rFonts w:ascii="Times New Roman" w:hAnsi="Times New Roman" w:cs="Times New Roman"/>
          <w:sz w:val="24"/>
          <w:szCs w:val="24"/>
          <w:lang w:val="en-US"/>
        </w:rPr>
        <w:t xml:space="preserve"> to </w:t>
      </w:r>
      <w:r w:rsidRPr="000B6393">
        <w:rPr>
          <w:rFonts w:ascii="Times New Roman" w:hAnsi="Times New Roman" w:cs="Times New Roman"/>
          <w:sz w:val="24"/>
          <w:szCs w:val="24"/>
          <w:lang w:val="en-US"/>
        </w:rPr>
        <w:t>march</w:t>
      </w:r>
      <w:r w:rsidR="001157B4" w:rsidRPr="000B6393">
        <w:rPr>
          <w:rFonts w:ascii="Times New Roman" w:hAnsi="Times New Roman" w:cs="Times New Roman"/>
          <w:sz w:val="24"/>
          <w:szCs w:val="24"/>
          <w:lang w:val="en-US"/>
        </w:rPr>
        <w:t xml:space="preserve"> of </w:t>
      </w:r>
      <w:r w:rsidRPr="000B6393">
        <w:rPr>
          <w:rFonts w:ascii="Times New Roman" w:hAnsi="Times New Roman" w:cs="Times New Roman"/>
          <w:sz w:val="24"/>
          <w:szCs w:val="24"/>
          <w:lang w:val="en-US"/>
        </w:rPr>
        <w:t>2020</w:t>
      </w:r>
      <w:r w:rsidR="001157B4" w:rsidRPr="000B6393">
        <w:rPr>
          <w:rFonts w:ascii="Times New Roman" w:hAnsi="Times New Roman" w:cs="Times New Roman"/>
          <w:sz w:val="24"/>
          <w:szCs w:val="24"/>
          <w:lang w:val="en-US"/>
        </w:rPr>
        <w:t>, divided into five periods, in accordance to the specification below:</w:t>
      </w:r>
    </w:p>
    <w:p w:rsidR="001157B4" w:rsidRPr="000B6393" w:rsidRDefault="001157B4" w:rsidP="001157B4">
      <w:pPr>
        <w:pStyle w:val="PargrafodaLista"/>
        <w:ind w:left="1440"/>
        <w:jc w:val="both"/>
        <w:rPr>
          <w:rFonts w:ascii="Times New Roman" w:hAnsi="Times New Roman" w:cs="Times New Roman"/>
          <w:sz w:val="24"/>
          <w:szCs w:val="24"/>
          <w:lang w:val="en-US"/>
        </w:rPr>
      </w:pPr>
      <w:r w:rsidRPr="000B6393">
        <w:rPr>
          <w:rFonts w:ascii="Times New Roman" w:hAnsi="Times New Roman" w:cs="Times New Roman"/>
          <w:sz w:val="24"/>
          <w:szCs w:val="24"/>
          <w:lang w:val="en-US"/>
        </w:rPr>
        <w:t xml:space="preserve">P1 - </w:t>
      </w:r>
      <w:proofErr w:type="spellStart"/>
      <w:r w:rsidR="000B6393" w:rsidRPr="000B6393">
        <w:rPr>
          <w:rFonts w:ascii="Times New Roman" w:hAnsi="Times New Roman" w:cs="Times New Roman"/>
          <w:sz w:val="24"/>
          <w:szCs w:val="24"/>
          <w:lang w:val="en-US"/>
        </w:rPr>
        <w:t>april</w:t>
      </w:r>
      <w:proofErr w:type="spellEnd"/>
      <w:r w:rsidRPr="000B6393">
        <w:rPr>
          <w:rFonts w:ascii="Times New Roman" w:hAnsi="Times New Roman" w:cs="Times New Roman"/>
          <w:sz w:val="24"/>
          <w:szCs w:val="24"/>
          <w:lang w:val="en-US"/>
        </w:rPr>
        <w:t xml:space="preserve"> of </w:t>
      </w:r>
      <w:r w:rsidR="000B6393" w:rsidRPr="000B6393">
        <w:rPr>
          <w:rFonts w:ascii="Times New Roman" w:hAnsi="Times New Roman" w:cs="Times New Roman"/>
          <w:sz w:val="24"/>
          <w:szCs w:val="24"/>
          <w:lang w:val="en-US"/>
        </w:rPr>
        <w:t>2015</w:t>
      </w:r>
      <w:r w:rsidRPr="000B6393">
        <w:rPr>
          <w:rFonts w:ascii="Times New Roman" w:hAnsi="Times New Roman" w:cs="Times New Roman"/>
          <w:sz w:val="24"/>
          <w:szCs w:val="24"/>
          <w:lang w:val="en-US"/>
        </w:rPr>
        <w:t xml:space="preserve"> to </w:t>
      </w:r>
      <w:r w:rsidR="000B6393" w:rsidRPr="000B6393">
        <w:rPr>
          <w:rFonts w:ascii="Times New Roman" w:hAnsi="Times New Roman" w:cs="Times New Roman"/>
          <w:sz w:val="24"/>
          <w:szCs w:val="24"/>
          <w:lang w:val="en-US"/>
        </w:rPr>
        <w:t>march</w:t>
      </w:r>
      <w:r w:rsidRPr="000B6393">
        <w:rPr>
          <w:rFonts w:ascii="Times New Roman" w:hAnsi="Times New Roman" w:cs="Times New Roman"/>
          <w:sz w:val="24"/>
          <w:szCs w:val="24"/>
          <w:lang w:val="en-US"/>
        </w:rPr>
        <w:t xml:space="preserve"> of </w:t>
      </w:r>
      <w:r w:rsidR="000B6393" w:rsidRPr="000B6393">
        <w:rPr>
          <w:rFonts w:ascii="Times New Roman" w:hAnsi="Times New Roman" w:cs="Times New Roman"/>
          <w:sz w:val="24"/>
          <w:szCs w:val="24"/>
          <w:lang w:val="en-US"/>
        </w:rPr>
        <w:t>2016</w:t>
      </w:r>
    </w:p>
    <w:p w:rsidR="001157B4" w:rsidRPr="000B6393" w:rsidRDefault="001157B4" w:rsidP="001157B4">
      <w:pPr>
        <w:pStyle w:val="PargrafodaLista"/>
        <w:ind w:left="1440"/>
        <w:jc w:val="both"/>
        <w:rPr>
          <w:rFonts w:ascii="Times New Roman" w:hAnsi="Times New Roman" w:cs="Times New Roman"/>
          <w:sz w:val="24"/>
          <w:szCs w:val="24"/>
          <w:lang w:val="en-US"/>
        </w:rPr>
      </w:pPr>
      <w:r w:rsidRPr="000B6393">
        <w:rPr>
          <w:rFonts w:ascii="Times New Roman" w:hAnsi="Times New Roman" w:cs="Times New Roman"/>
          <w:sz w:val="24"/>
          <w:szCs w:val="24"/>
          <w:lang w:val="en-US"/>
        </w:rPr>
        <w:t xml:space="preserve">P2 - </w:t>
      </w:r>
      <w:proofErr w:type="spellStart"/>
      <w:r w:rsidR="000B6393" w:rsidRPr="000B6393">
        <w:rPr>
          <w:rFonts w:ascii="Times New Roman" w:hAnsi="Times New Roman" w:cs="Times New Roman"/>
          <w:sz w:val="24"/>
          <w:szCs w:val="24"/>
          <w:lang w:val="en-US"/>
        </w:rPr>
        <w:t>april</w:t>
      </w:r>
      <w:proofErr w:type="spellEnd"/>
      <w:r w:rsidRPr="000B6393">
        <w:rPr>
          <w:rFonts w:ascii="Times New Roman" w:hAnsi="Times New Roman" w:cs="Times New Roman"/>
          <w:sz w:val="24"/>
          <w:szCs w:val="24"/>
          <w:lang w:val="en-US"/>
        </w:rPr>
        <w:t xml:space="preserve"> of </w:t>
      </w:r>
      <w:r w:rsidR="000B6393" w:rsidRPr="000B6393">
        <w:rPr>
          <w:rFonts w:ascii="Times New Roman" w:hAnsi="Times New Roman" w:cs="Times New Roman"/>
          <w:sz w:val="24"/>
          <w:szCs w:val="24"/>
          <w:lang w:val="en-US"/>
        </w:rPr>
        <w:t>2016</w:t>
      </w:r>
      <w:r w:rsidRPr="000B6393">
        <w:rPr>
          <w:rFonts w:ascii="Times New Roman" w:hAnsi="Times New Roman" w:cs="Times New Roman"/>
          <w:sz w:val="24"/>
          <w:szCs w:val="24"/>
          <w:lang w:val="en-US"/>
        </w:rPr>
        <w:t xml:space="preserve"> to </w:t>
      </w:r>
      <w:r w:rsidR="000B6393" w:rsidRPr="000B6393">
        <w:rPr>
          <w:rFonts w:ascii="Times New Roman" w:hAnsi="Times New Roman" w:cs="Times New Roman"/>
          <w:sz w:val="24"/>
          <w:szCs w:val="24"/>
          <w:lang w:val="en-US"/>
        </w:rPr>
        <w:t>march</w:t>
      </w:r>
      <w:r w:rsidRPr="000B6393">
        <w:rPr>
          <w:rFonts w:ascii="Times New Roman" w:hAnsi="Times New Roman" w:cs="Times New Roman"/>
          <w:sz w:val="24"/>
          <w:szCs w:val="24"/>
          <w:lang w:val="en-US"/>
        </w:rPr>
        <w:t xml:space="preserve"> of </w:t>
      </w:r>
      <w:r w:rsidR="000B6393" w:rsidRPr="000B6393">
        <w:rPr>
          <w:rFonts w:ascii="Times New Roman" w:hAnsi="Times New Roman" w:cs="Times New Roman"/>
          <w:sz w:val="24"/>
          <w:szCs w:val="24"/>
          <w:lang w:val="en-US"/>
        </w:rPr>
        <w:t>2017</w:t>
      </w:r>
    </w:p>
    <w:p w:rsidR="001157B4" w:rsidRPr="000B6393" w:rsidRDefault="001157B4" w:rsidP="001157B4">
      <w:pPr>
        <w:pStyle w:val="PargrafodaLista"/>
        <w:ind w:left="1440"/>
        <w:jc w:val="both"/>
        <w:rPr>
          <w:rFonts w:ascii="Times New Roman" w:hAnsi="Times New Roman" w:cs="Times New Roman"/>
          <w:sz w:val="24"/>
          <w:szCs w:val="24"/>
          <w:lang w:val="en-US"/>
        </w:rPr>
      </w:pPr>
      <w:r w:rsidRPr="000B6393">
        <w:rPr>
          <w:rFonts w:ascii="Times New Roman" w:hAnsi="Times New Roman" w:cs="Times New Roman"/>
          <w:sz w:val="24"/>
          <w:szCs w:val="24"/>
          <w:lang w:val="en-US"/>
        </w:rPr>
        <w:t xml:space="preserve">P3 - </w:t>
      </w:r>
      <w:proofErr w:type="spellStart"/>
      <w:r w:rsidR="000B6393" w:rsidRPr="000B6393">
        <w:rPr>
          <w:rFonts w:ascii="Times New Roman" w:hAnsi="Times New Roman" w:cs="Times New Roman"/>
          <w:sz w:val="24"/>
          <w:szCs w:val="24"/>
          <w:lang w:val="en-US"/>
        </w:rPr>
        <w:t>april</w:t>
      </w:r>
      <w:proofErr w:type="spellEnd"/>
      <w:r w:rsidRPr="000B6393">
        <w:rPr>
          <w:rFonts w:ascii="Times New Roman" w:hAnsi="Times New Roman" w:cs="Times New Roman"/>
          <w:sz w:val="24"/>
          <w:szCs w:val="24"/>
          <w:lang w:val="en-US"/>
        </w:rPr>
        <w:t xml:space="preserve"> of </w:t>
      </w:r>
      <w:r w:rsidR="000B6393" w:rsidRPr="000B6393">
        <w:rPr>
          <w:rFonts w:ascii="Times New Roman" w:hAnsi="Times New Roman" w:cs="Times New Roman"/>
          <w:sz w:val="24"/>
          <w:szCs w:val="24"/>
          <w:lang w:val="en-US"/>
        </w:rPr>
        <w:t>2017</w:t>
      </w:r>
      <w:r w:rsidRPr="000B6393">
        <w:rPr>
          <w:rFonts w:ascii="Times New Roman" w:hAnsi="Times New Roman" w:cs="Times New Roman"/>
          <w:sz w:val="24"/>
          <w:szCs w:val="24"/>
          <w:lang w:val="en-US"/>
        </w:rPr>
        <w:t xml:space="preserve"> to </w:t>
      </w:r>
      <w:r w:rsidR="000B6393" w:rsidRPr="000B6393">
        <w:rPr>
          <w:rFonts w:ascii="Times New Roman" w:hAnsi="Times New Roman" w:cs="Times New Roman"/>
          <w:sz w:val="24"/>
          <w:szCs w:val="24"/>
          <w:lang w:val="en-US"/>
        </w:rPr>
        <w:t>march</w:t>
      </w:r>
      <w:r w:rsidRPr="000B6393">
        <w:rPr>
          <w:rFonts w:ascii="Times New Roman" w:hAnsi="Times New Roman" w:cs="Times New Roman"/>
          <w:sz w:val="24"/>
          <w:szCs w:val="24"/>
          <w:lang w:val="en-US"/>
        </w:rPr>
        <w:t xml:space="preserve"> of </w:t>
      </w:r>
      <w:r w:rsidR="000B6393" w:rsidRPr="000B6393">
        <w:rPr>
          <w:rFonts w:ascii="Times New Roman" w:hAnsi="Times New Roman" w:cs="Times New Roman"/>
          <w:sz w:val="24"/>
          <w:szCs w:val="24"/>
          <w:lang w:val="en-US"/>
        </w:rPr>
        <w:t>2018</w:t>
      </w:r>
    </w:p>
    <w:p w:rsidR="001157B4" w:rsidRPr="000B6393" w:rsidRDefault="001157B4" w:rsidP="001157B4">
      <w:pPr>
        <w:pStyle w:val="PargrafodaLista"/>
        <w:ind w:left="1440"/>
        <w:jc w:val="both"/>
        <w:rPr>
          <w:rFonts w:ascii="Times New Roman" w:hAnsi="Times New Roman" w:cs="Times New Roman"/>
          <w:sz w:val="24"/>
          <w:szCs w:val="24"/>
          <w:lang w:val="en-US"/>
        </w:rPr>
      </w:pPr>
      <w:r w:rsidRPr="000B6393">
        <w:rPr>
          <w:rFonts w:ascii="Times New Roman" w:hAnsi="Times New Roman" w:cs="Times New Roman"/>
          <w:sz w:val="24"/>
          <w:szCs w:val="24"/>
          <w:lang w:val="en-US"/>
        </w:rPr>
        <w:t xml:space="preserve">P4 </w:t>
      </w:r>
      <w:r w:rsidR="000B6393" w:rsidRPr="000B6393">
        <w:rPr>
          <w:rFonts w:ascii="Times New Roman" w:hAnsi="Times New Roman" w:cs="Times New Roman"/>
          <w:sz w:val="24"/>
          <w:szCs w:val="24"/>
          <w:lang w:val="en-US"/>
        </w:rPr>
        <w:t>-</w:t>
      </w:r>
      <w:r w:rsidRPr="000B6393">
        <w:rPr>
          <w:rFonts w:ascii="Times New Roman" w:hAnsi="Times New Roman" w:cs="Times New Roman"/>
          <w:sz w:val="24"/>
          <w:szCs w:val="24"/>
          <w:lang w:val="en-US"/>
        </w:rPr>
        <w:t xml:space="preserve"> </w:t>
      </w:r>
      <w:proofErr w:type="spellStart"/>
      <w:r w:rsidR="000B6393" w:rsidRPr="000B6393">
        <w:rPr>
          <w:rFonts w:ascii="Times New Roman" w:hAnsi="Times New Roman" w:cs="Times New Roman"/>
          <w:sz w:val="24"/>
          <w:szCs w:val="24"/>
          <w:lang w:val="en-US"/>
        </w:rPr>
        <w:t>april</w:t>
      </w:r>
      <w:proofErr w:type="spellEnd"/>
      <w:r w:rsidR="000B6393" w:rsidRPr="000B6393">
        <w:rPr>
          <w:rFonts w:ascii="Times New Roman" w:hAnsi="Times New Roman" w:cs="Times New Roman"/>
          <w:sz w:val="24"/>
          <w:szCs w:val="24"/>
          <w:lang w:val="en-US"/>
        </w:rPr>
        <w:t xml:space="preserve"> </w:t>
      </w:r>
      <w:r w:rsidRPr="000B6393">
        <w:rPr>
          <w:rFonts w:ascii="Times New Roman" w:hAnsi="Times New Roman" w:cs="Times New Roman"/>
          <w:sz w:val="24"/>
          <w:szCs w:val="24"/>
          <w:lang w:val="en-US"/>
        </w:rPr>
        <w:t xml:space="preserve">of </w:t>
      </w:r>
      <w:r w:rsidR="000B6393" w:rsidRPr="000B6393">
        <w:rPr>
          <w:rFonts w:ascii="Times New Roman" w:hAnsi="Times New Roman" w:cs="Times New Roman"/>
          <w:sz w:val="24"/>
          <w:szCs w:val="24"/>
          <w:lang w:val="en-US"/>
        </w:rPr>
        <w:t>2018</w:t>
      </w:r>
      <w:r w:rsidRPr="000B6393">
        <w:rPr>
          <w:rFonts w:ascii="Times New Roman" w:hAnsi="Times New Roman" w:cs="Times New Roman"/>
          <w:sz w:val="24"/>
          <w:szCs w:val="24"/>
          <w:lang w:val="en-US"/>
        </w:rPr>
        <w:t xml:space="preserve"> to </w:t>
      </w:r>
      <w:r w:rsidR="000B6393" w:rsidRPr="000B6393">
        <w:rPr>
          <w:rFonts w:ascii="Times New Roman" w:hAnsi="Times New Roman" w:cs="Times New Roman"/>
          <w:sz w:val="24"/>
          <w:szCs w:val="24"/>
          <w:lang w:val="en-US"/>
        </w:rPr>
        <w:t>march</w:t>
      </w:r>
      <w:r w:rsidRPr="000B6393">
        <w:rPr>
          <w:rFonts w:ascii="Times New Roman" w:hAnsi="Times New Roman" w:cs="Times New Roman"/>
          <w:sz w:val="24"/>
          <w:szCs w:val="24"/>
          <w:lang w:val="en-US"/>
        </w:rPr>
        <w:t xml:space="preserve"> of </w:t>
      </w:r>
      <w:r w:rsidR="000B6393" w:rsidRPr="000B6393">
        <w:rPr>
          <w:rFonts w:ascii="Times New Roman" w:hAnsi="Times New Roman" w:cs="Times New Roman"/>
          <w:sz w:val="24"/>
          <w:szCs w:val="24"/>
          <w:lang w:val="en-US"/>
        </w:rPr>
        <w:t>2019</w:t>
      </w:r>
    </w:p>
    <w:p w:rsidR="001157B4" w:rsidRPr="000B6393" w:rsidRDefault="001157B4" w:rsidP="001157B4">
      <w:pPr>
        <w:pStyle w:val="PargrafodaLista"/>
        <w:ind w:left="1440"/>
        <w:jc w:val="both"/>
        <w:rPr>
          <w:rFonts w:ascii="Times New Roman" w:hAnsi="Times New Roman" w:cs="Times New Roman"/>
          <w:sz w:val="24"/>
          <w:szCs w:val="24"/>
          <w:lang w:val="en-US"/>
        </w:rPr>
      </w:pPr>
      <w:r w:rsidRPr="000B6393">
        <w:rPr>
          <w:rFonts w:ascii="Times New Roman" w:hAnsi="Times New Roman" w:cs="Times New Roman"/>
          <w:sz w:val="24"/>
          <w:szCs w:val="24"/>
          <w:lang w:val="en-US"/>
        </w:rPr>
        <w:t xml:space="preserve">P4 - </w:t>
      </w:r>
      <w:proofErr w:type="spellStart"/>
      <w:r w:rsidR="000B6393" w:rsidRPr="000B6393">
        <w:rPr>
          <w:rFonts w:ascii="Times New Roman" w:hAnsi="Times New Roman" w:cs="Times New Roman"/>
          <w:sz w:val="24"/>
          <w:szCs w:val="24"/>
          <w:lang w:val="en-US"/>
        </w:rPr>
        <w:t>april</w:t>
      </w:r>
      <w:proofErr w:type="spellEnd"/>
      <w:r w:rsidRPr="000B6393">
        <w:rPr>
          <w:rFonts w:ascii="Times New Roman" w:hAnsi="Times New Roman" w:cs="Times New Roman"/>
          <w:sz w:val="24"/>
          <w:szCs w:val="24"/>
          <w:lang w:val="en-US"/>
        </w:rPr>
        <w:t xml:space="preserve"> of </w:t>
      </w:r>
      <w:r w:rsidR="000B6393" w:rsidRPr="000B6393">
        <w:rPr>
          <w:rFonts w:ascii="Times New Roman" w:hAnsi="Times New Roman" w:cs="Times New Roman"/>
          <w:sz w:val="24"/>
          <w:szCs w:val="24"/>
          <w:lang w:val="en-US"/>
        </w:rPr>
        <w:t>2019</w:t>
      </w:r>
      <w:r w:rsidRPr="000B6393">
        <w:rPr>
          <w:rFonts w:ascii="Times New Roman" w:hAnsi="Times New Roman" w:cs="Times New Roman"/>
          <w:sz w:val="24"/>
          <w:szCs w:val="24"/>
          <w:lang w:val="en-US"/>
        </w:rPr>
        <w:t xml:space="preserve"> to </w:t>
      </w:r>
      <w:r w:rsidR="000B6393" w:rsidRPr="000B6393">
        <w:rPr>
          <w:rFonts w:ascii="Times New Roman" w:hAnsi="Times New Roman" w:cs="Times New Roman"/>
          <w:sz w:val="24"/>
          <w:szCs w:val="24"/>
          <w:lang w:val="en-US"/>
        </w:rPr>
        <w:t>march</w:t>
      </w:r>
      <w:r w:rsidRPr="000B6393">
        <w:rPr>
          <w:rFonts w:ascii="Times New Roman" w:hAnsi="Times New Roman" w:cs="Times New Roman"/>
          <w:sz w:val="24"/>
          <w:szCs w:val="24"/>
          <w:lang w:val="en-US"/>
        </w:rPr>
        <w:t xml:space="preserve"> of </w:t>
      </w:r>
      <w:r w:rsidR="000B6393" w:rsidRPr="000B6393">
        <w:rPr>
          <w:rFonts w:ascii="Times New Roman" w:hAnsi="Times New Roman" w:cs="Times New Roman"/>
          <w:sz w:val="24"/>
          <w:szCs w:val="24"/>
          <w:lang w:val="en-US"/>
        </w:rPr>
        <w:t>2020</w:t>
      </w:r>
    </w:p>
    <w:p w:rsidR="00765DD6" w:rsidRPr="005442AE" w:rsidRDefault="00765DD6" w:rsidP="00765DD6">
      <w:pPr>
        <w:pStyle w:val="PargrafodaLista"/>
        <w:spacing w:after="0" w:line="240" w:lineRule="auto"/>
        <w:ind w:left="1979"/>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sz w:val="24"/>
          <w:szCs w:val="24"/>
          <w:lang w:val="en-US"/>
        </w:rPr>
      </w:pPr>
    </w:p>
    <w:p w:rsidR="00F851FB" w:rsidRPr="005442AE" w:rsidRDefault="00F851FB" w:rsidP="00F851FB">
      <w:pPr>
        <w:rPr>
          <w:rFonts w:ascii="Times New Roman" w:hAnsi="Times New Roman" w:cs="Times New Roman"/>
          <w:sz w:val="24"/>
          <w:szCs w:val="24"/>
          <w:lang w:val="en-US"/>
        </w:rPr>
      </w:pPr>
    </w:p>
    <w:p w:rsidR="00270743" w:rsidRPr="005442AE" w:rsidRDefault="00270743" w:rsidP="00F851FB">
      <w:pPr>
        <w:rPr>
          <w:rFonts w:ascii="Times New Roman" w:hAnsi="Times New Roman" w:cs="Times New Roman"/>
          <w:sz w:val="24"/>
          <w:szCs w:val="24"/>
          <w:lang w:val="en-US"/>
        </w:rPr>
      </w:pPr>
    </w:p>
    <w:p w:rsidR="00270743" w:rsidRPr="005442AE" w:rsidRDefault="00270743" w:rsidP="00F851FB">
      <w:pPr>
        <w:rPr>
          <w:rFonts w:ascii="Times New Roman" w:hAnsi="Times New Roman" w:cs="Times New Roman"/>
          <w:sz w:val="24"/>
          <w:szCs w:val="24"/>
          <w:lang w:val="en-US"/>
        </w:rPr>
      </w:pPr>
    </w:p>
    <w:p w:rsidR="00270743" w:rsidRPr="005442AE" w:rsidRDefault="00270743" w:rsidP="00F851FB">
      <w:pPr>
        <w:rPr>
          <w:rFonts w:ascii="Times New Roman" w:hAnsi="Times New Roman" w:cs="Times New Roman"/>
          <w:sz w:val="24"/>
          <w:szCs w:val="24"/>
          <w:lang w:val="en-US"/>
        </w:rPr>
      </w:pPr>
    </w:p>
    <w:p w:rsidR="00270743" w:rsidRPr="005442AE" w:rsidRDefault="00270743" w:rsidP="00F851FB">
      <w:pPr>
        <w:rPr>
          <w:rFonts w:ascii="Times New Roman" w:hAnsi="Times New Roman" w:cs="Times New Roman"/>
          <w:sz w:val="24"/>
          <w:szCs w:val="24"/>
          <w:lang w:val="en-US"/>
        </w:rPr>
      </w:pPr>
    </w:p>
    <w:p w:rsidR="00270743" w:rsidRPr="005442AE" w:rsidRDefault="00270743" w:rsidP="00F851FB">
      <w:pPr>
        <w:rPr>
          <w:rFonts w:ascii="Times New Roman" w:hAnsi="Times New Roman" w:cs="Times New Roman"/>
          <w:sz w:val="24"/>
          <w:szCs w:val="24"/>
          <w:lang w:val="en-US"/>
        </w:rPr>
      </w:pPr>
    </w:p>
    <w:p w:rsidR="00270743" w:rsidRPr="005442AE" w:rsidRDefault="00270743" w:rsidP="00F851FB">
      <w:pPr>
        <w:rPr>
          <w:rFonts w:ascii="Times New Roman" w:hAnsi="Times New Roman" w:cs="Times New Roman"/>
          <w:sz w:val="24"/>
          <w:szCs w:val="24"/>
          <w:lang w:val="en-US"/>
        </w:rPr>
      </w:pPr>
    </w:p>
    <w:p w:rsidR="00270743" w:rsidRPr="005442AE" w:rsidRDefault="00270743" w:rsidP="00F851FB">
      <w:pPr>
        <w:rPr>
          <w:rFonts w:ascii="Times New Roman" w:hAnsi="Times New Roman" w:cs="Times New Roman"/>
          <w:sz w:val="24"/>
          <w:szCs w:val="24"/>
          <w:lang w:val="en-US"/>
        </w:rPr>
      </w:pPr>
    </w:p>
    <w:p w:rsidR="00270743" w:rsidRPr="005442AE" w:rsidRDefault="00270743" w:rsidP="00F851FB">
      <w:pPr>
        <w:rPr>
          <w:rFonts w:ascii="Times New Roman" w:hAnsi="Times New Roman" w:cs="Times New Roman"/>
          <w:sz w:val="24"/>
          <w:szCs w:val="24"/>
          <w:lang w:val="en-US"/>
        </w:rPr>
      </w:pPr>
    </w:p>
    <w:p w:rsidR="00270743" w:rsidRPr="005442AE" w:rsidRDefault="00270743" w:rsidP="00F851FB">
      <w:pPr>
        <w:rPr>
          <w:rFonts w:ascii="Times New Roman" w:hAnsi="Times New Roman" w:cs="Times New Roman"/>
          <w:sz w:val="24"/>
          <w:szCs w:val="24"/>
          <w:lang w:val="en-US"/>
        </w:rPr>
      </w:pPr>
    </w:p>
    <w:p w:rsidR="00270743" w:rsidRPr="005442AE" w:rsidRDefault="00270743" w:rsidP="00F851FB">
      <w:pPr>
        <w:rPr>
          <w:rFonts w:ascii="Times New Roman" w:hAnsi="Times New Roman" w:cs="Times New Roman"/>
          <w:sz w:val="24"/>
          <w:szCs w:val="24"/>
          <w:lang w:val="en-US"/>
        </w:rPr>
      </w:pPr>
    </w:p>
    <w:p w:rsidR="00270743" w:rsidRPr="005442AE" w:rsidRDefault="00270743" w:rsidP="00F851FB">
      <w:pPr>
        <w:rPr>
          <w:rFonts w:ascii="Times New Roman" w:hAnsi="Times New Roman" w:cs="Times New Roman"/>
          <w:sz w:val="24"/>
          <w:szCs w:val="24"/>
          <w:lang w:val="en-US"/>
        </w:rPr>
      </w:pPr>
    </w:p>
    <w:p w:rsidR="00F851FB" w:rsidRPr="005442AE" w:rsidRDefault="00270743" w:rsidP="00F851FB">
      <w:pPr>
        <w:jc w:val="center"/>
        <w:rPr>
          <w:rFonts w:ascii="Times New Roman" w:hAnsi="Times New Roman" w:cs="Times New Roman"/>
          <w:b/>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76672" behindDoc="0" locked="0" layoutInCell="1" allowOverlap="1" wp14:anchorId="2FF53A35" wp14:editId="6DC6DD04">
                <wp:simplePos x="0" y="0"/>
                <wp:positionH relativeFrom="column">
                  <wp:posOffset>-111760</wp:posOffset>
                </wp:positionH>
                <wp:positionV relativeFrom="paragraph">
                  <wp:posOffset>-92710</wp:posOffset>
                </wp:positionV>
                <wp:extent cx="6162675" cy="332740"/>
                <wp:effectExtent l="0" t="0" r="28575" b="10160"/>
                <wp:wrapNone/>
                <wp:docPr id="11" name="Retângulo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267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10BF8E" id="Retângulo 11" o:spid="_x0000_s1026" style="position:absolute;margin-left:-8.8pt;margin-top:-7.3pt;width:485.25pt;height:26.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" filled="f"/>
            </w:pict>
          </mc:Fallback>
        </mc:AlternateContent>
      </w:r>
      <w:r w:rsidR="00F851FB" w:rsidRPr="005442AE">
        <w:rPr>
          <w:rFonts w:ascii="Times New Roman" w:hAnsi="Times New Roman" w:cs="Times New Roman"/>
          <w:b/>
          <w:sz w:val="24"/>
          <w:szCs w:val="24"/>
          <w:lang w:val="en-US"/>
        </w:rPr>
        <w:t>III – PRODUCT AND PRODUCTION PROCESS</w:t>
      </w:r>
    </w:p>
    <w:p w:rsidR="00F75CF0" w:rsidRPr="005442AE" w:rsidRDefault="00F75CF0" w:rsidP="00A63308">
      <w:pPr>
        <w:jc w:val="both"/>
        <w:rPr>
          <w:rFonts w:ascii="Times New Roman" w:hAnsi="Times New Roman" w:cs="Times New Roman"/>
          <w:sz w:val="24"/>
          <w:szCs w:val="24"/>
          <w:lang w:val="en-US"/>
        </w:rPr>
      </w:pPr>
    </w:p>
    <w:p w:rsidR="00A63308" w:rsidRPr="005442AE" w:rsidRDefault="00A63308" w:rsidP="001B111A">
      <w:pPr>
        <w:spacing w:after="240"/>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The purpose of this section is to gather information about the foreign company’s product, in a way to allow a fair comparison to the aforementioned product under </w:t>
      </w:r>
      <w:r w:rsidR="00422A8D">
        <w:rPr>
          <w:rFonts w:ascii="Times New Roman" w:hAnsi="Times New Roman" w:cs="Times New Roman"/>
          <w:i/>
          <w:sz w:val="24"/>
          <w:szCs w:val="24"/>
          <w:lang w:val="en-US"/>
        </w:rPr>
        <w:t>review</w:t>
      </w:r>
      <w:r w:rsidRPr="005442AE">
        <w:rPr>
          <w:rFonts w:ascii="Times New Roman" w:hAnsi="Times New Roman" w:cs="Times New Roman"/>
          <w:i/>
          <w:sz w:val="24"/>
          <w:szCs w:val="24"/>
          <w:lang w:val="en-US"/>
        </w:rPr>
        <w:t xml:space="preserve">. </w:t>
      </w:r>
      <w:r w:rsidR="00AC6DE4" w:rsidRPr="005442AE">
        <w:rPr>
          <w:rFonts w:ascii="Times New Roman" w:hAnsi="Times New Roman" w:cs="Times New Roman"/>
          <w:i/>
          <w:sz w:val="24"/>
          <w:szCs w:val="24"/>
          <w:lang w:val="en-US"/>
        </w:rPr>
        <w:t>In addition</w:t>
      </w:r>
      <w:r w:rsidRPr="005442AE">
        <w:rPr>
          <w:rFonts w:ascii="Times New Roman" w:hAnsi="Times New Roman" w:cs="Times New Roman"/>
          <w:i/>
          <w:sz w:val="24"/>
          <w:szCs w:val="24"/>
          <w:lang w:val="en-US"/>
        </w:rPr>
        <w:t xml:space="preserve">, this section aims to learn about the manufacturing process used by the foreign company in the production of its </w:t>
      </w:r>
      <w:r w:rsidR="00E80E5C" w:rsidRPr="005442AE">
        <w:rPr>
          <w:rFonts w:ascii="Times New Roman" w:hAnsi="Times New Roman" w:cs="Times New Roman"/>
          <w:i/>
          <w:sz w:val="24"/>
          <w:szCs w:val="24"/>
          <w:lang w:val="en-US"/>
        </w:rPr>
        <w:t>product</w:t>
      </w:r>
      <w:r w:rsidRPr="005442AE">
        <w:rPr>
          <w:rFonts w:ascii="Times New Roman" w:hAnsi="Times New Roman" w:cs="Times New Roman"/>
          <w:i/>
          <w:sz w:val="24"/>
          <w:szCs w:val="24"/>
          <w:lang w:val="en-US"/>
        </w:rPr>
        <w:t>.</w:t>
      </w:r>
    </w:p>
    <w:p w:rsidR="00A63308" w:rsidRPr="005442AE" w:rsidRDefault="00A63308" w:rsidP="001B111A">
      <w:pPr>
        <w:spacing w:after="240"/>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5. Company Product </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5.1 Describe, in details,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produced for consumption in your domestic market, that exported to third countries and that exported to Brazil, specifying, as applicable: raw material; chemical composition; model; </w:t>
      </w:r>
      <w:r w:rsidR="00AC6DE4" w:rsidRPr="005442AE">
        <w:rPr>
          <w:rFonts w:ascii="Times New Roman" w:hAnsi="Times New Roman" w:cs="Times New Roman"/>
          <w:sz w:val="24"/>
          <w:szCs w:val="24"/>
          <w:lang w:val="en-US"/>
        </w:rPr>
        <w:t>size</w:t>
      </w:r>
      <w:r w:rsidRPr="005442AE">
        <w:rPr>
          <w:rFonts w:ascii="Times New Roman" w:hAnsi="Times New Roman" w:cs="Times New Roman"/>
          <w:sz w:val="24"/>
          <w:szCs w:val="24"/>
          <w:lang w:val="en-US"/>
        </w:rPr>
        <w:t xml:space="preserve">; capacity; power; form of presentation, uses and applications and </w:t>
      </w:r>
      <w:r w:rsidR="00AC6DE4" w:rsidRPr="005442AE">
        <w:rPr>
          <w:rFonts w:ascii="Times New Roman" w:hAnsi="Times New Roman" w:cs="Times New Roman"/>
          <w:sz w:val="24"/>
          <w:szCs w:val="24"/>
          <w:lang w:val="en-US"/>
        </w:rPr>
        <w:t xml:space="preserve">channels of </w:t>
      </w:r>
      <w:r w:rsidRPr="005442AE">
        <w:rPr>
          <w:rFonts w:ascii="Times New Roman" w:hAnsi="Times New Roman" w:cs="Times New Roman"/>
          <w:sz w:val="24"/>
          <w:szCs w:val="24"/>
          <w:lang w:val="en-US"/>
        </w:rPr>
        <w:t>distribution. State any other characteristics considered relevant to the identification of the product.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5.2 Present, if available, literature, catalogue, marketing material or another document that provides technical information about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5.3 Clarify differences, when existent, between the product sold in the domestic market, the one exported to third</w:t>
      </w:r>
      <w:r w:rsidR="00AC6DE4" w:rsidRPr="005442AE">
        <w:rPr>
          <w:rFonts w:ascii="Times New Roman" w:hAnsi="Times New Roman" w:cs="Times New Roman"/>
          <w:sz w:val="24"/>
          <w:szCs w:val="24"/>
          <w:lang w:val="en-US"/>
        </w:rPr>
        <w:t>-country markets</w:t>
      </w:r>
      <w:r w:rsidRPr="005442AE">
        <w:rPr>
          <w:rFonts w:ascii="Times New Roman" w:hAnsi="Times New Roman" w:cs="Times New Roman"/>
          <w:sz w:val="24"/>
          <w:szCs w:val="24"/>
          <w:lang w:val="en-US"/>
        </w:rPr>
        <w:t xml:space="preserve"> and the one exported to Brazil.</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5.4 Describe, in details, the product codification system (CODPROD) used by </w:t>
      </w:r>
      <w:r w:rsidR="00AC6DE4" w:rsidRPr="005442AE">
        <w:rPr>
          <w:rFonts w:ascii="Times New Roman" w:hAnsi="Times New Roman" w:cs="Times New Roman"/>
          <w:sz w:val="24"/>
          <w:szCs w:val="24"/>
          <w:lang w:val="en-US"/>
        </w:rPr>
        <w:t xml:space="preserve">your </w:t>
      </w:r>
      <w:r w:rsidRPr="005442AE">
        <w:rPr>
          <w:rFonts w:ascii="Times New Roman" w:hAnsi="Times New Roman" w:cs="Times New Roman"/>
          <w:sz w:val="24"/>
          <w:szCs w:val="24"/>
          <w:lang w:val="en-US"/>
        </w:rPr>
        <w:t xml:space="preserve">company in the normal course of business, including the full range of prefixes, suffixes and other notations that identify the different types/models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Present a full</w:t>
      </w:r>
      <w:r w:rsidRPr="005442AE">
        <w:rPr>
          <w:rFonts w:ascii="Times New Roman" w:hAnsi="Times New Roman" w:cs="Times New Roman"/>
          <w:color w:val="FF0000"/>
          <w:sz w:val="24"/>
          <w:szCs w:val="24"/>
          <w:lang w:val="en-US"/>
        </w:rPr>
        <w:t xml:space="preserve"> </w:t>
      </w:r>
      <w:r w:rsidRPr="005442AE">
        <w:rPr>
          <w:rFonts w:ascii="Times New Roman" w:hAnsi="Times New Roman" w:cs="Times New Roman"/>
          <w:sz w:val="24"/>
          <w:szCs w:val="24"/>
          <w:lang w:val="en-US"/>
        </w:rPr>
        <w:t xml:space="preserve">list of codes, accompanied by the description of the elements that compose them and by their respective commercial names. </w:t>
      </w:r>
    </w:p>
    <w:p w:rsidR="00A63308" w:rsidRPr="005442AE" w:rsidRDefault="00A63308" w:rsidP="00F75CF0">
      <w:pPr>
        <w:rPr>
          <w:rFonts w:ascii="Times New Roman" w:hAnsi="Times New Roman" w:cs="Times New Roman"/>
          <w:color w:val="FF0000"/>
          <w:sz w:val="24"/>
          <w:szCs w:val="24"/>
          <w:lang w:val="en-US"/>
        </w:rPr>
      </w:pPr>
      <w:r w:rsidRPr="005442AE">
        <w:rPr>
          <w:rFonts w:ascii="Times New Roman" w:hAnsi="Times New Roman" w:cs="Times New Roman"/>
          <w:sz w:val="24"/>
          <w:szCs w:val="24"/>
          <w:lang w:val="en-US"/>
        </w:rPr>
        <w:tab/>
        <w:t>5.5 State the existence of a specific CODPROD</w:t>
      </w:r>
      <w:r w:rsidR="00F75CF0" w:rsidRPr="005442AE">
        <w:rPr>
          <w:rFonts w:ascii="Times New Roman" w:hAnsi="Times New Roman" w:cs="Times New Roman"/>
          <w:sz w:val="24"/>
          <w:szCs w:val="24"/>
          <w:lang w:val="en-US"/>
        </w:rPr>
        <w:t xml:space="preserve"> used</w:t>
      </w:r>
      <w:r w:rsidRPr="005442AE">
        <w:rPr>
          <w:rFonts w:ascii="Times New Roman" w:hAnsi="Times New Roman" w:cs="Times New Roman"/>
          <w:sz w:val="24"/>
          <w:szCs w:val="24"/>
          <w:lang w:val="en-US"/>
        </w:rPr>
        <w:t xml:space="preserve"> to classify products according to the market for which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will be </w:t>
      </w:r>
      <w:r w:rsidR="00F75CF0" w:rsidRPr="005442AE">
        <w:rPr>
          <w:rFonts w:ascii="Times New Roman" w:hAnsi="Times New Roman" w:cs="Times New Roman"/>
          <w:sz w:val="24"/>
          <w:szCs w:val="24"/>
          <w:lang w:val="en-US"/>
        </w:rPr>
        <w:t>intended</w:t>
      </w:r>
      <w:r w:rsidRPr="005442AE">
        <w:rPr>
          <w:rFonts w:ascii="Times New Roman" w:hAnsi="Times New Roman" w:cs="Times New Roman"/>
          <w:sz w:val="24"/>
          <w:szCs w:val="24"/>
          <w:lang w:val="en-US"/>
        </w:rPr>
        <w:t xml:space="preserve">. </w:t>
      </w:r>
    </w:p>
    <w:p w:rsidR="00475A6B" w:rsidRPr="005442AE" w:rsidRDefault="00A63308" w:rsidP="000B6393">
      <w:pPr>
        <w:jc w:val="both"/>
        <w:rPr>
          <w:rFonts w:ascii="Times New Roman" w:hAnsi="Times New Roman" w:cs="Times New Roman"/>
          <w:b/>
          <w:sz w:val="24"/>
          <w:szCs w:val="24"/>
          <w:lang w:val="en-US"/>
        </w:rPr>
      </w:pPr>
      <w:r w:rsidRPr="005442AE">
        <w:rPr>
          <w:rFonts w:ascii="Times New Roman" w:hAnsi="Times New Roman" w:cs="Times New Roman"/>
          <w:sz w:val="24"/>
          <w:szCs w:val="24"/>
          <w:lang w:val="en-US"/>
        </w:rPr>
        <w:tab/>
      </w:r>
    </w:p>
    <w:p w:rsidR="00A63308" w:rsidRPr="005442AE" w:rsidRDefault="00A63308" w:rsidP="00A63308">
      <w:pPr>
        <w:ind w:left="360" w:hanging="360"/>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6. Production Process</w:t>
      </w:r>
    </w:p>
    <w:p w:rsidR="00A63308" w:rsidRPr="005442AE" w:rsidRDefault="00A63308" w:rsidP="00A63308">
      <w:pPr>
        <w:ind w:left="360" w:hanging="360"/>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t>6.1 General Production Process</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6.1.1 Describe, in details, your company’s production process, specifying, among other items: raw materials, subsidiary materials, utilities and the</w:t>
      </w:r>
      <w:r w:rsidR="00482610" w:rsidRPr="005442AE">
        <w:rPr>
          <w:rFonts w:ascii="Times New Roman" w:hAnsi="Times New Roman" w:cs="Times New Roman"/>
          <w:sz w:val="24"/>
          <w:szCs w:val="24"/>
          <w:lang w:val="en-US"/>
        </w:rPr>
        <w:t xml:space="preserve"> production unit of volume</w:t>
      </w:r>
      <w:r w:rsidRPr="005442AE">
        <w:rPr>
          <w:rFonts w:ascii="Times New Roman" w:hAnsi="Times New Roman" w:cs="Times New Roman"/>
          <w:color w:val="FF0000"/>
          <w:sz w:val="24"/>
          <w:szCs w:val="24"/>
          <w:lang w:val="en-US"/>
        </w:rPr>
        <w:t xml:space="preserve"> </w:t>
      </w:r>
      <w:r w:rsidRPr="005442AE">
        <w:rPr>
          <w:rFonts w:ascii="Times New Roman" w:hAnsi="Times New Roman" w:cs="Times New Roman"/>
          <w:sz w:val="24"/>
          <w:szCs w:val="24"/>
          <w:lang w:val="en-US"/>
        </w:rPr>
        <w:t>(i.e. units, kilograms, tons). Specify, when existent, differences in the production process according to the destin</w:t>
      </w:r>
      <w:r w:rsidR="00FC7068" w:rsidRPr="005442AE">
        <w:rPr>
          <w:rFonts w:ascii="Times New Roman" w:hAnsi="Times New Roman" w:cs="Times New Roman"/>
          <w:sz w:val="24"/>
          <w:szCs w:val="24"/>
          <w:lang w:val="en-US"/>
        </w:rPr>
        <w:t>ation</w:t>
      </w:r>
      <w:r w:rsidRPr="005442AE">
        <w:rPr>
          <w:rFonts w:ascii="Times New Roman" w:hAnsi="Times New Roman" w:cs="Times New Roman"/>
          <w:sz w:val="24"/>
          <w:szCs w:val="24"/>
          <w:lang w:val="en-US"/>
        </w:rPr>
        <w:t xml:space="preserve">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(domestic market, exports to third</w:t>
      </w:r>
      <w:r w:rsidR="00FC7068" w:rsidRPr="005442AE">
        <w:rPr>
          <w:rFonts w:ascii="Times New Roman" w:hAnsi="Times New Roman" w:cs="Times New Roman"/>
          <w:sz w:val="24"/>
          <w:szCs w:val="24"/>
          <w:lang w:val="en-US"/>
        </w:rPr>
        <w:t>-country market</w:t>
      </w:r>
      <w:r w:rsidR="00864CB2" w:rsidRPr="005442AE">
        <w:rPr>
          <w:rFonts w:ascii="Times New Roman" w:hAnsi="Times New Roman" w:cs="Times New Roman"/>
          <w:sz w:val="24"/>
          <w:szCs w:val="24"/>
          <w:lang w:val="en-US"/>
        </w:rPr>
        <w:t>s</w:t>
      </w:r>
      <w:r w:rsidRPr="005442AE">
        <w:rPr>
          <w:rFonts w:ascii="Times New Roman" w:hAnsi="Times New Roman" w:cs="Times New Roman"/>
          <w:sz w:val="24"/>
          <w:szCs w:val="24"/>
          <w:lang w:val="en-US"/>
        </w:rPr>
        <w:t xml:space="preserve"> and exports to Brazil).</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6.1.2 Provide a flowchart that describes the technological course used, the main steps of the process and the main equipment used. Clarify whether there are any alternative production courses. If there are, please state the main differences between these production courses.</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ab/>
      </w:r>
      <w:r w:rsidRPr="005442AE">
        <w:rPr>
          <w:rFonts w:ascii="Times New Roman" w:hAnsi="Times New Roman" w:cs="Times New Roman"/>
          <w:sz w:val="24"/>
          <w:szCs w:val="24"/>
          <w:lang w:val="en-US"/>
        </w:rPr>
        <w:tab/>
        <w:t xml:space="preserve">6.1.3 If production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takes place at more than one facility or affiliate, identify each one of them and describe, in details, the production activities conducted by each one.</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6.1.4 State whether any services part of the production process are outsourced, such as maintenance and tooling, utilities supply, etc.</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6.1.5 State whether your company offers tolling services. Tolling services is understood as an activity by which a company provides raw material to your company that, after processed, is returned to such company with the charging of general costs incurred in the production process.</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6.1.6 List all byproducts, co-products and scrap that result from producing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Indicate whether this material is reintroduced in the production cycle or reused in any way, sold or thrown away for being devoid of any economic value.</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6.1.7 State your company’s usual production regime (i.e. continuous or batch production) and the number</w:t>
      </w:r>
      <w:r w:rsidR="00482610"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of shifts.</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6.1.8 State if there are any other products manufactured by your company.</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6.1.9 Clarify whether the production line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is also used for the manufacturing of other products.</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6.1.10 State the nominal and effective installed capacity of the </w:t>
      </w:r>
      <w:r w:rsidR="00E80E5C" w:rsidRPr="005442AE">
        <w:rPr>
          <w:rFonts w:ascii="Times New Roman" w:hAnsi="Times New Roman" w:cs="Times New Roman"/>
          <w:sz w:val="24"/>
          <w:szCs w:val="24"/>
          <w:lang w:val="en-US"/>
        </w:rPr>
        <w:t>product</w:t>
      </w:r>
      <w:r w:rsidRPr="005442AE">
        <w:rPr>
          <w:rFonts w:ascii="Times New Roman" w:hAnsi="Times New Roman" w:cs="Times New Roman"/>
          <w:sz w:val="24"/>
          <w:szCs w:val="24"/>
          <w:lang w:val="en-US"/>
        </w:rPr>
        <w:t xml:space="preserve"> production line and its respective production, discriminating the unit of measurement used, pursuant to the model provided in Appendix II. If the product is manufactured in more than one production line or facility, please provide such information separately.</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6.1.11 If the installed capacity is used for the manufacturing of other products, pursuant to 6.8 and 6.9, state, also in Appendix II, their production, by listing them separately in the column “others”.</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6.1.12 State the existence of stock, pursuant to the model provided in Appendix </w:t>
      </w:r>
      <w:r w:rsidR="00A87FF0" w:rsidRPr="005442AE">
        <w:rPr>
          <w:rFonts w:ascii="Times New Roman" w:hAnsi="Times New Roman" w:cs="Times New Roman"/>
          <w:sz w:val="24"/>
          <w:szCs w:val="24"/>
          <w:lang w:val="en-US"/>
        </w:rPr>
        <w:t>III</w:t>
      </w:r>
      <w:r w:rsidRPr="005442AE">
        <w:rPr>
          <w:rFonts w:ascii="Times New Roman" w:hAnsi="Times New Roman" w:cs="Times New Roman"/>
          <w:sz w:val="24"/>
          <w:szCs w:val="24"/>
          <w:lang w:val="en-US"/>
        </w:rPr>
        <w:t xml:space="preserve">. State it below and provide a version of Appendix </w:t>
      </w:r>
      <w:r w:rsidR="00A87FF0" w:rsidRPr="005442AE">
        <w:rPr>
          <w:rFonts w:ascii="Times New Roman" w:hAnsi="Times New Roman" w:cs="Times New Roman"/>
          <w:sz w:val="24"/>
          <w:szCs w:val="24"/>
          <w:lang w:val="en-US"/>
        </w:rPr>
        <w:t xml:space="preserve">III </w:t>
      </w:r>
      <w:r w:rsidRPr="005442AE">
        <w:rPr>
          <w:rFonts w:ascii="Times New Roman" w:hAnsi="Times New Roman" w:cs="Times New Roman"/>
          <w:sz w:val="24"/>
          <w:szCs w:val="24"/>
          <w:lang w:val="en-US"/>
        </w:rPr>
        <w:t xml:space="preserve">in weight units (kilograms or tons) and in other trading units (units, pieces, </w:t>
      </w:r>
      <w:proofErr w:type="spellStart"/>
      <w:r w:rsidRPr="005442AE">
        <w:rPr>
          <w:rFonts w:ascii="Times New Roman" w:hAnsi="Times New Roman" w:cs="Times New Roman"/>
          <w:sz w:val="24"/>
          <w:szCs w:val="24"/>
          <w:lang w:val="en-US"/>
        </w:rPr>
        <w:t>lit</w:t>
      </w:r>
      <w:r w:rsidR="009A1459"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es</w:t>
      </w:r>
      <w:proofErr w:type="spellEnd"/>
      <w:r w:rsidRPr="005442AE">
        <w:rPr>
          <w:rFonts w:ascii="Times New Roman" w:hAnsi="Times New Roman" w:cs="Times New Roman"/>
          <w:sz w:val="24"/>
          <w:szCs w:val="24"/>
          <w:lang w:val="en-US"/>
        </w:rPr>
        <w:t xml:space="preserve">). </w:t>
      </w:r>
      <w:r w:rsidR="00753A99" w:rsidRPr="006E0824">
        <w:rPr>
          <w:rFonts w:ascii="Times New Roman" w:hAnsi="Times New Roman" w:cs="Times New Roman"/>
          <w:sz w:val="24"/>
          <w:szCs w:val="24"/>
          <w:lang w:val="en-US"/>
        </w:rPr>
        <w:t>It must be emphasized that the initial stock must be identical to the final stock of the previous period.</w:t>
      </w:r>
    </w:p>
    <w:p w:rsidR="00A63308" w:rsidRPr="005442AE" w:rsidRDefault="00A63308" w:rsidP="00A63308">
      <w:pPr>
        <w:ind w:left="360" w:hanging="360"/>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t>6.2 Production Process with the Participation of Affiliated Parties</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6.2.1 State whether your company purchases raw materials, inputs, services or utilities from affiliated parties.</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6.2.2 List all elements received from each affiliated party and used in the production. For each of the products described, specify, pursuant to Appendix </w:t>
      </w:r>
      <w:r w:rsidR="00F10281"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V:</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a) Value and volume of elements purchased from affiliated parties in P5.</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b) Transferring unit price charged in these transactions in P5.</w:t>
      </w:r>
    </w:p>
    <w:p w:rsidR="00A63308" w:rsidRPr="005442AE" w:rsidRDefault="00A63308"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c) If the affiliated party sells the same product to non-affiliated buyers, attach documentation that confirms the price paid by non-affiliated parties.</w:t>
      </w:r>
    </w:p>
    <w:p w:rsidR="00A63308" w:rsidRPr="005442AE" w:rsidRDefault="00D16D66" w:rsidP="00A63308">
      <w:pPr>
        <w:ind w:left="360" w:hanging="360"/>
        <w:jc w:val="both"/>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w:lastRenderedPageBreak/>
        <mc:AlternateContent>
          <mc:Choice Requires="wps">
            <w:drawing>
              <wp:anchor distT="0" distB="0" distL="114300" distR="114300" simplePos="0" relativeHeight="251674624" behindDoc="0" locked="0" layoutInCell="1" allowOverlap="1" wp14:anchorId="0119D386" wp14:editId="56D472E7">
                <wp:simplePos x="0" y="0"/>
                <wp:positionH relativeFrom="column">
                  <wp:posOffset>-247650</wp:posOffset>
                </wp:positionH>
                <wp:positionV relativeFrom="paragraph">
                  <wp:posOffset>151765</wp:posOffset>
                </wp:positionV>
                <wp:extent cx="6757060" cy="1571625"/>
                <wp:effectExtent l="0" t="0" r="24765" b="28575"/>
                <wp:wrapNone/>
                <wp:docPr id="10" name="Retângulo 10"/>
                <wp:cNvGraphicFramePr/>
                <a:graphic xmlns:a="http://schemas.openxmlformats.org/drawingml/2006/main">
                  <a:graphicData uri="http://schemas.microsoft.com/office/word/2010/wordprocessingShape">
                    <wps:wsp>
                      <wps:cNvSpPr/>
                      <wps:spPr>
                        <a:xfrm>
                          <a:off x="0" y="0"/>
                          <a:ext cx="6757060"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405511EB" id="Retângulo 10" o:spid="_x0000_s1026" style="position:absolute;margin-left:-19.5pt;margin-top:11.95pt;width:532.05pt;height:123.75pt;z-index:25167462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" filled="f" strokecolor="black [1600]"/>
            </w:pict>
          </mc:Fallback>
        </mc:AlternateContent>
      </w:r>
    </w:p>
    <w:p w:rsidR="00A4067C" w:rsidRPr="005442AE" w:rsidRDefault="00A4067C" w:rsidP="00A4067C">
      <w:pPr>
        <w:jc w:val="both"/>
        <w:rPr>
          <w:rFonts w:ascii="Times New Roman" w:hAnsi="Times New Roman" w:cs="Times New Roman"/>
          <w:sz w:val="24"/>
          <w:szCs w:val="24"/>
          <w:lang w:val="en-US"/>
        </w:rPr>
      </w:pPr>
      <w:r w:rsidRPr="005442AE">
        <w:rPr>
          <w:rFonts w:ascii="Times New Roman" w:hAnsi="Times New Roman" w:cs="Times New Roman"/>
          <w:b/>
          <w:sz w:val="24"/>
          <w:szCs w:val="24"/>
          <w:lang w:val="en-US"/>
        </w:rPr>
        <w:t xml:space="preserve">Report data concerning the employee responsible for answering the “Product and Production Process” section above.  </w:t>
      </w:r>
    </w:p>
    <w:p w:rsidR="00A4067C" w:rsidRPr="005442AE" w:rsidRDefault="00A4067C" w:rsidP="00A4067C">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rsidR="00A4067C" w:rsidRPr="005442AE" w:rsidRDefault="00A4067C" w:rsidP="00A4067C">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rsidR="00A4067C" w:rsidRPr="005442AE" w:rsidRDefault="00A4067C" w:rsidP="00A4067C">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rsidR="00A4067C" w:rsidRPr="005442AE" w:rsidRDefault="00A4067C" w:rsidP="00A4067C">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address (e-mail):</w:t>
      </w:r>
    </w:p>
    <w:p w:rsidR="00F851FB" w:rsidRPr="005442AE" w:rsidRDefault="00F851FB">
      <w:pPr>
        <w:rPr>
          <w:rFonts w:ascii="Times New Roman" w:hAnsi="Times New Roman" w:cs="Times New Roman"/>
          <w:b/>
          <w:sz w:val="24"/>
          <w:szCs w:val="24"/>
          <w:lang w:val="en-US"/>
        </w:rPr>
      </w:pPr>
      <w:r w:rsidRPr="005442AE">
        <w:rPr>
          <w:rFonts w:ascii="Times New Roman" w:hAnsi="Times New Roman" w:cs="Times New Roman"/>
          <w:b/>
          <w:sz w:val="24"/>
          <w:szCs w:val="24"/>
          <w:lang w:val="en-US"/>
        </w:rPr>
        <w:br w:type="page"/>
      </w:r>
    </w:p>
    <w:p w:rsidR="00A63308" w:rsidRPr="005442AE" w:rsidRDefault="00576861" w:rsidP="0054503F">
      <w:pPr>
        <w:ind w:left="1068" w:firstLine="348"/>
        <w:jc w:val="center"/>
        <w:rPr>
          <w:rFonts w:ascii="Times New Roman" w:hAnsi="Times New Roman" w:cs="Times New Roman"/>
          <w:b/>
          <w:sz w:val="24"/>
          <w:szCs w:val="24"/>
          <w:lang w:val="en-US"/>
        </w:rPr>
      </w:pPr>
      <w:r w:rsidRPr="005442AE">
        <w:rPr>
          <w:rFonts w:ascii="Times New Roman" w:hAnsi="Times New Roman" w:cs="Times New Roman"/>
          <w:noProof/>
          <w:sz w:val="24"/>
          <w:szCs w:val="24"/>
          <w:lang w:eastAsia="pt-BR"/>
        </w:rPr>
        <w:lastRenderedPageBreak/>
        <mc:AlternateContent>
          <mc:Choice Requires="wps">
            <w:drawing>
              <wp:anchor distT="0" distB="0" distL="114300" distR="114300" simplePos="0" relativeHeight="251670528" behindDoc="0" locked="0" layoutInCell="1" allowOverlap="1" wp14:anchorId="2F48DCBD" wp14:editId="19491548">
                <wp:simplePos x="0" y="0"/>
                <wp:positionH relativeFrom="column">
                  <wp:posOffset>157043</wp:posOffset>
                </wp:positionH>
                <wp:positionV relativeFrom="paragraph">
                  <wp:posOffset>-106194</wp:posOffset>
                </wp:positionV>
                <wp:extent cx="6163294" cy="332740"/>
                <wp:effectExtent l="0" t="0" r="28575" b="10160"/>
                <wp:wrapNone/>
                <wp:docPr id="7" name="Retângulo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3294"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D174FB" id="Retângulo 7" o:spid="_x0000_s1026" style="position:absolute;margin-left:12.35pt;margin-top:-8.35pt;width:485.3pt;height:26.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" filled="f"/>
            </w:pict>
          </mc:Fallback>
        </mc:AlternateContent>
      </w:r>
      <w:r w:rsidR="00A63308" w:rsidRPr="005442AE">
        <w:rPr>
          <w:rFonts w:ascii="Times New Roman" w:hAnsi="Times New Roman" w:cs="Times New Roman"/>
          <w:b/>
          <w:sz w:val="24"/>
          <w:szCs w:val="24"/>
          <w:lang w:val="en-US"/>
        </w:rPr>
        <w:t>IV – D</w:t>
      </w:r>
      <w:r w:rsidRPr="005442AE">
        <w:rPr>
          <w:rFonts w:ascii="Times New Roman" w:hAnsi="Times New Roman" w:cs="Times New Roman"/>
          <w:b/>
          <w:sz w:val="24"/>
          <w:szCs w:val="24"/>
          <w:lang w:val="en-US"/>
        </w:rPr>
        <w:t>ISTRIBUTION AND SALES PROCESSES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i/>
          <w:sz w:val="24"/>
          <w:szCs w:val="24"/>
          <w:lang w:val="en-US"/>
        </w:rPr>
        <w:t xml:space="preserve">The purpose of this section is to gather information about distribution and sales processes. This information will be used to assess the data provided by the company, allowing for </w:t>
      </w:r>
      <w:r w:rsidR="00343607">
        <w:rPr>
          <w:rFonts w:ascii="Times New Roman" w:hAnsi="Times New Roman" w:cs="Times New Roman"/>
          <w:i/>
          <w:sz w:val="24"/>
          <w:szCs w:val="24"/>
          <w:lang w:val="en-US"/>
        </w:rPr>
        <w:t>SDCOM</w:t>
      </w:r>
      <w:r w:rsidRPr="005442AE">
        <w:rPr>
          <w:rFonts w:ascii="Times New Roman" w:hAnsi="Times New Roman" w:cs="Times New Roman"/>
          <w:i/>
          <w:sz w:val="24"/>
          <w:szCs w:val="24"/>
          <w:lang w:val="en-US"/>
        </w:rPr>
        <w:t xml:space="preserve"> to make appropriate comparisons at the same level of trade. This way, the information provided by the company will allow, if necessary, the fulfillment of adjustments during the </w:t>
      </w:r>
      <w:r w:rsidR="00422A8D">
        <w:rPr>
          <w:rFonts w:ascii="Times New Roman" w:hAnsi="Times New Roman" w:cs="Times New Roman"/>
          <w:i/>
          <w:sz w:val="24"/>
          <w:szCs w:val="24"/>
          <w:lang w:val="en-US"/>
        </w:rPr>
        <w:t>review</w:t>
      </w:r>
      <w:r w:rsidRPr="005442AE">
        <w:rPr>
          <w:rFonts w:ascii="Times New Roman" w:hAnsi="Times New Roman" w:cs="Times New Roman"/>
          <w:sz w:val="24"/>
          <w:szCs w:val="24"/>
          <w:lang w:val="en-US"/>
        </w:rPr>
        <w:t>.</w:t>
      </w:r>
    </w:p>
    <w:p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7. Distribution Process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7.1 Provide a flowchart and a description of each of your company’s </w:t>
      </w:r>
      <w:r w:rsidR="00BF2F3E" w:rsidRPr="005442AE">
        <w:rPr>
          <w:rFonts w:ascii="Times New Roman" w:hAnsi="Times New Roman" w:cs="Times New Roman"/>
          <w:sz w:val="24"/>
          <w:szCs w:val="24"/>
          <w:lang w:val="en-US"/>
        </w:rPr>
        <w:t xml:space="preserve">channels of </w:t>
      </w:r>
      <w:r w:rsidRPr="005442AE">
        <w:rPr>
          <w:rFonts w:ascii="Times New Roman" w:hAnsi="Times New Roman" w:cs="Times New Roman"/>
          <w:sz w:val="24"/>
          <w:szCs w:val="24"/>
          <w:lang w:val="en-US"/>
        </w:rPr>
        <w:t>dist</w:t>
      </w:r>
      <w:r w:rsidR="00BF2F3E" w:rsidRPr="005442AE">
        <w:rPr>
          <w:rFonts w:ascii="Times New Roman" w:hAnsi="Times New Roman" w:cs="Times New Roman"/>
          <w:sz w:val="24"/>
          <w:szCs w:val="24"/>
          <w:lang w:val="en-US"/>
        </w:rPr>
        <w:t>ribution</w:t>
      </w:r>
      <w:r w:rsidRPr="005442AE">
        <w:rPr>
          <w:rFonts w:ascii="Times New Roman" w:hAnsi="Times New Roman" w:cs="Times New Roman"/>
          <w:sz w:val="24"/>
          <w:szCs w:val="24"/>
          <w:lang w:val="en-US"/>
        </w:rPr>
        <w:t xml:space="preserve"> used for:</w:t>
      </w:r>
    </w:p>
    <w:p w:rsidR="00A63308" w:rsidRPr="005442AE" w:rsidRDefault="00A63308" w:rsidP="009642CE">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w:t>
      </w:r>
      <w:proofErr w:type="spellStart"/>
      <w:r w:rsidRPr="005442AE">
        <w:rPr>
          <w:rFonts w:ascii="Times New Roman" w:hAnsi="Times New Roman" w:cs="Times New Roman"/>
          <w:sz w:val="24"/>
          <w:szCs w:val="24"/>
          <w:lang w:val="en-US"/>
        </w:rPr>
        <w:t>i</w:t>
      </w:r>
      <w:proofErr w:type="spellEnd"/>
      <w:r w:rsidRPr="005442AE">
        <w:rPr>
          <w:rFonts w:ascii="Times New Roman" w:hAnsi="Times New Roman" w:cs="Times New Roman"/>
          <w:sz w:val="24"/>
          <w:szCs w:val="24"/>
          <w:lang w:val="en-US"/>
        </w:rPr>
        <w:t>) Sales in the domestic market;</w:t>
      </w:r>
    </w:p>
    <w:p w:rsidR="00A63308" w:rsidRPr="005442AE" w:rsidRDefault="00A63308" w:rsidP="009642CE">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(ii) Exports to a third</w:t>
      </w:r>
      <w:r w:rsidR="00BF2F3E" w:rsidRPr="005442AE">
        <w:rPr>
          <w:rFonts w:ascii="Times New Roman" w:hAnsi="Times New Roman" w:cs="Times New Roman"/>
          <w:sz w:val="24"/>
          <w:szCs w:val="24"/>
          <w:lang w:val="en-US"/>
        </w:rPr>
        <w:t>-</w:t>
      </w:r>
      <w:r w:rsidRPr="005442AE">
        <w:rPr>
          <w:rFonts w:ascii="Times New Roman" w:hAnsi="Times New Roman" w:cs="Times New Roman"/>
          <w:sz w:val="24"/>
          <w:szCs w:val="24"/>
          <w:lang w:val="en-US"/>
        </w:rPr>
        <w:t>country</w:t>
      </w:r>
      <w:r w:rsidR="00BF2F3E" w:rsidRPr="005442AE">
        <w:rPr>
          <w:rFonts w:ascii="Times New Roman" w:hAnsi="Times New Roman" w:cs="Times New Roman"/>
          <w:sz w:val="24"/>
          <w:szCs w:val="24"/>
          <w:lang w:val="en-US"/>
        </w:rPr>
        <w:t xml:space="preserve"> market</w:t>
      </w:r>
      <w:r w:rsidRPr="005442AE">
        <w:rPr>
          <w:rFonts w:ascii="Times New Roman" w:hAnsi="Times New Roman" w:cs="Times New Roman"/>
          <w:sz w:val="24"/>
          <w:szCs w:val="24"/>
          <w:lang w:val="en-US"/>
        </w:rPr>
        <w:t>; and</w:t>
      </w:r>
    </w:p>
    <w:p w:rsidR="00A63308" w:rsidRPr="005442AE" w:rsidRDefault="00A63308" w:rsidP="009642CE">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(iii) Exports to Brazil.</w:t>
      </w:r>
    </w:p>
    <w:p w:rsidR="009642CE" w:rsidRPr="005442AE" w:rsidRDefault="009642CE" w:rsidP="009642CE">
      <w:pPr>
        <w:spacing w:after="0" w:line="240" w:lineRule="auto"/>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7.2 Describe functions</w:t>
      </w:r>
      <w:r w:rsidR="00460B7C" w:rsidRPr="005442AE">
        <w:rPr>
          <w:rFonts w:ascii="Times New Roman" w:hAnsi="Times New Roman" w:cs="Times New Roman"/>
          <w:sz w:val="24"/>
          <w:szCs w:val="24"/>
          <w:lang w:val="en-US"/>
        </w:rPr>
        <w:t xml:space="preserve"> performed</w:t>
      </w:r>
      <w:r w:rsidRPr="005442AE">
        <w:rPr>
          <w:rFonts w:ascii="Times New Roman" w:hAnsi="Times New Roman" w:cs="Times New Roman"/>
          <w:sz w:val="24"/>
          <w:szCs w:val="24"/>
          <w:lang w:val="en-US"/>
        </w:rPr>
        <w:t xml:space="preserve"> and services offered by intermediaries in the channel(s) of distribution used by your company in (</w:t>
      </w:r>
      <w:proofErr w:type="spellStart"/>
      <w:r w:rsidRPr="005442AE">
        <w:rPr>
          <w:rFonts w:ascii="Times New Roman" w:hAnsi="Times New Roman" w:cs="Times New Roman"/>
          <w:sz w:val="24"/>
          <w:szCs w:val="24"/>
          <w:lang w:val="en-US"/>
        </w:rPr>
        <w:t>i</w:t>
      </w:r>
      <w:proofErr w:type="spellEnd"/>
      <w:r w:rsidRPr="005442AE">
        <w:rPr>
          <w:rFonts w:ascii="Times New Roman" w:hAnsi="Times New Roman" w:cs="Times New Roman"/>
          <w:sz w:val="24"/>
          <w:szCs w:val="24"/>
          <w:lang w:val="en-US"/>
        </w:rPr>
        <w:t>), (ii) and (iii).</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7.3 Specify services related to the distribution process that are paid by your company and those paid by intermediaries or by affiliated companies.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7.4 Provide a list of the categories of customers (e.g., local distributor, end-user, trading companies, </w:t>
      </w:r>
      <w:proofErr w:type="spellStart"/>
      <w:r w:rsidRPr="005442AE">
        <w:rPr>
          <w:rFonts w:ascii="Times New Roman" w:hAnsi="Times New Roman" w:cs="Times New Roman"/>
          <w:sz w:val="24"/>
          <w:szCs w:val="24"/>
          <w:lang w:val="en-US"/>
        </w:rPr>
        <w:t>etc</w:t>
      </w:r>
      <w:proofErr w:type="spellEnd"/>
      <w:r w:rsidRPr="005442AE">
        <w:rPr>
          <w:rFonts w:ascii="Times New Roman" w:hAnsi="Times New Roman" w:cs="Times New Roman"/>
          <w:sz w:val="24"/>
          <w:szCs w:val="24"/>
          <w:lang w:val="en-US"/>
        </w:rPr>
        <w:t>) in (</w:t>
      </w:r>
      <w:proofErr w:type="spellStart"/>
      <w:r w:rsidRPr="005442AE">
        <w:rPr>
          <w:rFonts w:ascii="Times New Roman" w:hAnsi="Times New Roman" w:cs="Times New Roman"/>
          <w:sz w:val="24"/>
          <w:szCs w:val="24"/>
          <w:lang w:val="en-US"/>
        </w:rPr>
        <w:t>i</w:t>
      </w:r>
      <w:proofErr w:type="spellEnd"/>
      <w:r w:rsidRPr="005442AE">
        <w:rPr>
          <w:rFonts w:ascii="Times New Roman" w:hAnsi="Times New Roman" w:cs="Times New Roman"/>
          <w:sz w:val="24"/>
          <w:szCs w:val="24"/>
          <w:lang w:val="en-US"/>
        </w:rPr>
        <w:t>), (ii) and (iii), specifying in each case the channels of distribution used.</w:t>
      </w:r>
    </w:p>
    <w:p w:rsidR="009642CE" w:rsidRPr="005442AE" w:rsidRDefault="009642CE" w:rsidP="00A63308">
      <w:pPr>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8. Sales Process</w:t>
      </w:r>
    </w:p>
    <w:p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t>8.1 General Sales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8.1.1 Describe, in details, the sales process for each method and channel of distribution </w:t>
      </w:r>
      <w:r w:rsidR="00BF2F3E" w:rsidRPr="005442AE">
        <w:rPr>
          <w:rFonts w:ascii="Times New Roman" w:hAnsi="Times New Roman" w:cs="Times New Roman"/>
          <w:sz w:val="24"/>
          <w:szCs w:val="24"/>
          <w:lang w:val="en-US"/>
        </w:rPr>
        <w:t>reported</w:t>
      </w:r>
      <w:r w:rsidRPr="005442AE">
        <w:rPr>
          <w:rFonts w:ascii="Times New Roman" w:hAnsi="Times New Roman" w:cs="Times New Roman"/>
          <w:sz w:val="24"/>
          <w:szCs w:val="24"/>
          <w:lang w:val="en-US"/>
        </w:rPr>
        <w:t xml:space="preserve"> under item 7.</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8.1.2 Describe, in details, your terms of payment used in (</w:t>
      </w:r>
      <w:proofErr w:type="spellStart"/>
      <w:r w:rsidRPr="005442AE">
        <w:rPr>
          <w:rFonts w:ascii="Times New Roman" w:hAnsi="Times New Roman" w:cs="Times New Roman"/>
          <w:sz w:val="24"/>
          <w:szCs w:val="24"/>
          <w:lang w:val="en-US"/>
        </w:rPr>
        <w:t>i</w:t>
      </w:r>
      <w:proofErr w:type="spellEnd"/>
      <w:r w:rsidRPr="005442AE">
        <w:rPr>
          <w:rFonts w:ascii="Times New Roman" w:hAnsi="Times New Roman" w:cs="Times New Roman"/>
          <w:sz w:val="24"/>
          <w:szCs w:val="24"/>
          <w:lang w:val="en-US"/>
        </w:rPr>
        <w:t>), (ii) and (iii) (e.g., on the spot payments, early payments, discounts, rebates, etc.).</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8.1.3 Provide a price list of the subject product sold in the domestic market, in third-country markets and in Brazil, discriminating the information according to your terms of payment</w:t>
      </w:r>
      <w:r w:rsidR="00352AE2"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reported under item 8.1.2.</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8.1.4 Report whether there are any restrictions to direct sales and to sales performed by intermediaries in (</w:t>
      </w:r>
      <w:proofErr w:type="spellStart"/>
      <w:r w:rsidRPr="005442AE">
        <w:rPr>
          <w:rFonts w:ascii="Times New Roman" w:hAnsi="Times New Roman" w:cs="Times New Roman"/>
          <w:sz w:val="24"/>
          <w:szCs w:val="24"/>
          <w:lang w:val="en-US"/>
        </w:rPr>
        <w:t>i</w:t>
      </w:r>
      <w:proofErr w:type="spellEnd"/>
      <w:r w:rsidRPr="005442AE">
        <w:rPr>
          <w:rFonts w:ascii="Times New Roman" w:hAnsi="Times New Roman" w:cs="Times New Roman"/>
          <w:sz w:val="24"/>
          <w:szCs w:val="24"/>
          <w:lang w:val="en-US"/>
        </w:rPr>
        <w:t xml:space="preserve">), (ii) and (iii), especially concerning volume, </w:t>
      </w:r>
      <w:r w:rsidR="00771EE8" w:rsidRPr="005442AE">
        <w:rPr>
          <w:rFonts w:ascii="Times New Roman" w:hAnsi="Times New Roman" w:cs="Times New Roman"/>
          <w:sz w:val="24"/>
          <w:szCs w:val="24"/>
          <w:lang w:val="en-US"/>
        </w:rPr>
        <w:t>geographical scope</w:t>
      </w:r>
      <w:r w:rsidRPr="005442AE">
        <w:rPr>
          <w:rFonts w:ascii="Times New Roman" w:hAnsi="Times New Roman" w:cs="Times New Roman"/>
          <w:sz w:val="24"/>
          <w:szCs w:val="24"/>
          <w:lang w:val="en-US"/>
        </w:rPr>
        <w:t xml:space="preserve"> and other conditioning factors.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8.1.5 In case of sales to distributors, report if your company sells only to authorized distributors.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8.1.6 Explain whether your company provides a list of clients to the reseller, performs joint sales with the reseller or provides after-sale assistance or any other type of service that </w:t>
      </w:r>
      <w:r w:rsidRPr="005442AE">
        <w:rPr>
          <w:rFonts w:ascii="Times New Roman" w:hAnsi="Times New Roman" w:cs="Times New Roman"/>
          <w:sz w:val="24"/>
          <w:szCs w:val="24"/>
          <w:lang w:val="en-US"/>
        </w:rPr>
        <w:lastRenderedPageBreak/>
        <w:t xml:space="preserve">distinguishes the client from the reseller. Please attach a copy of the contracts or </w:t>
      </w:r>
      <w:r w:rsidR="00F31A2D" w:rsidRPr="005442AE">
        <w:rPr>
          <w:rFonts w:ascii="Times New Roman" w:hAnsi="Times New Roman" w:cs="Times New Roman"/>
          <w:sz w:val="24"/>
          <w:szCs w:val="24"/>
          <w:lang w:val="en-US"/>
        </w:rPr>
        <w:t xml:space="preserve">sales terms </w:t>
      </w:r>
      <w:r w:rsidRPr="005442AE">
        <w:rPr>
          <w:rFonts w:ascii="Times New Roman" w:hAnsi="Times New Roman" w:cs="Times New Roman"/>
          <w:sz w:val="24"/>
          <w:szCs w:val="24"/>
          <w:lang w:val="en-US"/>
        </w:rPr>
        <w:t>signed between your company and the resellers.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8.1.7 Report your </w:t>
      </w:r>
      <w:r w:rsidR="00F31A2D" w:rsidRPr="005442AE">
        <w:rPr>
          <w:rFonts w:ascii="Times New Roman" w:hAnsi="Times New Roman" w:cs="Times New Roman"/>
          <w:sz w:val="24"/>
          <w:szCs w:val="24"/>
          <w:lang w:val="en-US"/>
        </w:rPr>
        <w:t xml:space="preserve">sales terms </w:t>
      </w:r>
      <w:r w:rsidRPr="005442AE">
        <w:rPr>
          <w:rFonts w:ascii="Times New Roman" w:hAnsi="Times New Roman" w:cs="Times New Roman"/>
          <w:sz w:val="24"/>
          <w:szCs w:val="24"/>
          <w:lang w:val="en-US"/>
        </w:rPr>
        <w:t>(e.g., spot, contract, etc.). In case of sales by contract, list the clients.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8.1.8 Report if your company performs swap contracts.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8.1.9 Report if your company </w:t>
      </w:r>
      <w:r w:rsidR="00AE03B5" w:rsidRPr="005442AE">
        <w:rPr>
          <w:rFonts w:ascii="Times New Roman" w:hAnsi="Times New Roman" w:cs="Times New Roman"/>
          <w:sz w:val="24"/>
          <w:szCs w:val="24"/>
          <w:lang w:val="en-US"/>
        </w:rPr>
        <w:t xml:space="preserve">has </w:t>
      </w:r>
      <w:r w:rsidRPr="005442AE">
        <w:rPr>
          <w:rFonts w:ascii="Times New Roman" w:hAnsi="Times New Roman" w:cs="Times New Roman"/>
          <w:sz w:val="24"/>
          <w:szCs w:val="24"/>
          <w:lang w:val="en-US"/>
        </w:rPr>
        <w:t xml:space="preserve">performed sales of the like product from other </w:t>
      </w:r>
      <w:r w:rsidR="00AE03B5" w:rsidRPr="005442AE">
        <w:rPr>
          <w:rFonts w:ascii="Times New Roman" w:hAnsi="Times New Roman" w:cs="Times New Roman"/>
          <w:sz w:val="24"/>
          <w:szCs w:val="24"/>
          <w:lang w:val="en-US"/>
        </w:rPr>
        <w:t>brands</w:t>
      </w:r>
      <w:r w:rsidRPr="005442AE">
        <w:rPr>
          <w:rFonts w:ascii="Times New Roman" w:hAnsi="Times New Roman" w:cs="Times New Roman"/>
          <w:sz w:val="24"/>
          <w:szCs w:val="24"/>
          <w:lang w:val="en-US"/>
        </w:rPr>
        <w:t xml:space="preserve"> that not your own.</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8.1.10 Report if your company </w:t>
      </w:r>
      <w:r w:rsidR="00AE03B5" w:rsidRPr="005442AE">
        <w:rPr>
          <w:rFonts w:ascii="Times New Roman" w:hAnsi="Times New Roman" w:cs="Times New Roman"/>
          <w:sz w:val="24"/>
          <w:szCs w:val="24"/>
          <w:lang w:val="en-US"/>
        </w:rPr>
        <w:t xml:space="preserve">has </w:t>
      </w:r>
      <w:r w:rsidRPr="005442AE">
        <w:rPr>
          <w:rFonts w:ascii="Times New Roman" w:hAnsi="Times New Roman" w:cs="Times New Roman"/>
          <w:sz w:val="24"/>
          <w:szCs w:val="24"/>
          <w:lang w:val="en-US"/>
        </w:rPr>
        <w:t xml:space="preserve">performed sales of other products also manufactured by your company, according to the information reported under item 6.1.9, or resales of other products purchased in the domestic market or imported. </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8.1.11 Indicate the existence of different types of packaging (e.g., in bulk, cylinder/drum, big bag, pallet, etc.) for the product, as well as the volume usually transported by each type of packaging in (</w:t>
      </w:r>
      <w:proofErr w:type="spellStart"/>
      <w:r w:rsidRPr="005442AE">
        <w:rPr>
          <w:rFonts w:ascii="Times New Roman" w:hAnsi="Times New Roman" w:cs="Times New Roman"/>
          <w:sz w:val="24"/>
          <w:szCs w:val="24"/>
          <w:lang w:val="en-US"/>
        </w:rPr>
        <w:t>i</w:t>
      </w:r>
      <w:proofErr w:type="spellEnd"/>
      <w:r w:rsidRPr="005442AE">
        <w:rPr>
          <w:rFonts w:ascii="Times New Roman" w:hAnsi="Times New Roman" w:cs="Times New Roman"/>
          <w:sz w:val="24"/>
          <w:szCs w:val="24"/>
          <w:lang w:val="en-US"/>
        </w:rPr>
        <w:t xml:space="preserve">), (ii) and (iii). </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8.1.12 Describe</w:t>
      </w:r>
      <w:r w:rsidR="00AE03B5" w:rsidRPr="005442AE">
        <w:rPr>
          <w:rFonts w:ascii="Times New Roman" w:hAnsi="Times New Roman" w:cs="Times New Roman"/>
          <w:sz w:val="24"/>
          <w:szCs w:val="24"/>
          <w:lang w:val="en-US"/>
        </w:rPr>
        <w:t xml:space="preserve"> at</w:t>
      </w:r>
      <w:r w:rsidRPr="005442AE">
        <w:rPr>
          <w:rFonts w:ascii="Times New Roman" w:hAnsi="Times New Roman" w:cs="Times New Roman"/>
          <w:sz w:val="24"/>
          <w:szCs w:val="24"/>
          <w:lang w:val="en-US"/>
        </w:rPr>
        <w:t xml:space="preserve"> which </w:t>
      </w:r>
      <w:r w:rsidR="001F64C1" w:rsidRPr="005442AE">
        <w:rPr>
          <w:rFonts w:ascii="Times New Roman" w:hAnsi="Times New Roman" w:cs="Times New Roman"/>
          <w:sz w:val="24"/>
          <w:szCs w:val="24"/>
          <w:lang w:val="en-US"/>
        </w:rPr>
        <w:t>terms of commerce</w:t>
      </w:r>
      <w:r w:rsidRPr="005442AE">
        <w:rPr>
          <w:rFonts w:ascii="Times New Roman" w:hAnsi="Times New Roman" w:cs="Times New Roman"/>
          <w:sz w:val="24"/>
          <w:szCs w:val="24"/>
          <w:lang w:val="en-US"/>
        </w:rPr>
        <w:t xml:space="preserve"> the delivery of the product takes place in (</w:t>
      </w:r>
      <w:proofErr w:type="spellStart"/>
      <w:r w:rsidRPr="005442AE">
        <w:rPr>
          <w:rFonts w:ascii="Times New Roman" w:hAnsi="Times New Roman" w:cs="Times New Roman"/>
          <w:sz w:val="24"/>
          <w:szCs w:val="24"/>
          <w:lang w:val="en-US"/>
        </w:rPr>
        <w:t>i</w:t>
      </w:r>
      <w:proofErr w:type="spellEnd"/>
      <w:r w:rsidRPr="005442AE">
        <w:rPr>
          <w:rFonts w:ascii="Times New Roman" w:hAnsi="Times New Roman" w:cs="Times New Roman"/>
          <w:sz w:val="24"/>
          <w:szCs w:val="24"/>
          <w:lang w:val="en-US"/>
        </w:rPr>
        <w:t>), (ii) and (iii) (e.g., CIF, FOB, ex works, etc.).</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8.1.13 Describe services occasionally performed by the company and by intermediaries, such as activities related to sales support, stock maintenance, after-sale and advertising.</w:t>
      </w:r>
    </w:p>
    <w:p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t>8.2 Sales to Affiliated Parties (“Affiliates”)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8.2.1 Provide a list of all affiliated parties, pursuant to item 3.3, that purchased </w:t>
      </w:r>
      <w:r w:rsidR="00AE03B5" w:rsidRPr="005442AE">
        <w:rPr>
          <w:rFonts w:ascii="Times New Roman" w:hAnsi="Times New Roman" w:cs="Times New Roman"/>
          <w:sz w:val="24"/>
          <w:szCs w:val="24"/>
          <w:lang w:val="en-US"/>
        </w:rPr>
        <w:t xml:space="preserve">your </w:t>
      </w:r>
      <w:r w:rsidRPr="005442AE">
        <w:rPr>
          <w:rFonts w:ascii="Times New Roman" w:hAnsi="Times New Roman" w:cs="Times New Roman"/>
          <w:sz w:val="24"/>
          <w:szCs w:val="24"/>
          <w:lang w:val="en-US"/>
        </w:rPr>
        <w:t xml:space="preserve">company’s product in the domestic market, in a third-country market used for comparison or in Brazil, indicating </w:t>
      </w:r>
      <w:r w:rsidR="00AE03B5" w:rsidRPr="005442AE">
        <w:rPr>
          <w:rFonts w:ascii="Times New Roman" w:hAnsi="Times New Roman" w:cs="Times New Roman"/>
          <w:sz w:val="24"/>
          <w:szCs w:val="24"/>
          <w:lang w:val="en-US"/>
        </w:rPr>
        <w:t>whether</w:t>
      </w:r>
      <w:r w:rsidRPr="005442AE">
        <w:rPr>
          <w:rFonts w:ascii="Times New Roman" w:hAnsi="Times New Roman" w:cs="Times New Roman"/>
          <w:sz w:val="24"/>
          <w:szCs w:val="24"/>
          <w:lang w:val="en-US"/>
        </w:rPr>
        <w:t xml:space="preserve"> the product was </w:t>
      </w:r>
      <w:r w:rsidR="00F75CF0" w:rsidRPr="005442AE">
        <w:rPr>
          <w:rFonts w:ascii="Times New Roman" w:hAnsi="Times New Roman" w:cs="Times New Roman"/>
          <w:sz w:val="24"/>
          <w:szCs w:val="24"/>
          <w:lang w:val="en-US"/>
        </w:rPr>
        <w:t>intended</w:t>
      </w:r>
      <w:r w:rsidRPr="005442AE">
        <w:rPr>
          <w:rFonts w:ascii="Times New Roman" w:hAnsi="Times New Roman" w:cs="Times New Roman"/>
          <w:sz w:val="24"/>
          <w:szCs w:val="24"/>
          <w:lang w:val="en-US"/>
        </w:rPr>
        <w:t xml:space="preserve"> for personal consumption or </w:t>
      </w:r>
      <w:r w:rsidR="00AE03B5" w:rsidRPr="005442AE">
        <w:rPr>
          <w:rFonts w:ascii="Times New Roman" w:hAnsi="Times New Roman" w:cs="Times New Roman"/>
          <w:sz w:val="24"/>
          <w:szCs w:val="24"/>
          <w:lang w:val="en-US"/>
        </w:rPr>
        <w:t xml:space="preserve">for </w:t>
      </w:r>
      <w:r w:rsidRPr="005442AE">
        <w:rPr>
          <w:rFonts w:ascii="Times New Roman" w:hAnsi="Times New Roman" w:cs="Times New Roman"/>
          <w:sz w:val="24"/>
          <w:szCs w:val="24"/>
          <w:lang w:val="en-US"/>
        </w:rPr>
        <w:t>resale.</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8.2.2 Explain the price policy for affiliated parties. Indicate the percentage of your company’s sales that correspond to each affiliated party, in terms of volume and revenue.</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8.2.3 Describe, based on the sales process </w:t>
      </w:r>
      <w:r w:rsidR="00947A41" w:rsidRPr="005442AE">
        <w:rPr>
          <w:rFonts w:ascii="Times New Roman" w:hAnsi="Times New Roman" w:cs="Times New Roman"/>
          <w:sz w:val="24"/>
          <w:szCs w:val="24"/>
          <w:lang w:val="en-US"/>
        </w:rPr>
        <w:t>designated</w:t>
      </w:r>
      <w:r w:rsidRPr="005442AE">
        <w:rPr>
          <w:rFonts w:ascii="Times New Roman" w:hAnsi="Times New Roman" w:cs="Times New Roman"/>
          <w:sz w:val="24"/>
          <w:szCs w:val="24"/>
          <w:lang w:val="en-US"/>
        </w:rPr>
        <w:t xml:space="preserve"> under item 8.1.1, which functions under responsibility of affiliated parties differ from those of other companies with which your company interacts.</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8.2.4 Describe services occasionally performed by affiliates (e.g., activities related to sales support, stock maintenance, technical assistance, after-sales and advertising).</w:t>
      </w:r>
    </w:p>
    <w:p w:rsidR="003B0429" w:rsidRPr="005442AE" w:rsidRDefault="003B0429"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t>8.3 Sales in the Domestic Market and Exports to Third-Country Markets</w:t>
      </w:r>
    </w:p>
    <w:p w:rsidR="003B0429" w:rsidRPr="005442AE" w:rsidRDefault="003B0429"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 xml:space="preserve">Data related to sales in the domestic market are fundamental to the calculation of the normal value in the current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e must be reported in Appendix V. In this regard, the presentation of all available data related to these sales is mandatory, even when the company </w:t>
      </w:r>
      <w:r w:rsidR="00C149E7" w:rsidRPr="005442AE">
        <w:rPr>
          <w:rFonts w:ascii="Times New Roman" w:hAnsi="Times New Roman" w:cs="Times New Roman"/>
          <w:sz w:val="24"/>
          <w:szCs w:val="24"/>
          <w:lang w:val="en-US"/>
        </w:rPr>
        <w:t>justifies the non-use of these data and provides data of exports to a third-country market as an alternative.</w:t>
      </w:r>
    </w:p>
    <w:p w:rsidR="00F31A2D" w:rsidRPr="005442AE" w:rsidRDefault="00F31A2D"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8.3.1 Justify, when existent, the reasons that </w:t>
      </w:r>
      <w:r w:rsidR="00094F42" w:rsidRPr="005442AE">
        <w:rPr>
          <w:rFonts w:ascii="Times New Roman" w:hAnsi="Times New Roman" w:cs="Times New Roman"/>
          <w:sz w:val="24"/>
          <w:szCs w:val="24"/>
          <w:lang w:val="en-US"/>
        </w:rPr>
        <w:t xml:space="preserve">lead your company to judge </w:t>
      </w:r>
      <w:r w:rsidR="00CE6C62" w:rsidRPr="005442AE">
        <w:rPr>
          <w:rFonts w:ascii="Times New Roman" w:hAnsi="Times New Roman" w:cs="Times New Roman"/>
          <w:sz w:val="24"/>
          <w:szCs w:val="24"/>
          <w:lang w:val="en-US"/>
        </w:rPr>
        <w:t>the data related to</w:t>
      </w:r>
      <w:r w:rsidR="00094F42" w:rsidRPr="005442AE">
        <w:rPr>
          <w:rFonts w:ascii="Times New Roman" w:hAnsi="Times New Roman" w:cs="Times New Roman"/>
          <w:sz w:val="24"/>
          <w:szCs w:val="24"/>
          <w:lang w:val="en-US"/>
        </w:rPr>
        <w:t xml:space="preserve"> sales in your domestic market as</w:t>
      </w:r>
      <w:r w:rsidR="00CE6C62" w:rsidRPr="005442AE">
        <w:rPr>
          <w:rFonts w:ascii="Times New Roman" w:hAnsi="Times New Roman" w:cs="Times New Roman"/>
          <w:sz w:val="24"/>
          <w:szCs w:val="24"/>
          <w:lang w:val="en-US"/>
        </w:rPr>
        <w:t xml:space="preserve"> inadequate for the calculation of the normal value.</w:t>
      </w:r>
      <w:r w:rsidRPr="005442AE">
        <w:rPr>
          <w:rFonts w:ascii="Times New Roman" w:hAnsi="Times New Roman" w:cs="Times New Roman"/>
          <w:sz w:val="24"/>
          <w:szCs w:val="24"/>
          <w:lang w:val="en-US"/>
        </w:rPr>
        <w:t xml:space="preserve"> </w:t>
      </w:r>
    </w:p>
    <w:p w:rsidR="00F31A2D" w:rsidRPr="005442AE" w:rsidRDefault="00F31A2D"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ab/>
      </w:r>
      <w:r w:rsidRPr="005442AE">
        <w:rPr>
          <w:rFonts w:ascii="Times New Roman" w:hAnsi="Times New Roman" w:cs="Times New Roman"/>
          <w:sz w:val="24"/>
          <w:szCs w:val="24"/>
          <w:lang w:val="en-US"/>
        </w:rPr>
        <w:tab/>
        <w:t>8.3.2</w:t>
      </w:r>
      <w:r w:rsidR="00CE6C62" w:rsidRPr="005442AE">
        <w:rPr>
          <w:rFonts w:ascii="Times New Roman" w:hAnsi="Times New Roman" w:cs="Times New Roman"/>
          <w:sz w:val="24"/>
          <w:szCs w:val="24"/>
          <w:lang w:val="en-US"/>
        </w:rPr>
        <w:t xml:space="preserve"> Report the three largest markets to which your company exports for determination of normal value</w:t>
      </w:r>
      <w:r w:rsidR="001A5B33" w:rsidRPr="005442AE">
        <w:rPr>
          <w:rFonts w:ascii="Times New Roman" w:hAnsi="Times New Roman" w:cs="Times New Roman"/>
          <w:sz w:val="24"/>
          <w:szCs w:val="24"/>
          <w:lang w:val="en-US"/>
        </w:rPr>
        <w:t xml:space="preserve">. </w:t>
      </w:r>
      <w:r w:rsidR="004A796C" w:rsidRPr="005442AE">
        <w:rPr>
          <w:rFonts w:ascii="Times New Roman" w:hAnsi="Times New Roman" w:cs="Times New Roman"/>
          <w:sz w:val="24"/>
          <w:szCs w:val="24"/>
          <w:lang w:val="en-US"/>
        </w:rPr>
        <w:t xml:space="preserve">If you choose to provide data concerning exports to other countries that are not </w:t>
      </w:r>
      <w:r w:rsidR="003F4FF1" w:rsidRPr="005442AE">
        <w:rPr>
          <w:rFonts w:ascii="Times New Roman" w:hAnsi="Times New Roman" w:cs="Times New Roman"/>
          <w:sz w:val="24"/>
          <w:szCs w:val="24"/>
          <w:lang w:val="en-US"/>
        </w:rPr>
        <w:t>among</w:t>
      </w:r>
      <w:r w:rsidR="004A796C" w:rsidRPr="005442AE">
        <w:rPr>
          <w:rFonts w:ascii="Times New Roman" w:hAnsi="Times New Roman" w:cs="Times New Roman"/>
          <w:sz w:val="24"/>
          <w:szCs w:val="24"/>
          <w:lang w:val="en-US"/>
        </w:rPr>
        <w:t xml:space="preserve"> the top three largest exporting markets, indicate your choice and justify it in details.</w:t>
      </w:r>
    </w:p>
    <w:p w:rsidR="003F4FF1" w:rsidRPr="005442AE" w:rsidRDefault="003F4FF1"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t>8.4 Records of Sales Returns in the Domestic Market and</w:t>
      </w:r>
      <w:r w:rsidR="009E789B" w:rsidRPr="005442AE">
        <w:rPr>
          <w:rFonts w:ascii="Times New Roman" w:hAnsi="Times New Roman" w:cs="Times New Roman"/>
          <w:b/>
          <w:sz w:val="24"/>
          <w:szCs w:val="24"/>
          <w:lang w:val="en-US"/>
        </w:rPr>
        <w:t xml:space="preserve"> in Exports to Third-Country</w:t>
      </w:r>
      <w:r w:rsidR="009E789B" w:rsidRPr="005442AE">
        <w:rPr>
          <w:rFonts w:ascii="Times New Roman" w:hAnsi="Times New Roman" w:cs="Times New Roman"/>
          <w:sz w:val="24"/>
          <w:szCs w:val="24"/>
          <w:lang w:val="en-US"/>
        </w:rPr>
        <w:t xml:space="preserve"> </w:t>
      </w:r>
      <w:r w:rsidR="009E789B" w:rsidRPr="005442AE">
        <w:rPr>
          <w:rFonts w:ascii="Times New Roman" w:hAnsi="Times New Roman" w:cs="Times New Roman"/>
          <w:b/>
          <w:sz w:val="24"/>
          <w:szCs w:val="24"/>
          <w:lang w:val="en-US"/>
        </w:rPr>
        <w:t>Markets</w:t>
      </w:r>
    </w:p>
    <w:p w:rsidR="000A6ED7" w:rsidRPr="005442AE" w:rsidRDefault="000A6ED7"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8.4.1 Describe, in details, how the information related to returns of sales in the domestic market, of exports to third-country markets and of exports to Brazil are recorded.</w:t>
      </w:r>
    </w:p>
    <w:p w:rsidR="003B0429" w:rsidRPr="005442AE" w:rsidRDefault="000A6ED7"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 xml:space="preserve">8.4.2 Explicitly specify if the data reported in the </w:t>
      </w:r>
      <w:r w:rsidR="00356A41" w:rsidRPr="005442AE">
        <w:rPr>
          <w:rFonts w:ascii="Times New Roman" w:hAnsi="Times New Roman" w:cs="Times New Roman"/>
          <w:sz w:val="24"/>
          <w:szCs w:val="24"/>
          <w:lang w:val="en-US"/>
        </w:rPr>
        <w:t>Appendices</w:t>
      </w:r>
      <w:r w:rsidR="00940020" w:rsidRPr="005442AE">
        <w:rPr>
          <w:rFonts w:ascii="Times New Roman" w:hAnsi="Times New Roman" w:cs="Times New Roman"/>
          <w:sz w:val="24"/>
          <w:szCs w:val="24"/>
          <w:lang w:val="en-US"/>
        </w:rPr>
        <w:t xml:space="preserve"> have been discounted with ​​return values</w:t>
      </w:r>
      <w:r w:rsidRPr="005442AE">
        <w:rPr>
          <w:rFonts w:ascii="Times New Roman" w:hAnsi="Times New Roman" w:cs="Times New Roman"/>
          <w:sz w:val="24"/>
          <w:szCs w:val="24"/>
          <w:lang w:val="en-US"/>
        </w:rPr>
        <w:t>.</w:t>
      </w:r>
    </w:p>
    <w:p w:rsidR="000A6ED7" w:rsidRPr="005442AE" w:rsidRDefault="000A6ED7"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8.4.3 Report the value and volume of returns reported by the company in P5, in the following format:</w:t>
      </w:r>
    </w:p>
    <w:tbl>
      <w:tblPr>
        <w:tblStyle w:val="Tabelacomgrade"/>
        <w:tblW w:w="0" w:type="auto"/>
        <w:tblLook w:val="04A0" w:firstRow="1" w:lastRow="0" w:firstColumn="1" w:lastColumn="0" w:noHBand="0" w:noVBand="1"/>
      </w:tblPr>
      <w:tblGrid>
        <w:gridCol w:w="3295"/>
        <w:gridCol w:w="3295"/>
        <w:gridCol w:w="3296"/>
      </w:tblGrid>
      <w:tr w:rsidR="0096624D" w:rsidRPr="005442AE" w:rsidTr="0096624D">
        <w:trPr>
          <w:trHeight w:val="552"/>
        </w:trPr>
        <w:tc>
          <w:tcPr>
            <w:tcW w:w="3295" w:type="dxa"/>
            <w:vAlign w:val="center"/>
          </w:tcPr>
          <w:p w:rsidR="0096624D" w:rsidRPr="005442AE" w:rsidRDefault="0096624D" w:rsidP="0096624D">
            <w:pPr>
              <w:jc w:val="center"/>
              <w:rPr>
                <w:rFonts w:ascii="Times New Roman" w:hAnsi="Times New Roman" w:cs="Times New Roman"/>
                <w:sz w:val="24"/>
                <w:szCs w:val="24"/>
                <w:lang w:val="en-US"/>
              </w:rPr>
            </w:pPr>
          </w:p>
        </w:tc>
        <w:tc>
          <w:tcPr>
            <w:tcW w:w="3295" w:type="dxa"/>
            <w:vAlign w:val="center"/>
          </w:tcPr>
          <w:p w:rsidR="0096624D" w:rsidRPr="005442AE" w:rsidRDefault="0096624D" w:rsidP="0096624D">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Value (unit of measurement)</w:t>
            </w:r>
          </w:p>
        </w:tc>
        <w:tc>
          <w:tcPr>
            <w:tcW w:w="3296" w:type="dxa"/>
            <w:vAlign w:val="center"/>
          </w:tcPr>
          <w:p w:rsidR="0096624D" w:rsidRPr="005442AE" w:rsidRDefault="0096624D" w:rsidP="0096624D">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Volume (unit of measurement)</w:t>
            </w:r>
          </w:p>
        </w:tc>
      </w:tr>
      <w:tr w:rsidR="0096624D" w:rsidRPr="004F59ED" w:rsidTr="0096624D">
        <w:trPr>
          <w:trHeight w:val="552"/>
        </w:trPr>
        <w:tc>
          <w:tcPr>
            <w:tcW w:w="3295" w:type="dxa"/>
            <w:vAlign w:val="center"/>
          </w:tcPr>
          <w:p w:rsidR="0096624D" w:rsidRPr="005442AE" w:rsidRDefault="0096624D" w:rsidP="0096624D">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Sales in the Domestic Market</w:t>
            </w:r>
          </w:p>
        </w:tc>
        <w:tc>
          <w:tcPr>
            <w:tcW w:w="3295" w:type="dxa"/>
            <w:vAlign w:val="center"/>
          </w:tcPr>
          <w:p w:rsidR="0096624D" w:rsidRPr="005442AE" w:rsidRDefault="0096624D" w:rsidP="0096624D">
            <w:pPr>
              <w:jc w:val="center"/>
              <w:rPr>
                <w:rFonts w:ascii="Times New Roman" w:hAnsi="Times New Roman" w:cs="Times New Roman"/>
                <w:sz w:val="24"/>
                <w:szCs w:val="24"/>
                <w:lang w:val="en-US"/>
              </w:rPr>
            </w:pPr>
          </w:p>
        </w:tc>
        <w:tc>
          <w:tcPr>
            <w:tcW w:w="3296" w:type="dxa"/>
            <w:vAlign w:val="center"/>
          </w:tcPr>
          <w:p w:rsidR="0096624D" w:rsidRPr="005442AE" w:rsidRDefault="0096624D" w:rsidP="0096624D">
            <w:pPr>
              <w:jc w:val="center"/>
              <w:rPr>
                <w:rFonts w:ascii="Times New Roman" w:hAnsi="Times New Roman" w:cs="Times New Roman"/>
                <w:sz w:val="24"/>
                <w:szCs w:val="24"/>
                <w:lang w:val="en-US"/>
              </w:rPr>
            </w:pPr>
          </w:p>
        </w:tc>
      </w:tr>
      <w:tr w:rsidR="0096624D" w:rsidRPr="004F59ED" w:rsidTr="0096624D">
        <w:trPr>
          <w:trHeight w:val="552"/>
        </w:trPr>
        <w:tc>
          <w:tcPr>
            <w:tcW w:w="3295" w:type="dxa"/>
            <w:vAlign w:val="center"/>
          </w:tcPr>
          <w:p w:rsidR="0096624D" w:rsidRPr="005442AE" w:rsidRDefault="0096624D" w:rsidP="0096624D">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Exports to a Third-Country Market</w:t>
            </w:r>
          </w:p>
        </w:tc>
        <w:tc>
          <w:tcPr>
            <w:tcW w:w="3295" w:type="dxa"/>
            <w:vAlign w:val="center"/>
          </w:tcPr>
          <w:p w:rsidR="0096624D" w:rsidRPr="005442AE" w:rsidRDefault="0096624D" w:rsidP="0096624D">
            <w:pPr>
              <w:jc w:val="center"/>
              <w:rPr>
                <w:rFonts w:ascii="Times New Roman" w:hAnsi="Times New Roman" w:cs="Times New Roman"/>
                <w:sz w:val="24"/>
                <w:szCs w:val="24"/>
                <w:lang w:val="en-US"/>
              </w:rPr>
            </w:pPr>
          </w:p>
        </w:tc>
        <w:tc>
          <w:tcPr>
            <w:tcW w:w="3296" w:type="dxa"/>
            <w:vAlign w:val="center"/>
          </w:tcPr>
          <w:p w:rsidR="0096624D" w:rsidRPr="005442AE" w:rsidRDefault="0096624D" w:rsidP="0096624D">
            <w:pPr>
              <w:jc w:val="center"/>
              <w:rPr>
                <w:rFonts w:ascii="Times New Roman" w:hAnsi="Times New Roman" w:cs="Times New Roman"/>
                <w:sz w:val="24"/>
                <w:szCs w:val="24"/>
                <w:lang w:val="en-US"/>
              </w:rPr>
            </w:pPr>
          </w:p>
        </w:tc>
      </w:tr>
      <w:tr w:rsidR="0096624D" w:rsidRPr="005442AE" w:rsidTr="0096624D">
        <w:trPr>
          <w:trHeight w:val="552"/>
        </w:trPr>
        <w:tc>
          <w:tcPr>
            <w:tcW w:w="3295" w:type="dxa"/>
            <w:vAlign w:val="center"/>
          </w:tcPr>
          <w:p w:rsidR="0096624D" w:rsidRPr="005442AE" w:rsidRDefault="0096624D" w:rsidP="0096624D">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Exports to Brazil</w:t>
            </w:r>
          </w:p>
        </w:tc>
        <w:tc>
          <w:tcPr>
            <w:tcW w:w="3295" w:type="dxa"/>
            <w:vAlign w:val="center"/>
          </w:tcPr>
          <w:p w:rsidR="0096624D" w:rsidRPr="005442AE" w:rsidRDefault="0096624D" w:rsidP="0096624D">
            <w:pPr>
              <w:jc w:val="center"/>
              <w:rPr>
                <w:rFonts w:ascii="Times New Roman" w:hAnsi="Times New Roman" w:cs="Times New Roman"/>
                <w:sz w:val="24"/>
                <w:szCs w:val="24"/>
                <w:lang w:val="en-US"/>
              </w:rPr>
            </w:pPr>
          </w:p>
        </w:tc>
        <w:tc>
          <w:tcPr>
            <w:tcW w:w="3296" w:type="dxa"/>
            <w:vAlign w:val="center"/>
          </w:tcPr>
          <w:p w:rsidR="0096624D" w:rsidRPr="005442AE" w:rsidRDefault="0096624D" w:rsidP="0096624D">
            <w:pPr>
              <w:jc w:val="center"/>
              <w:rPr>
                <w:rFonts w:ascii="Times New Roman" w:hAnsi="Times New Roman" w:cs="Times New Roman"/>
                <w:sz w:val="24"/>
                <w:szCs w:val="24"/>
                <w:lang w:val="en-US"/>
              </w:rPr>
            </w:pPr>
          </w:p>
        </w:tc>
      </w:tr>
    </w:tbl>
    <w:p w:rsidR="000A6ED7" w:rsidRPr="005442AE" w:rsidRDefault="000A6ED7" w:rsidP="00A63308">
      <w:pPr>
        <w:jc w:val="both"/>
        <w:rPr>
          <w:rFonts w:ascii="Times New Roman" w:hAnsi="Times New Roman" w:cs="Times New Roman"/>
          <w:sz w:val="24"/>
          <w:szCs w:val="24"/>
          <w:lang w:val="en-US"/>
        </w:rPr>
      </w:pPr>
    </w:p>
    <w:p w:rsidR="0096624D" w:rsidRPr="005442AE" w:rsidRDefault="0096624D" w:rsidP="0096624D">
      <w:pPr>
        <w:ind w:left="360" w:hanging="360"/>
        <w:jc w:val="both"/>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82816" behindDoc="0" locked="0" layoutInCell="1" allowOverlap="1" wp14:anchorId="23C21DBC" wp14:editId="68FB8013">
                <wp:simplePos x="0" y="0"/>
                <wp:positionH relativeFrom="column">
                  <wp:posOffset>-247650</wp:posOffset>
                </wp:positionH>
                <wp:positionV relativeFrom="paragraph">
                  <wp:posOffset>160020</wp:posOffset>
                </wp:positionV>
                <wp:extent cx="6757060" cy="1571625"/>
                <wp:effectExtent l="0" t="0" r="24765" b="28575"/>
                <wp:wrapNone/>
                <wp:docPr id="8" name="Retângulo 8"/>
                <wp:cNvGraphicFramePr/>
                <a:graphic xmlns:a="http://schemas.openxmlformats.org/drawingml/2006/main">
                  <a:graphicData uri="http://schemas.microsoft.com/office/word/2010/wordprocessingShape">
                    <wps:wsp>
                      <wps:cNvSpPr/>
                      <wps:spPr>
                        <a:xfrm>
                          <a:off x="0" y="0"/>
                          <a:ext cx="6757060"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560192E" id="Retângulo 8" o:spid="_x0000_s1026" style="position:absolute;margin-left:-19.5pt;margin-top:12.6pt;width:532.05pt;height:123.75pt;z-index:25168281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" filled="f" strokecolor="black [1600]"/>
            </w:pict>
          </mc:Fallback>
        </mc:AlternateContent>
      </w:r>
    </w:p>
    <w:p w:rsidR="003A4120" w:rsidRPr="005442AE" w:rsidRDefault="003A4120" w:rsidP="003A4120">
      <w:pPr>
        <w:jc w:val="both"/>
        <w:rPr>
          <w:rFonts w:ascii="Times New Roman" w:hAnsi="Times New Roman" w:cs="Times New Roman"/>
          <w:sz w:val="24"/>
          <w:szCs w:val="24"/>
          <w:lang w:val="en-US"/>
        </w:rPr>
      </w:pPr>
      <w:r w:rsidRPr="005442AE">
        <w:rPr>
          <w:rFonts w:ascii="Times New Roman" w:hAnsi="Times New Roman" w:cs="Times New Roman"/>
          <w:b/>
          <w:sz w:val="24"/>
          <w:szCs w:val="24"/>
          <w:lang w:val="en-US"/>
        </w:rPr>
        <w:t xml:space="preserve">Report data concerning the employee responsible for answering the “Distribution and Sales Processes” section above.  </w:t>
      </w:r>
    </w:p>
    <w:p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address (e-mail):</w:t>
      </w:r>
    </w:p>
    <w:p w:rsidR="0096624D" w:rsidRPr="005442AE" w:rsidRDefault="0096624D" w:rsidP="00A63308">
      <w:pPr>
        <w:jc w:val="both"/>
        <w:rPr>
          <w:rFonts w:ascii="Times New Roman" w:hAnsi="Times New Roman" w:cs="Times New Roman"/>
          <w:color w:val="FF0000"/>
          <w:sz w:val="24"/>
          <w:szCs w:val="24"/>
          <w:lang w:val="en-US"/>
        </w:rPr>
      </w:pPr>
    </w:p>
    <w:p w:rsidR="003A4120" w:rsidRPr="005442AE" w:rsidRDefault="003A4120">
      <w:pPr>
        <w:rPr>
          <w:rFonts w:ascii="Times New Roman" w:hAnsi="Times New Roman" w:cs="Times New Roman"/>
          <w:b/>
          <w:sz w:val="24"/>
          <w:szCs w:val="24"/>
          <w:lang w:val="en-US"/>
        </w:rPr>
      </w:pPr>
      <w:r w:rsidRPr="005442AE">
        <w:rPr>
          <w:rFonts w:ascii="Times New Roman" w:hAnsi="Times New Roman" w:cs="Times New Roman"/>
          <w:b/>
          <w:sz w:val="24"/>
          <w:szCs w:val="24"/>
          <w:lang w:val="en-US"/>
        </w:rPr>
        <w:br w:type="page"/>
      </w:r>
    </w:p>
    <w:p w:rsidR="00A63308" w:rsidRPr="005442AE" w:rsidRDefault="00A63308" w:rsidP="00A63308">
      <w:pPr>
        <w:jc w:val="center"/>
        <w:rPr>
          <w:rFonts w:ascii="Times New Roman" w:hAnsi="Times New Roman" w:cs="Times New Roman"/>
          <w:b/>
          <w:sz w:val="24"/>
          <w:szCs w:val="24"/>
          <w:lang w:val="en-US"/>
        </w:rPr>
      </w:pPr>
      <w:r w:rsidRPr="005442AE">
        <w:rPr>
          <w:rFonts w:ascii="Times New Roman" w:hAnsi="Times New Roman" w:cs="Times New Roman"/>
          <w:b/>
          <w:noProof/>
          <w:sz w:val="24"/>
          <w:szCs w:val="24"/>
          <w:lang w:eastAsia="pt-BR"/>
        </w:rPr>
        <w:lastRenderedPageBreak/>
        <mc:AlternateContent>
          <mc:Choice Requires="wps">
            <w:drawing>
              <wp:anchor distT="0" distB="0" distL="114300" distR="114300" simplePos="0" relativeHeight="251663360" behindDoc="0" locked="0" layoutInCell="1" allowOverlap="1" wp14:anchorId="136D3D62" wp14:editId="60D8A254">
                <wp:simplePos x="0" y="0"/>
                <wp:positionH relativeFrom="column">
                  <wp:posOffset>12700</wp:posOffset>
                </wp:positionH>
                <wp:positionV relativeFrom="paragraph">
                  <wp:posOffset>-116205</wp:posOffset>
                </wp:positionV>
                <wp:extent cx="5450205" cy="332740"/>
                <wp:effectExtent l="6985" t="12065" r="10160" b="7620"/>
                <wp:wrapNone/>
                <wp:docPr id="6" name="Retângulo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52E5B68" id="Retângulo 6" o:spid="_x0000_s1026" style="position:absolute;margin-left:1pt;margin-top:-9.15pt;width:429.15pt;height:26.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" filled="f"/>
            </w:pict>
          </mc:Fallback>
        </mc:AlternateContent>
      </w:r>
      <w:r w:rsidRPr="005442AE">
        <w:rPr>
          <w:rFonts w:ascii="Times New Roman" w:hAnsi="Times New Roman" w:cs="Times New Roman"/>
          <w:b/>
          <w:sz w:val="24"/>
          <w:szCs w:val="24"/>
          <w:lang w:val="en-US"/>
        </w:rPr>
        <w:t>V – DETERMINATION OF NORMAL VALUE</w:t>
      </w:r>
    </w:p>
    <w:p w:rsidR="00A63308" w:rsidRPr="005442AE" w:rsidRDefault="00A63308" w:rsidP="00A63308">
      <w:pPr>
        <w:jc w:val="both"/>
        <w:rPr>
          <w:rFonts w:ascii="Times New Roman" w:hAnsi="Times New Roman" w:cs="Times New Roman"/>
          <w:bCs/>
          <w:i/>
          <w:sz w:val="24"/>
          <w:szCs w:val="24"/>
          <w:lang w:val="en-US"/>
        </w:rPr>
      </w:pPr>
      <w:r w:rsidRPr="005442AE">
        <w:rPr>
          <w:rFonts w:ascii="Times New Roman" w:hAnsi="Times New Roman" w:cs="Times New Roman"/>
          <w:i/>
          <w:sz w:val="24"/>
          <w:szCs w:val="24"/>
          <w:lang w:val="en-US"/>
        </w:rPr>
        <w:t xml:space="preserve">The purpose of this section is to gather data to subsidize the Brazilian investigative authorities in the calculation of normal value of </w:t>
      </w:r>
      <w:r w:rsidR="001D2127" w:rsidRPr="005442AE">
        <w:rPr>
          <w:rFonts w:ascii="Times New Roman" w:hAnsi="Times New Roman" w:cs="Times New Roman"/>
          <w:i/>
          <w:sz w:val="24"/>
          <w:szCs w:val="24"/>
          <w:lang w:val="en-US"/>
        </w:rPr>
        <w:t xml:space="preserve">the like </w:t>
      </w:r>
      <w:r w:rsidRPr="005442AE">
        <w:rPr>
          <w:rFonts w:ascii="Times New Roman" w:hAnsi="Times New Roman" w:cs="Times New Roman"/>
          <w:i/>
          <w:sz w:val="24"/>
          <w:szCs w:val="24"/>
          <w:lang w:val="en-US"/>
        </w:rPr>
        <w:t xml:space="preserve">product. It is requested, thereby, that your company provides information </w:t>
      </w:r>
      <w:r w:rsidR="0028184E" w:rsidRPr="005442AE">
        <w:rPr>
          <w:rFonts w:ascii="Times New Roman" w:hAnsi="Times New Roman" w:cs="Times New Roman"/>
          <w:i/>
          <w:sz w:val="24"/>
          <w:szCs w:val="24"/>
          <w:lang w:val="en-US"/>
        </w:rPr>
        <w:t>about sales in the domestic market, exports to t</w:t>
      </w:r>
      <w:r w:rsidRPr="005442AE">
        <w:rPr>
          <w:rFonts w:ascii="Times New Roman" w:hAnsi="Times New Roman" w:cs="Times New Roman"/>
          <w:i/>
          <w:sz w:val="24"/>
          <w:szCs w:val="24"/>
          <w:lang w:val="en-US"/>
        </w:rPr>
        <w:t xml:space="preserve">hird-country </w:t>
      </w:r>
      <w:r w:rsidR="0028184E" w:rsidRPr="005442AE">
        <w:rPr>
          <w:rFonts w:ascii="Times New Roman" w:hAnsi="Times New Roman" w:cs="Times New Roman"/>
          <w:i/>
          <w:sz w:val="24"/>
          <w:szCs w:val="24"/>
          <w:lang w:val="en-US"/>
        </w:rPr>
        <w:t xml:space="preserve">markets </w:t>
      </w:r>
      <w:r w:rsidRPr="005442AE">
        <w:rPr>
          <w:rFonts w:ascii="Times New Roman" w:hAnsi="Times New Roman" w:cs="Times New Roman"/>
          <w:i/>
          <w:sz w:val="24"/>
          <w:szCs w:val="24"/>
          <w:lang w:val="en-US"/>
        </w:rPr>
        <w:t>and costs incurred by your company in product manufacturing, distribution and sales.</w:t>
      </w:r>
      <w:r w:rsidR="0041394A" w:rsidRPr="005442AE">
        <w:rPr>
          <w:lang w:val="en-US"/>
        </w:rPr>
        <w:t xml:space="preserve"> </w:t>
      </w:r>
      <w:r w:rsidR="0041394A" w:rsidRPr="005442AE">
        <w:rPr>
          <w:rFonts w:ascii="Times New Roman" w:hAnsi="Times New Roman" w:cs="Times New Roman"/>
          <w:i/>
          <w:sz w:val="24"/>
          <w:szCs w:val="24"/>
          <w:lang w:val="en-US"/>
        </w:rPr>
        <w:t>It is important that all available data be reported by the company.</w:t>
      </w:r>
      <w:r w:rsidRPr="005442AE">
        <w:rPr>
          <w:rFonts w:ascii="Times New Roman" w:hAnsi="Times New Roman" w:cs="Times New Roman"/>
          <w:i/>
          <w:sz w:val="24"/>
          <w:szCs w:val="24"/>
          <w:lang w:val="en-US"/>
        </w:rPr>
        <w:t xml:space="preserve"> </w:t>
      </w:r>
      <w:r w:rsidRPr="005442AE">
        <w:rPr>
          <w:rFonts w:ascii="Times New Roman" w:hAnsi="Times New Roman" w:cs="Times New Roman"/>
          <w:bCs/>
          <w:i/>
          <w:sz w:val="24"/>
          <w:szCs w:val="24"/>
          <w:lang w:val="en-US"/>
        </w:rPr>
        <w:t xml:space="preserve">It is recalled that the decisions will be based on the best information available if the data reported are considered inappropriate to the normal value calculation. </w:t>
      </w:r>
      <w:r w:rsidR="003C5720" w:rsidRPr="005442AE">
        <w:rPr>
          <w:rFonts w:ascii="Times New Roman" w:hAnsi="Times New Roman" w:cs="Times New Roman"/>
          <w:bCs/>
          <w:i/>
          <w:sz w:val="24"/>
          <w:szCs w:val="24"/>
          <w:lang w:val="en-US"/>
        </w:rPr>
        <w:t>The aggregation of r</w:t>
      </w:r>
      <w:r w:rsidRPr="005442AE">
        <w:rPr>
          <w:rFonts w:ascii="Times New Roman" w:hAnsi="Times New Roman" w:cs="Times New Roman"/>
          <w:bCs/>
          <w:i/>
          <w:sz w:val="24"/>
          <w:szCs w:val="24"/>
          <w:lang w:val="en-US"/>
        </w:rPr>
        <w:t xml:space="preserve">eported information must be reconciled with your accounting system and with the information reported in Appendix </w:t>
      </w:r>
      <w:r w:rsidR="008F1010" w:rsidRPr="005442AE">
        <w:rPr>
          <w:rFonts w:ascii="Times New Roman" w:hAnsi="Times New Roman" w:cs="Times New Roman"/>
          <w:bCs/>
          <w:i/>
          <w:sz w:val="24"/>
          <w:szCs w:val="24"/>
          <w:lang w:val="en-US"/>
        </w:rPr>
        <w:t>VIII</w:t>
      </w:r>
      <w:r w:rsidRPr="005442AE">
        <w:rPr>
          <w:rFonts w:ascii="Times New Roman" w:hAnsi="Times New Roman" w:cs="Times New Roman"/>
          <w:bCs/>
          <w:i/>
          <w:sz w:val="24"/>
          <w:szCs w:val="24"/>
          <w:lang w:val="en-US"/>
        </w:rPr>
        <w:t>.</w:t>
      </w:r>
    </w:p>
    <w:p w:rsidR="00A63308" w:rsidRPr="005442AE" w:rsidRDefault="00A63308" w:rsidP="00A63308">
      <w:pPr>
        <w:jc w:val="both"/>
        <w:rPr>
          <w:rFonts w:ascii="Times New Roman" w:hAnsi="Times New Roman" w:cs="Times New Roman"/>
          <w:sz w:val="24"/>
          <w:szCs w:val="24"/>
          <w:u w:val="single"/>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62336" behindDoc="0" locked="0" layoutInCell="1" allowOverlap="1" wp14:anchorId="71D86686" wp14:editId="15E2261B">
                <wp:simplePos x="0" y="0"/>
                <wp:positionH relativeFrom="column">
                  <wp:posOffset>19050</wp:posOffset>
                </wp:positionH>
                <wp:positionV relativeFrom="paragraph">
                  <wp:posOffset>238760</wp:posOffset>
                </wp:positionV>
                <wp:extent cx="6172200" cy="332740"/>
                <wp:effectExtent l="0" t="0" r="19050" b="10160"/>
                <wp:wrapNone/>
                <wp:docPr id="5" name="Retângulo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2200"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86827F4" id="Retângulo 5" o:spid="_x0000_s1026" style="position:absolute;margin-left:1.5pt;margin-top:18.8pt;width:486pt;height:26.2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" filled="f"/>
            </w:pict>
          </mc:Fallback>
        </mc:AlternateContent>
      </w:r>
    </w:p>
    <w:p w:rsidR="00A63308" w:rsidRPr="005442AE" w:rsidRDefault="00A63308" w:rsidP="00A63308">
      <w:pPr>
        <w:jc w:val="center"/>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Item A – </w:t>
      </w:r>
      <w:r w:rsidR="00EB4F27" w:rsidRPr="005442AE">
        <w:rPr>
          <w:rFonts w:ascii="Times New Roman" w:hAnsi="Times New Roman" w:cs="Times New Roman"/>
          <w:b/>
          <w:sz w:val="24"/>
          <w:szCs w:val="24"/>
          <w:lang w:val="en-US"/>
        </w:rPr>
        <w:t xml:space="preserve">Sales in the </w:t>
      </w:r>
      <w:r w:rsidRPr="005442AE">
        <w:rPr>
          <w:rFonts w:ascii="Times New Roman" w:hAnsi="Times New Roman" w:cs="Times New Roman"/>
          <w:b/>
          <w:sz w:val="24"/>
          <w:szCs w:val="24"/>
          <w:lang w:val="en-US"/>
        </w:rPr>
        <w:t>Domest</w:t>
      </w:r>
      <w:r w:rsidR="00EB4F27" w:rsidRPr="005442AE">
        <w:rPr>
          <w:rFonts w:ascii="Times New Roman" w:hAnsi="Times New Roman" w:cs="Times New Roman"/>
          <w:b/>
          <w:sz w:val="24"/>
          <w:szCs w:val="24"/>
          <w:lang w:val="en-US"/>
        </w:rPr>
        <w:t>ic Market, Exports to Third-Country Markets</w:t>
      </w:r>
    </w:p>
    <w:p w:rsidR="00A63308" w:rsidRPr="005442AE" w:rsidRDefault="00A63308" w:rsidP="00A63308">
      <w:pPr>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This item aims to instruct your company on how to record information about domestic market sales and third-country exports in Appendix V.</w:t>
      </w:r>
    </w:p>
    <w:p w:rsidR="00A63308" w:rsidRPr="005442AE" w:rsidRDefault="00A63308" w:rsidP="00A63308">
      <w:pPr>
        <w:rPr>
          <w:rFonts w:ascii="Times New Roman" w:hAnsi="Times New Roman" w:cs="Times New Roman"/>
          <w:b/>
          <w:sz w:val="24"/>
          <w:szCs w:val="24"/>
          <w:lang w:val="en-US"/>
        </w:rPr>
      </w:pPr>
      <w:r w:rsidRPr="005442AE">
        <w:rPr>
          <w:rFonts w:ascii="Times New Roman" w:hAnsi="Times New Roman" w:cs="Times New Roman"/>
          <w:b/>
          <w:sz w:val="24"/>
          <w:szCs w:val="24"/>
          <w:lang w:val="en-US"/>
        </w:rPr>
        <w:t>A.1.</w:t>
      </w:r>
      <w:r w:rsidRPr="005442AE">
        <w:rPr>
          <w:rFonts w:ascii="Times New Roman" w:hAnsi="Times New Roman" w:cs="Times New Roman"/>
          <w:b/>
          <w:sz w:val="24"/>
          <w:szCs w:val="24"/>
          <w:lang w:val="en-US"/>
        </w:rPr>
        <w:tab/>
        <w:t>DOMESTIC MARKET SALES AND THIRD-COUNTRY EXPORTS RECORD</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A.1.1</w:t>
      </w:r>
      <w:r w:rsidR="0067026F" w:rsidRPr="005442AE">
        <w:rPr>
          <w:rFonts w:ascii="Times New Roman" w:hAnsi="Times New Roman" w:cs="Times New Roman"/>
          <w:sz w:val="24"/>
          <w:szCs w:val="24"/>
          <w:lang w:val="en-US"/>
        </w:rPr>
        <w:t>.</w:t>
      </w:r>
      <w:r w:rsidRPr="005442AE">
        <w:rPr>
          <w:rFonts w:ascii="Times New Roman" w:hAnsi="Times New Roman" w:cs="Times New Roman"/>
          <w:sz w:val="24"/>
          <w:szCs w:val="24"/>
          <w:lang w:val="en-US"/>
        </w:rPr>
        <w:t xml:space="preserve"> The submission of the available data relat</w:t>
      </w:r>
      <w:r w:rsidR="004232B9" w:rsidRPr="005442AE">
        <w:rPr>
          <w:rFonts w:ascii="Times New Roman" w:hAnsi="Times New Roman" w:cs="Times New Roman"/>
          <w:sz w:val="24"/>
          <w:szCs w:val="24"/>
          <w:lang w:val="en-US"/>
        </w:rPr>
        <w:t>ed</w:t>
      </w:r>
      <w:r w:rsidRPr="005442AE">
        <w:rPr>
          <w:rFonts w:ascii="Times New Roman" w:hAnsi="Times New Roman" w:cs="Times New Roman"/>
          <w:sz w:val="24"/>
          <w:szCs w:val="24"/>
          <w:lang w:val="en-US"/>
        </w:rPr>
        <w:t xml:space="preserve"> to domestic market sales – fields 1.0 to 37.0 - is mandatory, even when your company assesses that the reasons described under item 8.3.1 exist and justify not using the data within the scope of the present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A.1.2</w:t>
      </w:r>
      <w:r w:rsidR="0067026F" w:rsidRPr="005442AE">
        <w:rPr>
          <w:rFonts w:ascii="Times New Roman" w:hAnsi="Times New Roman" w:cs="Times New Roman"/>
          <w:sz w:val="24"/>
          <w:szCs w:val="24"/>
          <w:lang w:val="en-US"/>
        </w:rPr>
        <w:t>.</w:t>
      </w:r>
      <w:r w:rsidRPr="005442AE">
        <w:rPr>
          <w:rFonts w:ascii="Times New Roman" w:hAnsi="Times New Roman" w:cs="Times New Roman"/>
          <w:sz w:val="24"/>
          <w:szCs w:val="24"/>
          <w:lang w:val="en-US"/>
        </w:rPr>
        <w:t xml:space="preserve"> In case your company decides to provide </w:t>
      </w:r>
      <w:r w:rsidR="00C676BE" w:rsidRPr="005442AE">
        <w:rPr>
          <w:rFonts w:ascii="Times New Roman" w:hAnsi="Times New Roman" w:cs="Times New Roman"/>
          <w:sz w:val="24"/>
          <w:szCs w:val="24"/>
          <w:lang w:val="en-US"/>
        </w:rPr>
        <w:t xml:space="preserve">data about exports to </w:t>
      </w:r>
      <w:r w:rsidRPr="005442AE">
        <w:rPr>
          <w:rFonts w:ascii="Times New Roman" w:hAnsi="Times New Roman" w:cs="Times New Roman"/>
          <w:sz w:val="24"/>
          <w:szCs w:val="24"/>
          <w:lang w:val="en-US"/>
        </w:rPr>
        <w:t xml:space="preserve">third-country </w:t>
      </w:r>
      <w:r w:rsidR="00C676BE" w:rsidRPr="005442AE">
        <w:rPr>
          <w:rFonts w:ascii="Times New Roman" w:hAnsi="Times New Roman" w:cs="Times New Roman"/>
          <w:sz w:val="24"/>
          <w:szCs w:val="24"/>
          <w:lang w:val="en-US"/>
        </w:rPr>
        <w:t>markets</w:t>
      </w:r>
      <w:r w:rsidRPr="005442AE">
        <w:rPr>
          <w:rFonts w:ascii="Times New Roman" w:hAnsi="Times New Roman" w:cs="Times New Roman"/>
          <w:sz w:val="24"/>
          <w:szCs w:val="24"/>
          <w:lang w:val="en-US"/>
        </w:rPr>
        <w:t>, it is requested that you fill fields 38.0 to 45.0</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A.1.3</w:t>
      </w:r>
      <w:r w:rsidR="0067026F" w:rsidRPr="005442AE">
        <w:rPr>
          <w:rFonts w:ascii="Times New Roman" w:hAnsi="Times New Roman" w:cs="Times New Roman"/>
          <w:sz w:val="24"/>
          <w:szCs w:val="24"/>
          <w:lang w:val="en-US"/>
        </w:rPr>
        <w:t>.</w:t>
      </w:r>
      <w:r w:rsidRPr="005442AE">
        <w:rPr>
          <w:rFonts w:ascii="Times New Roman" w:hAnsi="Times New Roman" w:cs="Times New Roman"/>
          <w:sz w:val="24"/>
          <w:szCs w:val="24"/>
          <w:lang w:val="en-US"/>
        </w:rPr>
        <w:t xml:space="preserve"> Data reported must refer to P5.</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A.1.4</w:t>
      </w:r>
      <w:r w:rsidR="0067026F" w:rsidRPr="005442AE">
        <w:rPr>
          <w:rFonts w:ascii="Times New Roman" w:hAnsi="Times New Roman" w:cs="Times New Roman"/>
          <w:sz w:val="24"/>
          <w:szCs w:val="24"/>
          <w:lang w:val="en-US"/>
        </w:rPr>
        <w:t>.</w:t>
      </w:r>
      <w:r w:rsidRPr="005442AE">
        <w:rPr>
          <w:rFonts w:ascii="Times New Roman" w:hAnsi="Times New Roman" w:cs="Times New Roman"/>
          <w:sz w:val="24"/>
          <w:szCs w:val="24"/>
          <w:lang w:val="en-US"/>
        </w:rPr>
        <w:t xml:space="preserve"> </w:t>
      </w:r>
      <w:r w:rsidR="008F1010" w:rsidRPr="005442AE">
        <w:rPr>
          <w:rFonts w:ascii="Times New Roman" w:hAnsi="Times New Roman" w:cs="Times New Roman"/>
          <w:sz w:val="24"/>
          <w:szCs w:val="24"/>
          <w:lang w:val="en-US"/>
        </w:rPr>
        <w:t xml:space="preserve">Appendix V </w:t>
      </w:r>
      <w:r w:rsidR="00C676BE" w:rsidRPr="005442AE">
        <w:rPr>
          <w:rFonts w:ascii="Times New Roman" w:hAnsi="Times New Roman" w:cs="Times New Roman"/>
          <w:sz w:val="24"/>
          <w:szCs w:val="24"/>
          <w:lang w:val="en-US"/>
        </w:rPr>
        <w:t>fields description:</w:t>
      </w:r>
    </w:p>
    <w:p w:rsidR="00A63308" w:rsidRPr="005442AE" w:rsidRDefault="00A63308" w:rsidP="00A63308">
      <w:pPr>
        <w:pStyle w:val="Default"/>
        <w:jc w:val="both"/>
        <w:rPr>
          <w:b/>
          <w:bCs/>
          <w:lang w:val="en-US"/>
        </w:rPr>
      </w:pPr>
    </w:p>
    <w:p w:rsidR="00A63308" w:rsidRPr="005442AE" w:rsidRDefault="00A63308" w:rsidP="00A63308">
      <w:pPr>
        <w:pStyle w:val="Default"/>
        <w:jc w:val="both"/>
        <w:rPr>
          <w:lang w:val="en-US"/>
        </w:rPr>
      </w:pPr>
      <w:r w:rsidRPr="005442AE">
        <w:rPr>
          <w:b/>
          <w:bCs/>
          <w:lang w:val="en-US"/>
        </w:rPr>
        <w:t xml:space="preserve">FIELD NUMBER 1.0: </w:t>
      </w:r>
      <w:r w:rsidR="00315185" w:rsidRPr="005442AE">
        <w:rPr>
          <w:b/>
          <w:bCs/>
          <w:lang w:val="en-US"/>
        </w:rPr>
        <w:tab/>
      </w:r>
      <w:r w:rsidRPr="005442AE">
        <w:rPr>
          <w:b/>
          <w:bCs/>
          <w:lang w:val="en-US"/>
        </w:rPr>
        <w:t xml:space="preserve">Product Code </w:t>
      </w:r>
    </w:p>
    <w:p w:rsidR="00A63308" w:rsidRPr="005442AE" w:rsidRDefault="00A63308" w:rsidP="00A63308">
      <w:pPr>
        <w:pStyle w:val="Default"/>
        <w:jc w:val="both"/>
        <w:rPr>
          <w:lang w:val="en-US"/>
        </w:rPr>
      </w:pPr>
    </w:p>
    <w:p w:rsidR="00A63308" w:rsidRPr="005442AE" w:rsidRDefault="00A63308" w:rsidP="00A63308">
      <w:pPr>
        <w:pStyle w:val="Default"/>
        <w:jc w:val="both"/>
        <w:rPr>
          <w:lang w:val="en-US"/>
        </w:rPr>
      </w:pPr>
      <w:r w:rsidRPr="005442AE">
        <w:rPr>
          <w:lang w:val="en-US"/>
        </w:rPr>
        <w:t>Field Name:</w:t>
      </w:r>
      <w:r w:rsidRPr="005442AE">
        <w:rPr>
          <w:lang w:val="en-US"/>
        </w:rPr>
        <w:tab/>
        <w:t>DCODPROD</w:t>
      </w:r>
    </w:p>
    <w:p w:rsidR="00A63308" w:rsidRPr="005442AE" w:rsidRDefault="00A63308" w:rsidP="00A63308">
      <w:pPr>
        <w:pStyle w:val="Default"/>
        <w:jc w:val="both"/>
        <w:rPr>
          <w:lang w:val="en-US"/>
        </w:rPr>
      </w:pP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commercial product code assigned by your company in the normal course of business to the </w:t>
      </w:r>
      <w:r w:rsidR="00D46D03" w:rsidRPr="005442AE">
        <w:rPr>
          <w:rFonts w:ascii="Times New Roman" w:hAnsi="Times New Roman" w:cs="Times New Roman"/>
          <w:sz w:val="24"/>
          <w:szCs w:val="24"/>
          <w:lang w:val="en-US"/>
        </w:rPr>
        <w:t xml:space="preserve">like </w:t>
      </w:r>
      <w:r w:rsidRPr="005442AE">
        <w:rPr>
          <w:rFonts w:ascii="Times New Roman" w:hAnsi="Times New Roman" w:cs="Times New Roman"/>
          <w:sz w:val="24"/>
          <w:szCs w:val="24"/>
          <w:lang w:val="en-US"/>
        </w:rPr>
        <w:t>product.</w:t>
      </w:r>
    </w:p>
    <w:p w:rsidR="00A63308" w:rsidRPr="005442AE" w:rsidRDefault="00A63308" w:rsidP="00A6330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the product code should be the one reported under item 5 from section III (product and production process)</w:t>
      </w:r>
      <w:r w:rsidR="00C676BE" w:rsidRPr="005442AE">
        <w:rPr>
          <w:rFonts w:ascii="Times New Roman" w:hAnsi="Times New Roman" w:cs="Times New Roman"/>
          <w:sz w:val="24"/>
          <w:szCs w:val="24"/>
          <w:lang w:val="en-US"/>
        </w:rPr>
        <w:t>.</w:t>
      </w:r>
    </w:p>
    <w:p w:rsidR="00A63308" w:rsidRPr="005442AE" w:rsidRDefault="00A63308" w:rsidP="00D5041D">
      <w:pPr>
        <w:spacing w:after="0"/>
        <w:jc w:val="both"/>
        <w:rPr>
          <w:rFonts w:ascii="Times New Roman" w:hAnsi="Times New Roman" w:cs="Times New Roman"/>
          <w:b/>
          <w:bCs/>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2.0: </w:t>
      </w:r>
      <w:r w:rsidR="00315185" w:rsidRPr="005442AE">
        <w:rPr>
          <w:rFonts w:ascii="Times New Roman" w:hAnsi="Times New Roman" w:cs="Times New Roman"/>
          <w:b/>
          <w:bCs/>
          <w:sz w:val="24"/>
          <w:szCs w:val="24"/>
          <w:lang w:val="en-US"/>
        </w:rPr>
        <w:tab/>
      </w:r>
      <w:r w:rsidR="00C676BE" w:rsidRPr="005442AE">
        <w:rPr>
          <w:rFonts w:ascii="Times New Roman" w:hAnsi="Times New Roman" w:cs="Times New Roman"/>
          <w:b/>
          <w:bCs/>
          <w:sz w:val="24"/>
          <w:szCs w:val="24"/>
          <w:lang w:val="en-US"/>
        </w:rPr>
        <w:t xml:space="preserve">Product </w:t>
      </w:r>
      <w:r w:rsidRPr="005442AE">
        <w:rPr>
          <w:rFonts w:ascii="Times New Roman" w:hAnsi="Times New Roman" w:cs="Times New Roman"/>
          <w:b/>
          <w:bCs/>
          <w:sz w:val="24"/>
          <w:szCs w:val="24"/>
          <w:lang w:val="en-US"/>
        </w:rPr>
        <w:t xml:space="preserve">Identification </w:t>
      </w:r>
      <w:r w:rsidR="00C676BE" w:rsidRPr="005442AE">
        <w:rPr>
          <w:rFonts w:ascii="Times New Roman" w:hAnsi="Times New Roman" w:cs="Times New Roman"/>
          <w:b/>
          <w:bCs/>
          <w:sz w:val="24"/>
          <w:szCs w:val="24"/>
          <w:lang w:val="en-US"/>
        </w:rPr>
        <w:t>C</w:t>
      </w:r>
      <w:r w:rsidRPr="005442AE">
        <w:rPr>
          <w:rFonts w:ascii="Times New Roman" w:hAnsi="Times New Roman" w:cs="Times New Roman"/>
          <w:b/>
          <w:bCs/>
          <w:sz w:val="24"/>
          <w:szCs w:val="24"/>
          <w:lang w:val="en-US"/>
        </w:rPr>
        <w:t xml:space="preserve">ode </w:t>
      </w:r>
    </w:p>
    <w:p w:rsidR="00A63308" w:rsidRPr="005442AE" w:rsidRDefault="00A63308" w:rsidP="00782AEF">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DCODIP</w:t>
      </w:r>
    </w:p>
    <w:p w:rsidR="00782AEF" w:rsidRPr="005442AE" w:rsidRDefault="00782AEF" w:rsidP="00F8223F">
      <w:pPr>
        <w:widowControl w:val="0"/>
        <w:spacing w:after="0" w:line="240" w:lineRule="auto"/>
        <w:jc w:val="both"/>
        <w:rPr>
          <w:rFonts w:ascii="Times New Roman" w:eastAsia="Times New Roman" w:hAnsi="Times New Roman" w:cs="Times New Roman"/>
          <w:b/>
          <w:snapToGrid w:val="0"/>
          <w:sz w:val="24"/>
          <w:szCs w:val="24"/>
          <w:lang w:val="en-US" w:eastAsia="pt-BR"/>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identification code of products in accordance </w:t>
      </w:r>
      <w:r w:rsidR="00C676BE" w:rsidRPr="005442AE">
        <w:rPr>
          <w:rFonts w:ascii="Times New Roman" w:hAnsi="Times New Roman" w:cs="Times New Roman"/>
          <w:sz w:val="24"/>
          <w:szCs w:val="24"/>
          <w:lang w:val="en-US"/>
        </w:rPr>
        <w:t>to</w:t>
      </w:r>
      <w:r w:rsidRPr="005442AE">
        <w:rPr>
          <w:rFonts w:ascii="Times New Roman" w:hAnsi="Times New Roman" w:cs="Times New Roman"/>
          <w:sz w:val="24"/>
          <w:szCs w:val="24"/>
          <w:lang w:val="en-US"/>
        </w:rPr>
        <w:t xml:space="preserve"> the characteristics reported under </w:t>
      </w:r>
      <w:r w:rsidR="00C532A0" w:rsidRPr="005442AE">
        <w:rPr>
          <w:rFonts w:ascii="Times New Roman" w:hAnsi="Times New Roman" w:cs="Times New Roman"/>
          <w:sz w:val="24"/>
          <w:szCs w:val="24"/>
          <w:lang w:val="en-US"/>
        </w:rPr>
        <w:t xml:space="preserve">item 5 </w:t>
      </w:r>
      <w:r w:rsidR="00C676BE" w:rsidRPr="005442AE">
        <w:rPr>
          <w:rFonts w:ascii="Times New Roman" w:hAnsi="Times New Roman" w:cs="Times New Roman"/>
          <w:sz w:val="24"/>
          <w:szCs w:val="24"/>
          <w:lang w:val="en-US"/>
        </w:rPr>
        <w:t>section</w:t>
      </w:r>
      <w:r w:rsidRPr="005442AE">
        <w:rPr>
          <w:rFonts w:ascii="Times New Roman" w:hAnsi="Times New Roman" w:cs="Times New Roman"/>
          <w:sz w:val="24"/>
          <w:szCs w:val="24"/>
          <w:lang w:val="en-US"/>
        </w:rPr>
        <w:t xml:space="preserve"> </w:t>
      </w:r>
      <w:r w:rsidR="00C532A0" w:rsidRPr="005442AE">
        <w:rPr>
          <w:rFonts w:ascii="Times New Roman" w:hAnsi="Times New Roman" w:cs="Times New Roman"/>
          <w:sz w:val="24"/>
          <w:szCs w:val="24"/>
          <w:lang w:val="en-US"/>
        </w:rPr>
        <w:t xml:space="preserve">III </w:t>
      </w:r>
      <w:r w:rsidRPr="005442AE">
        <w:rPr>
          <w:rFonts w:ascii="Times New Roman" w:hAnsi="Times New Roman" w:cs="Times New Roman"/>
          <w:sz w:val="24"/>
          <w:szCs w:val="24"/>
          <w:lang w:val="en-US"/>
        </w:rPr>
        <w:t>(product and production process)</w:t>
      </w:r>
      <w:r w:rsidR="00C676BE" w:rsidRPr="005442AE">
        <w:rPr>
          <w:rFonts w:ascii="Times New Roman" w:hAnsi="Times New Roman" w:cs="Times New Roman"/>
          <w:sz w:val="24"/>
          <w:szCs w:val="24"/>
          <w:lang w:val="en-US"/>
        </w:rPr>
        <w:t>.</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 xml:space="preserve">Narrative: </w:t>
      </w:r>
      <w:r w:rsidRPr="005442AE">
        <w:rPr>
          <w:rFonts w:ascii="Times New Roman" w:hAnsi="Times New Roman" w:cs="Times New Roman"/>
          <w:sz w:val="24"/>
          <w:szCs w:val="24"/>
          <w:lang w:val="en-US"/>
        </w:rPr>
        <w:tab/>
        <w:t>the DCODIP is represented by an alphanumeric code that reflects the product</w:t>
      </w:r>
      <w:r w:rsidR="00C676BE" w:rsidRPr="005442AE">
        <w:rPr>
          <w:rFonts w:ascii="Times New Roman" w:hAnsi="Times New Roman" w:cs="Times New Roman"/>
          <w:sz w:val="24"/>
          <w:szCs w:val="24"/>
          <w:lang w:val="en-US"/>
        </w:rPr>
        <w:t>’s</w:t>
      </w:r>
      <w:r w:rsidRPr="005442AE">
        <w:rPr>
          <w:rFonts w:ascii="Times New Roman" w:hAnsi="Times New Roman" w:cs="Times New Roman"/>
          <w:sz w:val="24"/>
          <w:szCs w:val="24"/>
          <w:lang w:val="en-US"/>
        </w:rPr>
        <w:t xml:space="preserve"> characteristics, registering, in descending order, the importance of each one, starting </w:t>
      </w:r>
      <w:r w:rsidR="00E43746" w:rsidRPr="005442AE">
        <w:rPr>
          <w:rFonts w:ascii="Times New Roman" w:hAnsi="Times New Roman" w:cs="Times New Roman"/>
          <w:sz w:val="24"/>
          <w:szCs w:val="24"/>
          <w:lang w:val="en-US"/>
        </w:rPr>
        <w:t>from</w:t>
      </w:r>
      <w:r w:rsidRPr="005442AE">
        <w:rPr>
          <w:rFonts w:ascii="Times New Roman" w:hAnsi="Times New Roman" w:cs="Times New Roman"/>
          <w:sz w:val="24"/>
          <w:szCs w:val="24"/>
          <w:lang w:val="en-US"/>
        </w:rPr>
        <w:t xml:space="preserve"> the most relevant. </w:t>
      </w:r>
    </w:p>
    <w:p w:rsidR="00A63308" w:rsidRPr="005442AE" w:rsidRDefault="00A63308" w:rsidP="00D5041D">
      <w:pPr>
        <w:spacing w:after="0"/>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3.0: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Invoice Number</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DFAT</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reference number assigned to the invoice in your accounting system.</w:t>
      </w:r>
    </w:p>
    <w:p w:rsidR="00A63308" w:rsidRPr="005442AE" w:rsidRDefault="00A63308" w:rsidP="00A6330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describe the invoice numbering system that originated a sale reported in this data file. Indicate the existence of a </w:t>
      </w:r>
      <w:r w:rsidR="00E43746" w:rsidRPr="005442AE">
        <w:rPr>
          <w:rFonts w:ascii="Times New Roman" w:hAnsi="Times New Roman" w:cs="Times New Roman"/>
          <w:sz w:val="24"/>
          <w:szCs w:val="24"/>
          <w:lang w:val="en-US"/>
        </w:rPr>
        <w:t>numerical sequence</w:t>
      </w:r>
      <w:r w:rsidRPr="005442AE">
        <w:rPr>
          <w:rFonts w:ascii="Times New Roman" w:hAnsi="Times New Roman" w:cs="Times New Roman"/>
          <w:sz w:val="24"/>
          <w:szCs w:val="24"/>
          <w:lang w:val="en-US"/>
        </w:rPr>
        <w:t xml:space="preserve"> or any other coding system, in which case you should provide the description of each component of the code.</w:t>
      </w:r>
    </w:p>
    <w:p w:rsidR="00A63308" w:rsidRPr="005442AE" w:rsidRDefault="00A63308" w:rsidP="00D5041D">
      <w:pPr>
        <w:spacing w:after="0"/>
        <w:jc w:val="both"/>
        <w:rPr>
          <w:rFonts w:ascii="Times New Roman" w:hAnsi="Times New Roman" w:cs="Times New Roman"/>
          <w:b/>
          <w:bCs/>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4.0: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Invoice Date</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DDATAFAT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w:t>
      </w:r>
      <w:r w:rsidRPr="005442AE">
        <w:rPr>
          <w:rFonts w:ascii="Times New Roman" w:hAnsi="Times New Roman" w:cs="Times New Roman"/>
          <w:bCs/>
          <w:sz w:val="24"/>
          <w:szCs w:val="24"/>
          <w:lang w:val="en-US"/>
        </w:rPr>
        <w:t>invoice date</w:t>
      </w:r>
      <w:r w:rsidR="00E43746" w:rsidRPr="005442AE">
        <w:rPr>
          <w:rFonts w:ascii="Times New Roman" w:hAnsi="Times New Roman" w:cs="Times New Roman"/>
          <w:bCs/>
          <w:sz w:val="24"/>
          <w:szCs w:val="24"/>
          <w:lang w:val="en-US"/>
        </w:rPr>
        <w:t>.</w:t>
      </w:r>
    </w:p>
    <w:p w:rsidR="00A63308" w:rsidRPr="005442AE" w:rsidRDefault="00A63308" w:rsidP="00A63308">
      <w:pPr>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the date must be submitted in </w:t>
      </w:r>
      <w:r w:rsidR="00E43746" w:rsidRPr="005442AE">
        <w:rPr>
          <w:rFonts w:ascii="Times New Roman" w:hAnsi="Times New Roman" w:cs="Times New Roman"/>
          <w:sz w:val="24"/>
          <w:szCs w:val="24"/>
          <w:lang w:val="en-US"/>
        </w:rPr>
        <w:t xml:space="preserve">the </w:t>
      </w:r>
      <w:r w:rsidRPr="005442AE">
        <w:rPr>
          <w:rFonts w:ascii="Times New Roman" w:hAnsi="Times New Roman" w:cs="Times New Roman"/>
          <w:sz w:val="24"/>
          <w:szCs w:val="24"/>
          <w:lang w:val="en-US"/>
        </w:rPr>
        <w:t>DD/MM/YYYY format</w:t>
      </w:r>
      <w:r w:rsidR="00E43746" w:rsidRPr="005442AE">
        <w:rPr>
          <w:rFonts w:ascii="Times New Roman" w:hAnsi="Times New Roman" w:cs="Times New Roman"/>
          <w:sz w:val="24"/>
          <w:szCs w:val="24"/>
          <w:lang w:val="en-US"/>
        </w:rPr>
        <w:t>.</w:t>
      </w:r>
    </w:p>
    <w:p w:rsidR="00A63308" w:rsidRPr="005442AE" w:rsidRDefault="00A63308" w:rsidP="00D5041D">
      <w:pPr>
        <w:spacing w:after="0"/>
        <w:jc w:val="both"/>
        <w:rPr>
          <w:rFonts w:ascii="Times New Roman" w:hAnsi="Times New Roman" w:cs="Times New Roman"/>
          <w:b/>
          <w:bCs/>
          <w:sz w:val="24"/>
          <w:szCs w:val="24"/>
          <w:lang w:val="en-US"/>
        </w:rPr>
      </w:pPr>
    </w:p>
    <w:p w:rsidR="0063530B" w:rsidRPr="005442AE" w:rsidRDefault="0063530B" w:rsidP="0063530B">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4.1: </w:t>
      </w:r>
      <w:r w:rsidRPr="005442AE">
        <w:rPr>
          <w:rFonts w:ascii="Times New Roman" w:hAnsi="Times New Roman" w:cs="Times New Roman"/>
          <w:b/>
          <w:bCs/>
          <w:sz w:val="24"/>
          <w:szCs w:val="24"/>
          <w:lang w:val="en-US"/>
        </w:rPr>
        <w:tab/>
        <w:t>Date of Sale</w:t>
      </w:r>
    </w:p>
    <w:p w:rsidR="0063530B" w:rsidRPr="005442AE" w:rsidRDefault="0063530B" w:rsidP="0063530B">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DVENDT</w:t>
      </w:r>
    </w:p>
    <w:p w:rsidR="0063530B" w:rsidRPr="005442AE" w:rsidRDefault="0063530B" w:rsidP="0063530B">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w:t>
      </w:r>
      <w:r w:rsidRPr="005442AE">
        <w:rPr>
          <w:rFonts w:ascii="Times New Roman" w:hAnsi="Times New Roman"/>
          <w:sz w:val="24"/>
          <w:szCs w:val="24"/>
          <w:lang w:val="en-US"/>
        </w:rPr>
        <w:t xml:space="preserve">date (for example, the date of the contract or the invoice date) selected to be </w:t>
      </w:r>
      <w:r w:rsidRPr="005442AE">
        <w:rPr>
          <w:rFonts w:ascii="Times New Roman" w:hAnsi="Times New Roman" w:cs="Times New Roman"/>
          <w:sz w:val="24"/>
          <w:szCs w:val="24"/>
          <w:lang w:val="en-US"/>
        </w:rPr>
        <w:t xml:space="preserve">the date of sale for your sales in the comparison market. In case you use dates that vary according to the type of transaction (for instance, </w:t>
      </w:r>
      <w:r w:rsidRPr="005442AE">
        <w:rPr>
          <w:rFonts w:ascii="Times New Roman" w:hAnsi="Times New Roman"/>
          <w:sz w:val="24"/>
          <w:szCs w:val="24"/>
          <w:lang w:val="en-US"/>
        </w:rPr>
        <w:t xml:space="preserve">in some transactions you use the date of the contract, while in others you use the invoice date), </w:t>
      </w:r>
      <w:r w:rsidRPr="005442AE">
        <w:rPr>
          <w:rFonts w:ascii="Times New Roman" w:hAnsi="Times New Roman" w:cs="Times New Roman"/>
          <w:sz w:val="24"/>
          <w:szCs w:val="24"/>
          <w:lang w:val="en-US"/>
        </w:rPr>
        <w:t>you must create a field to relate the date with the type of transaction (ex. CONT for contracts, FAT for invoices). In case your company uses other ways to determinate the date of sale, justify and explain.</w:t>
      </w:r>
    </w:p>
    <w:p w:rsidR="0063530B" w:rsidRPr="005442AE" w:rsidRDefault="0063530B" w:rsidP="0063530B">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The date must be submitted in the DD/MM/YYYY format</w:t>
      </w:r>
    </w:p>
    <w:p w:rsidR="0063530B" w:rsidRPr="005442AE" w:rsidRDefault="0063530B" w:rsidP="0063530B">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In general, the date of sale is the invoice date. However, in long terms contracts, the date of sale can be, for instance, the contract date. The date of sale </w:t>
      </w:r>
      <w:r w:rsidRPr="005442AE">
        <w:rPr>
          <w:rFonts w:ascii="Times New Roman" w:hAnsi="Times New Roman" w:cs="Times New Roman"/>
          <w:bCs/>
          <w:sz w:val="24"/>
          <w:szCs w:val="24"/>
          <w:lang w:val="en-US"/>
        </w:rPr>
        <w:t xml:space="preserve">must be no later than </w:t>
      </w:r>
      <w:r w:rsidRPr="005442AE">
        <w:rPr>
          <w:rFonts w:ascii="Times New Roman" w:hAnsi="Times New Roman" w:cs="Times New Roman"/>
          <w:sz w:val="24"/>
          <w:szCs w:val="24"/>
          <w:lang w:val="en-US"/>
        </w:rPr>
        <w:t>the shipment date.</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5.0: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Date of </w:t>
      </w:r>
      <w:r w:rsidR="00756D61" w:rsidRPr="005442AE">
        <w:rPr>
          <w:rFonts w:ascii="Times New Roman" w:hAnsi="Times New Roman" w:cs="Times New Roman"/>
          <w:b/>
          <w:bCs/>
          <w:sz w:val="24"/>
          <w:szCs w:val="24"/>
          <w:lang w:val="en-US"/>
        </w:rPr>
        <w:t>S</w:t>
      </w:r>
      <w:r w:rsidRPr="005442AE">
        <w:rPr>
          <w:rFonts w:ascii="Times New Roman" w:hAnsi="Times New Roman" w:cs="Times New Roman"/>
          <w:b/>
          <w:bCs/>
          <w:sz w:val="24"/>
          <w:szCs w:val="24"/>
          <w:lang w:val="en-US"/>
        </w:rPr>
        <w:t>hipment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DDATAEMB</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date of shipment from the factory or distribution warehouse to the customer</w:t>
      </w:r>
      <w:r w:rsidRPr="005442AE">
        <w:rPr>
          <w:rFonts w:ascii="Times New Roman" w:hAnsi="Times New Roman" w:cs="Times New Roman"/>
          <w:b/>
          <w:i/>
          <w:sz w:val="24"/>
          <w:szCs w:val="24"/>
          <w:lang w:val="en-US"/>
        </w:rPr>
        <w:t>.</w:t>
      </w:r>
      <w:r w:rsidRPr="005442AE">
        <w:rPr>
          <w:rFonts w:ascii="Times New Roman" w:hAnsi="Times New Roman" w:cs="Times New Roman"/>
          <w:sz w:val="24"/>
          <w:szCs w:val="24"/>
          <w:lang w:val="en-US"/>
        </w:rPr>
        <w:t xml:space="preserve"> Distribution warehouse is, hereby, understood as</w:t>
      </w:r>
      <w:r w:rsidRPr="005442AE">
        <w:rPr>
          <w:rFonts w:ascii="Times New Roman" w:hAnsi="Times New Roman" w:cs="Times New Roman"/>
          <w:bCs/>
          <w:i/>
          <w:color w:val="FF0000"/>
          <w:sz w:val="24"/>
          <w:szCs w:val="24"/>
          <w:lang w:val="en-US"/>
        </w:rPr>
        <w:t xml:space="preserve"> </w:t>
      </w:r>
      <w:r w:rsidRPr="005442AE">
        <w:rPr>
          <w:rFonts w:ascii="Times New Roman" w:hAnsi="Times New Roman" w:cs="Times New Roman"/>
          <w:bCs/>
          <w:sz w:val="24"/>
          <w:szCs w:val="24"/>
          <w:lang w:val="en-US"/>
        </w:rPr>
        <w:t xml:space="preserve">any other stockpile, warehouse or storage that is not situated by </w:t>
      </w:r>
      <w:r w:rsidR="00DE1635" w:rsidRPr="005442AE">
        <w:rPr>
          <w:rFonts w:ascii="Times New Roman" w:hAnsi="Times New Roman" w:cs="Times New Roman"/>
          <w:bCs/>
          <w:sz w:val="24"/>
          <w:szCs w:val="24"/>
          <w:lang w:val="en-US"/>
        </w:rPr>
        <w:t xml:space="preserve">your </w:t>
      </w:r>
      <w:r w:rsidRPr="005442AE">
        <w:rPr>
          <w:rFonts w:ascii="Times New Roman" w:hAnsi="Times New Roman" w:cs="Times New Roman"/>
          <w:bCs/>
          <w:sz w:val="24"/>
          <w:szCs w:val="24"/>
          <w:lang w:val="en-US"/>
        </w:rPr>
        <w:t xml:space="preserve">company’s factory. </w:t>
      </w:r>
    </w:p>
    <w:p w:rsidR="00A63308" w:rsidRPr="005442AE" w:rsidRDefault="00A63308" w:rsidP="00A63308">
      <w:pPr>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the date must be submitted in </w:t>
      </w:r>
      <w:r w:rsidR="00DE1635" w:rsidRPr="005442AE">
        <w:rPr>
          <w:rFonts w:ascii="Times New Roman" w:hAnsi="Times New Roman" w:cs="Times New Roman"/>
          <w:sz w:val="24"/>
          <w:szCs w:val="24"/>
          <w:lang w:val="en-US"/>
        </w:rPr>
        <w:t xml:space="preserve">the </w:t>
      </w:r>
      <w:r w:rsidRPr="005442AE">
        <w:rPr>
          <w:rFonts w:ascii="Times New Roman" w:hAnsi="Times New Roman" w:cs="Times New Roman"/>
          <w:sz w:val="24"/>
          <w:szCs w:val="24"/>
          <w:lang w:val="en-US"/>
        </w:rPr>
        <w:t>DD/MM/YYYY format</w:t>
      </w:r>
      <w:r w:rsidR="00DE1635" w:rsidRPr="005442AE">
        <w:rPr>
          <w:rFonts w:ascii="Times New Roman" w:hAnsi="Times New Roman" w:cs="Times New Roman"/>
          <w:sz w:val="24"/>
          <w:szCs w:val="24"/>
          <w:lang w:val="en-US"/>
        </w:rPr>
        <w:t>.</w:t>
      </w:r>
    </w:p>
    <w:p w:rsidR="00A63308" w:rsidRPr="005442AE" w:rsidRDefault="00A63308" w:rsidP="00A63308">
      <w:pPr>
        <w:pStyle w:val="Default"/>
        <w:jc w:val="both"/>
        <w:rPr>
          <w:b/>
          <w:bCs/>
          <w:lang w:val="en-US"/>
        </w:rPr>
      </w:pPr>
    </w:p>
    <w:p w:rsidR="00A63308" w:rsidRPr="005442AE" w:rsidRDefault="00A63308" w:rsidP="00A63308">
      <w:pPr>
        <w:pStyle w:val="Default"/>
        <w:jc w:val="both"/>
        <w:rPr>
          <w:u w:val="single"/>
          <w:lang w:val="en-US"/>
        </w:rPr>
      </w:pPr>
      <w:r w:rsidRPr="005442AE">
        <w:rPr>
          <w:b/>
          <w:bCs/>
          <w:lang w:val="en-US"/>
        </w:rPr>
        <w:t xml:space="preserve">FIELD NUMBER 6.0: </w:t>
      </w:r>
      <w:r w:rsidR="00315185" w:rsidRPr="005442AE">
        <w:rPr>
          <w:b/>
          <w:bCs/>
          <w:lang w:val="en-US"/>
        </w:rPr>
        <w:tab/>
      </w:r>
      <w:r w:rsidRPr="005442AE">
        <w:rPr>
          <w:b/>
          <w:bCs/>
          <w:lang w:val="en-US"/>
        </w:rPr>
        <w:t xml:space="preserve">Customer Code </w:t>
      </w:r>
    </w:p>
    <w:p w:rsidR="00A535FB" w:rsidRPr="005442AE" w:rsidRDefault="00A535FB" w:rsidP="00A535FB">
      <w:pPr>
        <w:spacing w:after="0" w:line="240" w:lineRule="auto"/>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DCLICOD</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name of the customer or the internal accounting code designating the customer</w:t>
      </w:r>
      <w:r w:rsidR="00DE1635" w:rsidRPr="005442AE">
        <w:rPr>
          <w:rFonts w:ascii="Times New Roman" w:hAnsi="Times New Roman" w:cs="Times New Roman"/>
          <w:sz w:val="24"/>
          <w:szCs w:val="24"/>
          <w:lang w:val="en-US"/>
        </w:rPr>
        <w:t>.</w:t>
      </w:r>
    </w:p>
    <w:p w:rsidR="00A63308" w:rsidRPr="005442AE" w:rsidRDefault="00A63308" w:rsidP="00A6330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provide a complete list of customer names and codes</w:t>
      </w:r>
      <w:r w:rsidR="00DE1635" w:rsidRPr="005442AE">
        <w:rPr>
          <w:rFonts w:ascii="Times New Roman" w:hAnsi="Times New Roman" w:cs="Times New Roman"/>
          <w:sz w:val="24"/>
          <w:szCs w:val="24"/>
          <w:lang w:val="en-US"/>
        </w:rPr>
        <w:t>, relating the codes with their</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corporate name.</w:t>
      </w:r>
    </w:p>
    <w:p w:rsidR="00BA207D" w:rsidRPr="005442AE" w:rsidRDefault="00BA207D" w:rsidP="0013617D">
      <w:pPr>
        <w:spacing w:after="0"/>
        <w:jc w:val="both"/>
        <w:rPr>
          <w:rFonts w:ascii="Times New Roman" w:hAnsi="Times New Roman" w:cs="Times New Roman"/>
          <w:b/>
          <w:bCs/>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6.1: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Customer Name</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DCLINOM</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corporate name of each customer.</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report the corporate name of all customers, whether </w:t>
      </w:r>
      <w:r w:rsidR="00DE1635" w:rsidRPr="005442AE">
        <w:rPr>
          <w:rFonts w:ascii="Times New Roman" w:hAnsi="Times New Roman" w:cs="Times New Roman"/>
          <w:sz w:val="24"/>
          <w:szCs w:val="24"/>
          <w:lang w:val="en-US"/>
        </w:rPr>
        <w:t>in</w:t>
      </w:r>
      <w:r w:rsidRPr="005442AE">
        <w:rPr>
          <w:rFonts w:ascii="Times New Roman" w:hAnsi="Times New Roman" w:cs="Times New Roman"/>
          <w:sz w:val="24"/>
          <w:szCs w:val="24"/>
          <w:lang w:val="en-US"/>
        </w:rPr>
        <w:t xml:space="preserve"> the domestic market or foreign market. </w:t>
      </w:r>
    </w:p>
    <w:p w:rsidR="00C11EFE" w:rsidRPr="005442AE" w:rsidRDefault="00C11EFE" w:rsidP="00D5041D">
      <w:pPr>
        <w:spacing w:after="0"/>
        <w:ind w:left="1410" w:hanging="1410"/>
        <w:jc w:val="both"/>
        <w:rPr>
          <w:rFonts w:ascii="Times New Roman" w:hAnsi="Times New Roman" w:cs="Times New Roman"/>
          <w:b/>
          <w:bCs/>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7.0: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Customer Relationship</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DRELCLI</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code designating whether the customer is affiliated. </w:t>
      </w:r>
    </w:p>
    <w:p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1 = Unaffiliated Customers </w:t>
      </w:r>
    </w:p>
    <w:p w:rsidR="00A63308" w:rsidRPr="005442AE" w:rsidRDefault="00A63308" w:rsidP="00A63308">
      <w:pPr>
        <w:spacing w:after="0" w:line="100" w:lineRule="atLeast"/>
        <w:ind w:left="708" w:firstLine="708"/>
        <w:jc w:val="both"/>
        <w:rPr>
          <w:rFonts w:ascii="Times New Roman" w:hAnsi="Times New Roman" w:cs="Times New Roman"/>
          <w:color w:val="FF0000"/>
          <w:sz w:val="24"/>
          <w:szCs w:val="24"/>
          <w:lang w:val="en-US"/>
        </w:rPr>
      </w:pPr>
      <w:r w:rsidRPr="005442AE">
        <w:rPr>
          <w:rFonts w:ascii="Times New Roman" w:hAnsi="Times New Roman" w:cs="Times New Roman"/>
          <w:color w:val="000000"/>
          <w:sz w:val="24"/>
          <w:szCs w:val="24"/>
          <w:lang w:val="en-US"/>
        </w:rPr>
        <w:t>2 = Unaffiliated</w:t>
      </w:r>
      <w:r w:rsidRPr="005442AE">
        <w:rPr>
          <w:rFonts w:ascii="Times New Roman" w:hAnsi="Times New Roman" w:cs="Times New Roman"/>
          <w:sz w:val="24"/>
          <w:szCs w:val="24"/>
          <w:lang w:val="en-US"/>
        </w:rPr>
        <w:t xml:space="preserve"> Resellers</w:t>
      </w:r>
    </w:p>
    <w:p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3 = Affiliated Customers</w:t>
      </w:r>
    </w:p>
    <w:p w:rsidR="00A63308" w:rsidRPr="005442AE" w:rsidRDefault="00A63308" w:rsidP="00A63308">
      <w:pPr>
        <w:ind w:left="708" w:firstLine="708"/>
        <w:jc w:val="both"/>
        <w:rPr>
          <w:rFonts w:ascii="Times New Roman" w:hAnsi="Times New Roman" w:cs="Times New Roman"/>
          <w:sz w:val="24"/>
          <w:szCs w:val="24"/>
          <w:lang w:val="en-US"/>
        </w:rPr>
      </w:pPr>
      <w:r w:rsidRPr="005442AE">
        <w:rPr>
          <w:rFonts w:ascii="Times New Roman" w:hAnsi="Times New Roman" w:cs="Times New Roman"/>
          <w:color w:val="000000"/>
          <w:sz w:val="24"/>
          <w:szCs w:val="24"/>
          <w:lang w:val="en-US"/>
        </w:rPr>
        <w:t xml:space="preserve">4 = Affiliated </w:t>
      </w:r>
      <w:r w:rsidRPr="005442AE">
        <w:rPr>
          <w:rFonts w:ascii="Times New Roman" w:hAnsi="Times New Roman" w:cs="Times New Roman"/>
          <w:sz w:val="24"/>
          <w:szCs w:val="24"/>
          <w:lang w:val="en-US"/>
        </w:rPr>
        <w:t>Resellers</w:t>
      </w:r>
    </w:p>
    <w:p w:rsidR="00A63308" w:rsidRPr="005442AE" w:rsidRDefault="00A63308" w:rsidP="00A63308">
      <w:pPr>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as previously noted, the definition of affiliated parties is under item 3.3</w:t>
      </w:r>
      <w:r w:rsidR="0069167F" w:rsidRPr="005442AE">
        <w:rPr>
          <w:rFonts w:ascii="Times New Roman" w:hAnsi="Times New Roman" w:cs="Times New Roman"/>
          <w:sz w:val="24"/>
          <w:szCs w:val="24"/>
          <w:lang w:val="en-US"/>
        </w:rPr>
        <w:t>.</w:t>
      </w:r>
    </w:p>
    <w:p w:rsidR="00A63308" w:rsidRPr="005442AE" w:rsidRDefault="00A63308" w:rsidP="00D5041D">
      <w:pPr>
        <w:spacing w:after="0"/>
        <w:jc w:val="both"/>
        <w:rPr>
          <w:rFonts w:ascii="Times New Roman" w:hAnsi="Times New Roman" w:cs="Times New Roman"/>
          <w:b/>
          <w:bCs/>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8.0:</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Customer Category</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DCATCLI</w:t>
      </w:r>
    </w:p>
    <w:p w:rsidR="00A63308" w:rsidRPr="005442AE" w:rsidRDefault="00A63308" w:rsidP="00A63308">
      <w:pPr>
        <w:jc w:val="both"/>
        <w:rPr>
          <w:rFonts w:ascii="Times New Roman" w:hAnsi="Times New Roman" w:cs="Times New Roman"/>
          <w:color w:val="000000"/>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customer category</w:t>
      </w:r>
      <w:r w:rsidR="0069167F" w:rsidRPr="005442AE">
        <w:rPr>
          <w:rFonts w:ascii="Times New Roman" w:hAnsi="Times New Roman" w:cs="Times New Roman"/>
          <w:sz w:val="24"/>
          <w:szCs w:val="24"/>
          <w:lang w:val="en-US"/>
        </w:rPr>
        <w:t>.</w:t>
      </w:r>
    </w:p>
    <w:p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1 =</w:t>
      </w:r>
      <w:r w:rsidRPr="005442AE">
        <w:rPr>
          <w:rFonts w:ascii="Times New Roman" w:hAnsi="Times New Roman" w:cs="Times New Roman"/>
          <w:sz w:val="24"/>
          <w:szCs w:val="24"/>
          <w:lang w:val="en-US"/>
        </w:rPr>
        <w:t xml:space="preserve"> industrial user</w:t>
      </w:r>
    </w:p>
    <w:p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2 = </w:t>
      </w:r>
      <w:r w:rsidR="000678E5" w:rsidRPr="005442AE">
        <w:rPr>
          <w:rFonts w:ascii="Times New Roman" w:hAnsi="Times New Roman" w:cs="Times New Roman"/>
          <w:color w:val="000000"/>
          <w:sz w:val="24"/>
          <w:szCs w:val="24"/>
          <w:lang w:val="en-US"/>
        </w:rPr>
        <w:t>end-users</w:t>
      </w:r>
    </w:p>
    <w:p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3 = trading companies</w:t>
      </w:r>
    </w:p>
    <w:p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4 = </w:t>
      </w:r>
      <w:r w:rsidRPr="005442AE">
        <w:rPr>
          <w:rFonts w:ascii="Times New Roman" w:hAnsi="Times New Roman" w:cs="Times New Roman"/>
          <w:sz w:val="24"/>
          <w:szCs w:val="24"/>
          <w:lang w:val="en-US"/>
        </w:rPr>
        <w:t>local distributors</w:t>
      </w:r>
    </w:p>
    <w:p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5 = retailers</w:t>
      </w:r>
    </w:p>
    <w:p w:rsidR="00A63308" w:rsidRPr="005442AE" w:rsidRDefault="00A63308" w:rsidP="00A63308">
      <w:pPr>
        <w:ind w:left="708" w:firstLine="708"/>
        <w:jc w:val="both"/>
        <w:rPr>
          <w:rFonts w:ascii="Times New Roman" w:hAnsi="Times New Roman" w:cs="Times New Roman"/>
          <w:sz w:val="24"/>
          <w:szCs w:val="24"/>
          <w:lang w:val="en-US"/>
        </w:rPr>
      </w:pPr>
      <w:r w:rsidRPr="005442AE">
        <w:rPr>
          <w:rFonts w:ascii="Times New Roman" w:hAnsi="Times New Roman" w:cs="Times New Roman"/>
          <w:color w:val="000000"/>
          <w:sz w:val="24"/>
          <w:szCs w:val="24"/>
          <w:lang w:val="en-US"/>
        </w:rPr>
        <w:t xml:space="preserve">6 until n = </w:t>
      </w:r>
      <w:r w:rsidRPr="005442AE">
        <w:rPr>
          <w:rFonts w:ascii="Times New Roman" w:hAnsi="Times New Roman" w:cs="Times New Roman"/>
          <w:sz w:val="24"/>
          <w:szCs w:val="24"/>
          <w:lang w:val="en-US"/>
        </w:rPr>
        <w:t xml:space="preserve">specify additional categories </w:t>
      </w:r>
    </w:p>
    <w:p w:rsidR="00A63308" w:rsidRPr="005442AE" w:rsidRDefault="00A63308" w:rsidP="00A6330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identify any customers that have been classified in more than one customer category and explain the circumstances requiring such treatment.</w:t>
      </w:r>
    </w:p>
    <w:p w:rsidR="00A63308" w:rsidRPr="005442AE" w:rsidRDefault="00A63308" w:rsidP="00D5041D">
      <w:pPr>
        <w:spacing w:after="0"/>
        <w:jc w:val="both"/>
        <w:rPr>
          <w:rFonts w:ascii="Times New Roman" w:hAnsi="Times New Roman" w:cs="Times New Roman"/>
          <w:b/>
          <w:bCs/>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lastRenderedPageBreak/>
        <w:t xml:space="preserve">FIELD NUMBER 9.(1 until n): </w:t>
      </w:r>
      <w:r w:rsidR="00315185" w:rsidRPr="005442AE">
        <w:rPr>
          <w:rFonts w:ascii="Times New Roman" w:hAnsi="Times New Roman" w:cs="Times New Roman"/>
          <w:b/>
          <w:bCs/>
          <w:sz w:val="24"/>
          <w:szCs w:val="24"/>
          <w:lang w:val="en-US"/>
        </w:rPr>
        <w:tab/>
      </w:r>
      <w:r w:rsidR="00485863" w:rsidRPr="005442AE">
        <w:rPr>
          <w:rFonts w:ascii="Times New Roman" w:hAnsi="Times New Roman" w:cs="Times New Roman"/>
          <w:b/>
          <w:bCs/>
          <w:sz w:val="24"/>
          <w:szCs w:val="24"/>
          <w:lang w:val="en-US"/>
        </w:rPr>
        <w:t>Date of Payment Receipt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DPAGDT (1 until n)</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date your records indicate payment was received from the customer. The date must be submitted in </w:t>
      </w:r>
      <w:r w:rsidR="00315185" w:rsidRPr="005442AE">
        <w:rPr>
          <w:rFonts w:ascii="Times New Roman" w:hAnsi="Times New Roman" w:cs="Times New Roman"/>
          <w:sz w:val="24"/>
          <w:szCs w:val="24"/>
          <w:lang w:val="en-US"/>
        </w:rPr>
        <w:t xml:space="preserve">the </w:t>
      </w:r>
      <w:r w:rsidRPr="005442AE">
        <w:rPr>
          <w:rFonts w:ascii="Times New Roman" w:hAnsi="Times New Roman" w:cs="Times New Roman"/>
          <w:sz w:val="24"/>
          <w:szCs w:val="24"/>
          <w:lang w:val="en-US"/>
        </w:rPr>
        <w:t>DD/MM/YYYY format</w:t>
      </w:r>
    </w:p>
    <w:p w:rsidR="00A63308" w:rsidRPr="005442AE" w:rsidRDefault="00A63308" w:rsidP="00A6330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if you cannot gather the dates of payment in the time allowed for responding to this questionnaire, explain why. If a particular invoice</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has not been paid</w:t>
      </w:r>
      <w:r w:rsidRPr="005442AE">
        <w:rPr>
          <w:rFonts w:ascii="Times New Roman" w:hAnsi="Times New Roman" w:cs="Times New Roman"/>
          <w:i/>
          <w:sz w:val="24"/>
          <w:szCs w:val="24"/>
          <w:lang w:val="en-US"/>
        </w:rPr>
        <w:t>,</w:t>
      </w:r>
      <w:r w:rsidRPr="005442AE">
        <w:rPr>
          <w:rFonts w:ascii="Times New Roman" w:hAnsi="Times New Roman" w:cs="Times New Roman"/>
          <w:sz w:val="24"/>
          <w:szCs w:val="24"/>
          <w:lang w:val="en-US"/>
        </w:rPr>
        <w:t xml:space="preserve"> do not complete this field. If the payment is in installments, insert columns corresponding to the number of </w:t>
      </w:r>
      <w:r w:rsidRPr="005442AE">
        <w:rPr>
          <w:rFonts w:ascii="Times New Roman" w:hAnsi="Times New Roman" w:cs="Times New Roman"/>
          <w:bCs/>
          <w:sz w:val="24"/>
          <w:szCs w:val="24"/>
          <w:lang w:val="en-US"/>
        </w:rPr>
        <w:t>monthly payments.</w:t>
      </w:r>
    </w:p>
    <w:p w:rsidR="00A63308" w:rsidRPr="005442AE" w:rsidRDefault="00A63308" w:rsidP="00D5041D">
      <w:pPr>
        <w:spacing w:after="0"/>
        <w:jc w:val="both"/>
        <w:rPr>
          <w:rFonts w:ascii="Times New Roman" w:hAnsi="Times New Roman" w:cs="Times New Roman"/>
          <w:b/>
          <w:bCs/>
          <w:color w:val="000000" w:themeColor="text1"/>
          <w:sz w:val="24"/>
          <w:szCs w:val="24"/>
          <w:lang w:val="en-US"/>
        </w:rPr>
      </w:pPr>
    </w:p>
    <w:p w:rsidR="00A63308" w:rsidRPr="005442AE" w:rsidRDefault="00A63308" w:rsidP="00A63308">
      <w:pPr>
        <w:rPr>
          <w:rFonts w:ascii="Times New Roman" w:hAnsi="Times New Roman" w:cs="Times New Roman"/>
          <w:color w:val="000000" w:themeColor="text1"/>
          <w:sz w:val="24"/>
          <w:szCs w:val="24"/>
          <w:lang w:val="en-US"/>
        </w:rPr>
      </w:pPr>
      <w:r w:rsidRPr="005442AE">
        <w:rPr>
          <w:rFonts w:ascii="Times New Roman" w:hAnsi="Times New Roman" w:cs="Times New Roman"/>
          <w:b/>
          <w:bCs/>
          <w:color w:val="000000" w:themeColor="text1"/>
          <w:sz w:val="24"/>
          <w:szCs w:val="24"/>
          <w:lang w:val="en-US"/>
        </w:rPr>
        <w:t xml:space="preserve">FIELD NUMBER 10.0: </w:t>
      </w:r>
      <w:r w:rsidR="00315185" w:rsidRPr="005442AE">
        <w:rPr>
          <w:rFonts w:ascii="Times New Roman" w:hAnsi="Times New Roman" w:cs="Times New Roman"/>
          <w:b/>
          <w:bCs/>
          <w:color w:val="000000" w:themeColor="text1"/>
          <w:sz w:val="24"/>
          <w:szCs w:val="24"/>
          <w:lang w:val="en-US"/>
        </w:rPr>
        <w:tab/>
      </w:r>
      <w:r w:rsidR="00AB101F" w:rsidRPr="005442AE">
        <w:rPr>
          <w:rFonts w:ascii="Times New Roman" w:hAnsi="Times New Roman" w:cs="Times New Roman"/>
          <w:b/>
          <w:bCs/>
          <w:color w:val="000000" w:themeColor="text1"/>
          <w:sz w:val="24"/>
          <w:szCs w:val="24"/>
          <w:lang w:val="en-US"/>
        </w:rPr>
        <w:t>Terms of</w:t>
      </w:r>
      <w:r w:rsidR="00F36B50" w:rsidRPr="005442AE">
        <w:rPr>
          <w:rFonts w:ascii="Times New Roman" w:hAnsi="Times New Roman" w:cs="Times New Roman"/>
          <w:b/>
          <w:bCs/>
          <w:color w:val="000000" w:themeColor="text1"/>
          <w:sz w:val="24"/>
          <w:szCs w:val="24"/>
          <w:lang w:val="en-US"/>
        </w:rPr>
        <w:t xml:space="preserve"> Delivery</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w:t>
      </w:r>
      <w:r w:rsidR="00EF4AB6" w:rsidRPr="005442AE">
        <w:rPr>
          <w:rFonts w:ascii="Times New Roman" w:hAnsi="Times New Roman" w:cs="Times New Roman"/>
          <w:sz w:val="24"/>
          <w:szCs w:val="24"/>
          <w:lang w:val="en-US"/>
        </w:rPr>
        <w:t>TER</w:t>
      </w:r>
      <w:r w:rsidR="00D84553" w:rsidRPr="005442AE">
        <w:rPr>
          <w:rFonts w:ascii="Times New Roman" w:hAnsi="Times New Roman" w:cs="Times New Roman"/>
          <w:sz w:val="24"/>
          <w:szCs w:val="24"/>
          <w:lang w:val="en-US"/>
        </w:rPr>
        <w:t>ENT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terms of </w:t>
      </w:r>
      <w:r w:rsidR="00F36B50" w:rsidRPr="005442AE">
        <w:rPr>
          <w:rFonts w:ascii="Times New Roman" w:hAnsi="Times New Roman" w:cs="Times New Roman"/>
          <w:sz w:val="24"/>
          <w:szCs w:val="24"/>
          <w:lang w:val="en-US"/>
        </w:rPr>
        <w:t>delivery</w:t>
      </w:r>
    </w:p>
    <w:p w:rsidR="00A63308" w:rsidRPr="005442AE" w:rsidRDefault="00A63308" w:rsidP="00A63308">
      <w:pPr>
        <w:spacing w:after="0" w:line="100" w:lineRule="atLeast"/>
        <w:ind w:left="1416"/>
        <w:jc w:val="both"/>
        <w:rPr>
          <w:rFonts w:ascii="Times New Roman" w:hAnsi="Times New Roman" w:cs="Times New Roman"/>
          <w:color w:val="000000" w:themeColor="text1"/>
          <w:sz w:val="24"/>
          <w:szCs w:val="24"/>
          <w:lang w:val="en-US"/>
        </w:rPr>
      </w:pPr>
      <w:r w:rsidRPr="005442AE">
        <w:rPr>
          <w:rFonts w:ascii="Times New Roman" w:hAnsi="Times New Roman" w:cs="Times New Roman"/>
          <w:color w:val="000000"/>
          <w:sz w:val="24"/>
          <w:szCs w:val="24"/>
          <w:lang w:val="en-US"/>
        </w:rPr>
        <w:t xml:space="preserve">1 </w:t>
      </w:r>
      <w:r w:rsidRPr="005442AE">
        <w:rPr>
          <w:rFonts w:ascii="Times New Roman" w:hAnsi="Times New Roman" w:cs="Times New Roman"/>
          <w:color w:val="000000" w:themeColor="text1"/>
          <w:sz w:val="24"/>
          <w:szCs w:val="24"/>
          <w:lang w:val="en-US"/>
        </w:rPr>
        <w:t>=</w:t>
      </w:r>
      <w:r w:rsidRPr="005442AE">
        <w:rPr>
          <w:rFonts w:ascii="Times New Roman" w:hAnsi="Times New Roman" w:cs="Times New Roman"/>
          <w:i/>
          <w:color w:val="000000" w:themeColor="text1"/>
          <w:sz w:val="24"/>
          <w:szCs w:val="24"/>
          <w:lang w:val="en-US"/>
        </w:rPr>
        <w:t xml:space="preserve"> </w:t>
      </w:r>
      <w:r w:rsidR="00AB101F" w:rsidRPr="005442AE">
        <w:rPr>
          <w:rFonts w:ascii="Times New Roman" w:hAnsi="Times New Roman" w:cs="Times New Roman"/>
          <w:color w:val="000000" w:themeColor="text1"/>
          <w:sz w:val="24"/>
          <w:szCs w:val="24"/>
          <w:lang w:val="en-US"/>
        </w:rPr>
        <w:t>delivered at the</w:t>
      </w:r>
      <w:r w:rsidR="00AB101F" w:rsidRPr="005442AE">
        <w:rPr>
          <w:rFonts w:ascii="Times New Roman" w:hAnsi="Times New Roman" w:cs="Times New Roman"/>
          <w:i/>
          <w:color w:val="000000" w:themeColor="text1"/>
          <w:sz w:val="24"/>
          <w:szCs w:val="24"/>
          <w:lang w:val="en-US"/>
        </w:rPr>
        <w:t xml:space="preserve"> </w:t>
      </w:r>
      <w:r w:rsidRPr="005442AE">
        <w:rPr>
          <w:rFonts w:ascii="Times New Roman" w:hAnsi="Times New Roman" w:cs="Times New Roman"/>
          <w:color w:val="000000" w:themeColor="text1"/>
          <w:sz w:val="24"/>
          <w:szCs w:val="24"/>
          <w:lang w:val="en-US"/>
        </w:rPr>
        <w:t>customer (transportation and insurance expenses incurred by your company until delivery to the customer</w:t>
      </w:r>
      <w:r w:rsidRPr="005442AE">
        <w:rPr>
          <w:rFonts w:ascii="Times New Roman" w:hAnsi="Times New Roman" w:cs="Times New Roman"/>
          <w:i/>
          <w:color w:val="000000" w:themeColor="text1"/>
          <w:sz w:val="24"/>
          <w:szCs w:val="24"/>
          <w:lang w:val="en-US"/>
        </w:rPr>
        <w:t>)</w:t>
      </w:r>
    </w:p>
    <w:p w:rsidR="00A63308" w:rsidRPr="005442AE" w:rsidRDefault="0094173D" w:rsidP="00A63308">
      <w:pPr>
        <w:pStyle w:val="Default"/>
        <w:ind w:left="1416"/>
        <w:jc w:val="both"/>
        <w:rPr>
          <w:rFonts w:eastAsia="Times New Roman"/>
          <w:kern w:val="0"/>
          <w:lang w:val="en-US" w:eastAsia="pt-BR"/>
        </w:rPr>
      </w:pPr>
      <w:r w:rsidRPr="005442AE">
        <w:rPr>
          <w:color w:val="000000" w:themeColor="text1"/>
          <w:lang w:val="en-US"/>
        </w:rPr>
        <w:t xml:space="preserve">2 = </w:t>
      </w:r>
      <w:r w:rsidR="00AB101F" w:rsidRPr="005442AE">
        <w:rPr>
          <w:color w:val="000000" w:themeColor="text1"/>
          <w:lang w:val="en-US"/>
        </w:rPr>
        <w:t>delivered</w:t>
      </w:r>
      <w:r w:rsidR="00AB101F" w:rsidRPr="005442AE">
        <w:rPr>
          <w:i/>
          <w:color w:val="000000" w:themeColor="text1"/>
          <w:lang w:val="en-US"/>
        </w:rPr>
        <w:t xml:space="preserve"> </w:t>
      </w:r>
      <w:r w:rsidR="00AB101F" w:rsidRPr="005442AE">
        <w:rPr>
          <w:color w:val="000000" w:themeColor="text1"/>
          <w:lang w:val="en-US"/>
        </w:rPr>
        <w:t>at</w:t>
      </w:r>
      <w:r w:rsidR="00A63308" w:rsidRPr="005442AE">
        <w:rPr>
          <w:color w:val="000000" w:themeColor="text1"/>
          <w:lang w:val="en-US"/>
        </w:rPr>
        <w:t xml:space="preserve"> the place determined by the customer (transportation and insurance expenses incurred by your company until delivery at the location determined by the </w:t>
      </w:r>
      <w:r w:rsidR="00A63308" w:rsidRPr="005442AE">
        <w:rPr>
          <w:rFonts w:eastAsia="Times New Roman"/>
          <w:color w:val="000000" w:themeColor="text1"/>
          <w:kern w:val="0"/>
          <w:lang w:val="en-US" w:eastAsia="pt-BR"/>
        </w:rPr>
        <w:t>customer</w:t>
      </w:r>
      <w:r w:rsidR="00A63308" w:rsidRPr="005442AE">
        <w:rPr>
          <w:rFonts w:eastAsia="Times New Roman"/>
          <w:kern w:val="0"/>
          <w:lang w:val="en-US" w:eastAsia="pt-BR"/>
        </w:rPr>
        <w:t xml:space="preserve">) </w:t>
      </w:r>
    </w:p>
    <w:p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3 = ex works</w:t>
      </w:r>
    </w:p>
    <w:p w:rsidR="00A63308" w:rsidRPr="005442AE" w:rsidRDefault="00A63308" w:rsidP="00A63308">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4 until n = specify any others terms of </w:t>
      </w:r>
      <w:r w:rsidR="00CC7D75" w:rsidRPr="005442AE">
        <w:rPr>
          <w:rFonts w:ascii="Times New Roman" w:hAnsi="Times New Roman" w:cs="Times New Roman"/>
          <w:color w:val="000000"/>
          <w:sz w:val="24"/>
          <w:szCs w:val="24"/>
          <w:lang w:val="en-US"/>
        </w:rPr>
        <w:t>delivery</w:t>
      </w:r>
    </w:p>
    <w:p w:rsidR="00A63308" w:rsidRPr="005442AE" w:rsidRDefault="00A63308" w:rsidP="00A63308">
      <w:pPr>
        <w:jc w:val="both"/>
        <w:rPr>
          <w:rFonts w:ascii="Times New Roman" w:hAnsi="Times New Roman" w:cs="Times New Roman"/>
          <w:sz w:val="24"/>
          <w:szCs w:val="24"/>
          <w:lang w:val="en-US"/>
        </w:rPr>
      </w:pPr>
    </w:p>
    <w:p w:rsidR="00A63308" w:rsidRPr="005442AE" w:rsidRDefault="00A63308" w:rsidP="00A63308">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describe the terms of </w:t>
      </w:r>
      <w:r w:rsidR="00CC7D75" w:rsidRPr="005442AE">
        <w:rPr>
          <w:rFonts w:ascii="Times New Roman" w:hAnsi="Times New Roman" w:cs="Times New Roman"/>
          <w:sz w:val="24"/>
          <w:szCs w:val="24"/>
          <w:lang w:val="en-US"/>
        </w:rPr>
        <w:t>delivery</w:t>
      </w:r>
      <w:r w:rsidR="00EF4AB6"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 xml:space="preserve">and indicate the code used for each and its meaning. Clarify which </w:t>
      </w:r>
      <w:r w:rsidRPr="005442AE">
        <w:rPr>
          <w:rFonts w:ascii="Times New Roman" w:hAnsi="Times New Roman" w:cs="Times New Roman"/>
          <w:color w:val="000000"/>
          <w:sz w:val="24"/>
          <w:szCs w:val="24"/>
          <w:lang w:val="en-US"/>
        </w:rPr>
        <w:t xml:space="preserve">transportation and insurance expenses, among </w:t>
      </w:r>
      <w:r w:rsidRPr="005442AE">
        <w:rPr>
          <w:rFonts w:ascii="Times New Roman" w:hAnsi="Times New Roman" w:cs="Times New Roman"/>
          <w:sz w:val="24"/>
          <w:szCs w:val="24"/>
          <w:lang w:val="en-US"/>
        </w:rPr>
        <w:t>others, were incurred</w:t>
      </w:r>
      <w:r w:rsidRPr="005442AE">
        <w:rPr>
          <w:rFonts w:ascii="Times New Roman" w:hAnsi="Times New Roman" w:cs="Times New Roman"/>
          <w:color w:val="000000"/>
          <w:sz w:val="24"/>
          <w:szCs w:val="24"/>
          <w:lang w:val="en-US"/>
        </w:rPr>
        <w:t xml:space="preserve"> by your company.</w:t>
      </w:r>
    </w:p>
    <w:p w:rsidR="00A63308" w:rsidRPr="005442AE" w:rsidRDefault="00A63308" w:rsidP="00D5041D">
      <w:pPr>
        <w:spacing w:after="0"/>
        <w:jc w:val="both"/>
        <w:rPr>
          <w:rFonts w:ascii="Times New Roman" w:hAnsi="Times New Roman" w:cs="Times New Roman"/>
          <w:b/>
          <w:bCs/>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w:t>
      </w:r>
      <w:proofErr w:type="gramStart"/>
      <w:r w:rsidRPr="005442AE">
        <w:rPr>
          <w:rFonts w:ascii="Times New Roman" w:hAnsi="Times New Roman" w:cs="Times New Roman"/>
          <w:b/>
          <w:bCs/>
          <w:sz w:val="24"/>
          <w:szCs w:val="24"/>
          <w:lang w:val="en-US"/>
        </w:rPr>
        <w:t>11.0 :</w:t>
      </w:r>
      <w:proofErr w:type="gramEnd"/>
      <w:r w:rsidRPr="005442AE">
        <w:rPr>
          <w:rFonts w:ascii="Times New Roman" w:hAnsi="Times New Roman" w:cs="Times New Roman"/>
          <w:b/>
          <w:bCs/>
          <w:sz w:val="24"/>
          <w:szCs w:val="24"/>
          <w:lang w:val="en-US"/>
        </w:rPr>
        <w:t xml:space="preserve">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Quantity </w:t>
      </w:r>
      <w:r w:rsidR="00D46136" w:rsidRPr="005442AE">
        <w:rPr>
          <w:rFonts w:ascii="Times New Roman" w:hAnsi="Times New Roman" w:cs="Times New Roman"/>
          <w:b/>
          <w:bCs/>
          <w:sz w:val="24"/>
          <w:szCs w:val="24"/>
          <w:lang w:val="en-US"/>
        </w:rPr>
        <w:t>S</w:t>
      </w:r>
      <w:r w:rsidRPr="005442AE">
        <w:rPr>
          <w:rFonts w:ascii="Times New Roman" w:hAnsi="Times New Roman" w:cs="Times New Roman"/>
          <w:b/>
          <w:bCs/>
          <w:sz w:val="24"/>
          <w:szCs w:val="24"/>
          <w:lang w:val="en-US"/>
        </w:rPr>
        <w:t>old (reported unit</w:t>
      </w:r>
      <w:r w:rsidR="002108D8" w:rsidRPr="005442AE">
        <w:rPr>
          <w:rFonts w:ascii="Times New Roman" w:hAnsi="Times New Roman" w:cs="Times New Roman"/>
          <w:b/>
          <w:bCs/>
          <w:sz w:val="24"/>
          <w:szCs w:val="24"/>
          <w:lang w:val="en-US"/>
        </w:rPr>
        <w:t>, preferably weight unit: kg</w:t>
      </w:r>
      <w:r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DQTDVEND</w:t>
      </w:r>
    </w:p>
    <w:p w:rsidR="00A63308" w:rsidRPr="005442AE" w:rsidRDefault="00A63308" w:rsidP="009405E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quantity sold (reported unit</w:t>
      </w:r>
      <w:r w:rsidR="008656E4" w:rsidRPr="005442AE">
        <w:rPr>
          <w:rFonts w:ascii="Times New Roman" w:hAnsi="Times New Roman" w:cs="Times New Roman"/>
          <w:sz w:val="24"/>
          <w:szCs w:val="24"/>
          <w:lang w:val="en-US"/>
        </w:rPr>
        <w:t>, preferably weight unit: kg</w:t>
      </w:r>
      <w:r w:rsidRPr="005442AE">
        <w:rPr>
          <w:rFonts w:ascii="Times New Roman" w:hAnsi="Times New Roman" w:cs="Times New Roman"/>
          <w:sz w:val="24"/>
          <w:szCs w:val="24"/>
          <w:lang w:val="en-US"/>
        </w:rPr>
        <w:t>) in each transaction</w:t>
      </w:r>
      <w:r w:rsidR="004F406F" w:rsidRPr="005442AE">
        <w:rPr>
          <w:rFonts w:ascii="Times New Roman" w:hAnsi="Times New Roman" w:cs="Times New Roman"/>
          <w:sz w:val="24"/>
          <w:szCs w:val="24"/>
          <w:lang w:val="en-US"/>
        </w:rPr>
        <w:t>.</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explain how the returns, if allowed, affect your sales records both in the general ledger as sales journal.</w:t>
      </w:r>
    </w:p>
    <w:p w:rsidR="00C11EFE" w:rsidRPr="005442AE" w:rsidRDefault="00C11EFE" w:rsidP="00D5041D">
      <w:pPr>
        <w:spacing w:after="0"/>
        <w:ind w:left="1410" w:hanging="1410"/>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11.1:</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Quantity</w:t>
      </w:r>
      <w:r w:rsidR="00847B63" w:rsidRPr="005442AE">
        <w:rPr>
          <w:rFonts w:ascii="Times New Roman" w:hAnsi="Times New Roman" w:cs="Times New Roman"/>
          <w:b/>
          <w:bCs/>
          <w:sz w:val="24"/>
          <w:szCs w:val="24"/>
          <w:lang w:val="en-US"/>
        </w:rPr>
        <w:t xml:space="preserve"> Sold</w:t>
      </w:r>
      <w:r w:rsidRPr="005442AE">
        <w:rPr>
          <w:rFonts w:ascii="Times New Roman" w:hAnsi="Times New Roman" w:cs="Times New Roman"/>
          <w:b/>
          <w:bCs/>
          <w:sz w:val="24"/>
          <w:szCs w:val="24"/>
          <w:lang w:val="en-US"/>
        </w:rPr>
        <w:t xml:space="preserve"> (sales unit)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DQTDCOM</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sales unit</w:t>
      </w:r>
      <w:r w:rsidR="004F406F" w:rsidRPr="005442AE">
        <w:rPr>
          <w:rFonts w:ascii="Times New Roman" w:hAnsi="Times New Roman" w:cs="Times New Roman"/>
          <w:sz w:val="24"/>
          <w:szCs w:val="24"/>
          <w:lang w:val="en-US"/>
        </w:rPr>
        <w:t>.</w:t>
      </w:r>
    </w:p>
    <w:p w:rsidR="00A63308" w:rsidRPr="005442AE" w:rsidRDefault="00A63308" w:rsidP="0013617D">
      <w:pPr>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64384" behindDoc="0" locked="0" layoutInCell="1" allowOverlap="1" wp14:anchorId="1FDCA45D" wp14:editId="6E9A535B">
                <wp:simplePos x="0" y="0"/>
                <wp:positionH relativeFrom="column">
                  <wp:posOffset>-95498</wp:posOffset>
                </wp:positionH>
                <wp:positionV relativeFrom="paragraph">
                  <wp:posOffset>245607</wp:posOffset>
                </wp:positionV>
                <wp:extent cx="5450205" cy="636104"/>
                <wp:effectExtent l="0" t="0" r="17145" b="12065"/>
                <wp:wrapNone/>
                <wp:docPr id="4" name="Retâ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636104"/>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DF2478" id="Retângulo 4" o:spid="_x0000_s1026" style="position:absolute;margin-left:-7.5pt;margin-top:19.35pt;width:429.15pt;height:50.1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" filled="f"/>
            </w:pict>
          </mc:Fallback>
        </mc:AlternateContent>
      </w:r>
    </w:p>
    <w:p w:rsidR="00393049" w:rsidRPr="005442AE" w:rsidRDefault="00A63308" w:rsidP="00A63308">
      <w:pPr>
        <w:pStyle w:val="Default"/>
        <w:spacing w:after="140"/>
        <w:jc w:val="both"/>
        <w:rPr>
          <w:lang w:val="en-US"/>
        </w:rPr>
      </w:pPr>
      <w:r w:rsidRPr="005442AE">
        <w:rPr>
          <w:b/>
          <w:lang w:val="en-US"/>
        </w:rPr>
        <w:t>FIELDS 12.0 TO 37.0:</w:t>
      </w:r>
      <w:r w:rsidRPr="005442AE">
        <w:rPr>
          <w:lang w:val="en-US"/>
        </w:rPr>
        <w:t xml:space="preserve"> </w:t>
      </w:r>
      <w:r w:rsidR="00393049" w:rsidRPr="005442AE">
        <w:rPr>
          <w:lang w:val="en-US"/>
        </w:rPr>
        <w:tab/>
      </w:r>
      <w:r w:rsidRPr="005442AE">
        <w:rPr>
          <w:lang w:val="en-US"/>
        </w:rPr>
        <w:t>Report all values in the local currency.</w:t>
      </w:r>
    </w:p>
    <w:p w:rsidR="00393049" w:rsidRPr="005442AE" w:rsidRDefault="00393049" w:rsidP="00A63308">
      <w:pPr>
        <w:pStyle w:val="Default"/>
        <w:spacing w:after="140"/>
        <w:jc w:val="both"/>
        <w:rPr>
          <w:lang w:val="en-US"/>
        </w:rPr>
      </w:pPr>
      <w:r w:rsidRPr="005442AE">
        <w:rPr>
          <w:lang w:val="en-US"/>
        </w:rPr>
        <w:lastRenderedPageBreak/>
        <w:tab/>
      </w:r>
      <w:r w:rsidRPr="005442AE">
        <w:rPr>
          <w:lang w:val="en-US"/>
        </w:rPr>
        <w:tab/>
      </w:r>
      <w:r w:rsidRPr="005442AE">
        <w:rPr>
          <w:lang w:val="en-US"/>
        </w:rPr>
        <w:tab/>
      </w:r>
      <w:r w:rsidRPr="005442AE">
        <w:rPr>
          <w:lang w:val="en-US"/>
        </w:rPr>
        <w:tab/>
        <w:t>Inform the unit (sold or traded)</w:t>
      </w:r>
    </w:p>
    <w:p w:rsidR="00A63308" w:rsidRPr="005442AE" w:rsidRDefault="00A63308" w:rsidP="00A63308">
      <w:pPr>
        <w:jc w:val="both"/>
        <w:rPr>
          <w:rFonts w:ascii="Times New Roman" w:hAnsi="Times New Roman" w:cs="Times New Roman"/>
          <w:b/>
          <w:bCs/>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12.0: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Gross Unit Price</w:t>
      </w:r>
      <w:r w:rsidR="002767A2"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DPRBRUTO</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report the gross unit price. Indicate which unit of measure is being informed with the prices (currency/kg or currency/sales unit).</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Discounts and rebates should be reported separately in fields numbered 13 and 14, respectively.</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report the sales taxes included in this price. </w:t>
      </w:r>
    </w:p>
    <w:p w:rsidR="00A63308" w:rsidRPr="005442AE" w:rsidRDefault="00A63308" w:rsidP="00F4717C">
      <w:pPr>
        <w:spacing w:after="0"/>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13.1: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Early </w:t>
      </w:r>
      <w:r w:rsidR="00F4717C" w:rsidRPr="005442AE">
        <w:rPr>
          <w:rFonts w:ascii="Times New Roman" w:hAnsi="Times New Roman" w:cs="Times New Roman"/>
          <w:b/>
          <w:bCs/>
          <w:sz w:val="24"/>
          <w:szCs w:val="24"/>
          <w:lang w:val="en-US"/>
        </w:rPr>
        <w:t>P</w:t>
      </w:r>
      <w:r w:rsidRPr="005442AE">
        <w:rPr>
          <w:rFonts w:ascii="Times New Roman" w:hAnsi="Times New Roman" w:cs="Times New Roman"/>
          <w:b/>
          <w:bCs/>
          <w:sz w:val="24"/>
          <w:szCs w:val="24"/>
          <w:lang w:val="en-US"/>
        </w:rPr>
        <w:t xml:space="preserve">ayment </w:t>
      </w:r>
      <w:r w:rsidR="00F4717C" w:rsidRPr="005442AE">
        <w:rPr>
          <w:rFonts w:ascii="Times New Roman" w:hAnsi="Times New Roman" w:cs="Times New Roman"/>
          <w:b/>
          <w:bCs/>
          <w:sz w:val="24"/>
          <w:szCs w:val="24"/>
          <w:lang w:val="en-US"/>
        </w:rPr>
        <w:t>D</w:t>
      </w:r>
      <w:r w:rsidRPr="005442AE">
        <w:rPr>
          <w:rFonts w:ascii="Times New Roman" w:hAnsi="Times New Roman" w:cs="Times New Roman"/>
          <w:b/>
          <w:bCs/>
          <w:sz w:val="24"/>
          <w:szCs w:val="24"/>
          <w:lang w:val="en-US"/>
        </w:rPr>
        <w:t>iscount</w:t>
      </w:r>
      <w:r w:rsidR="00BA0FA2" w:rsidRPr="005442AE">
        <w:rPr>
          <w:rFonts w:ascii="Times New Roman" w:hAnsi="Times New Roman" w:cs="Times New Roman"/>
          <w:b/>
          <w:bCs/>
          <w:sz w:val="24"/>
          <w:szCs w:val="24"/>
          <w:lang w:val="en-US"/>
        </w:rPr>
        <w:t xml:space="preserve"> per Unit</w:t>
      </w:r>
      <w:r w:rsidR="002767A2"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DDESPANT</w:t>
      </w:r>
    </w:p>
    <w:p w:rsidR="00A63308" w:rsidRPr="005442AE" w:rsidRDefault="00A63308" w:rsidP="00A63308">
      <w:pPr>
        <w:ind w:left="1470" w:hanging="147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if the payment has been anticipated, and for that reason a discount has been granted to your customer, report the unit value, clarifying if such discount is granted in the form of credit, discount on future sales or merchandise. </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explain your policy for granting early payment discount. If such discount varies according with the customer, provide a brief explanation on the adopted policy for each customer category. Explain how you calculated the per-unit discount, providing the discounts worksheet as an attachment to the response. Where available, provide sample documentation for this type of discount    </w:t>
      </w:r>
    </w:p>
    <w:p w:rsidR="00A63308" w:rsidRPr="005442AE" w:rsidRDefault="00A63308" w:rsidP="00F4717C">
      <w:pPr>
        <w:spacing w:after="0"/>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13.2: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Quantity </w:t>
      </w:r>
      <w:r w:rsidR="00F4717C" w:rsidRPr="005442AE">
        <w:rPr>
          <w:rFonts w:ascii="Times New Roman" w:hAnsi="Times New Roman" w:cs="Times New Roman"/>
          <w:b/>
          <w:bCs/>
          <w:sz w:val="24"/>
          <w:szCs w:val="24"/>
          <w:lang w:val="en-US"/>
        </w:rPr>
        <w:t>D</w:t>
      </w:r>
      <w:r w:rsidRPr="005442AE">
        <w:rPr>
          <w:rFonts w:ascii="Times New Roman" w:hAnsi="Times New Roman" w:cs="Times New Roman"/>
          <w:b/>
          <w:bCs/>
          <w:sz w:val="24"/>
          <w:szCs w:val="24"/>
          <w:lang w:val="en-US"/>
        </w:rPr>
        <w:t>iscount</w:t>
      </w:r>
      <w:r w:rsidR="002767A2" w:rsidRPr="005442AE">
        <w:rPr>
          <w:rFonts w:ascii="Times New Roman" w:hAnsi="Times New Roman" w:cs="Times New Roman"/>
          <w:b/>
          <w:bCs/>
          <w:sz w:val="24"/>
          <w:szCs w:val="24"/>
          <w:lang w:val="en-US"/>
        </w:rPr>
        <w:t xml:space="preserve"> </w:t>
      </w:r>
      <w:r w:rsidR="00BA0FA2" w:rsidRPr="005442AE">
        <w:rPr>
          <w:rFonts w:ascii="Times New Roman" w:hAnsi="Times New Roman" w:cs="Times New Roman"/>
          <w:b/>
          <w:bCs/>
          <w:sz w:val="24"/>
          <w:szCs w:val="24"/>
          <w:lang w:val="en-US"/>
        </w:rPr>
        <w:t xml:space="preserve">per Unit </w:t>
      </w:r>
      <w:r w:rsidR="002767A2"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DDESQTD</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if a discount has been granted due to the quantities sold, report the unit value of such discount. This field should only be filled if the discount was granted after the invoice issuance.</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rsidR="00F4717C" w:rsidRPr="005442AE" w:rsidRDefault="00F4717C" w:rsidP="00A63308">
      <w:pPr>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13.(3 until n):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Other </w:t>
      </w:r>
      <w:r w:rsidR="00F4717C" w:rsidRPr="005442AE">
        <w:rPr>
          <w:rFonts w:ascii="Times New Roman" w:hAnsi="Times New Roman" w:cs="Times New Roman"/>
          <w:b/>
          <w:bCs/>
          <w:sz w:val="24"/>
          <w:szCs w:val="24"/>
          <w:lang w:val="en-US"/>
        </w:rPr>
        <w:t>D</w:t>
      </w:r>
      <w:r w:rsidRPr="005442AE">
        <w:rPr>
          <w:rFonts w:ascii="Times New Roman" w:hAnsi="Times New Roman" w:cs="Times New Roman"/>
          <w:b/>
          <w:bCs/>
          <w:sz w:val="24"/>
          <w:szCs w:val="24"/>
          <w:lang w:val="en-US"/>
        </w:rPr>
        <w:t>iscounts</w:t>
      </w:r>
      <w:r w:rsidR="002767A2"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DOUTDES</w:t>
      </w:r>
    </w:p>
    <w:p w:rsidR="00A63308" w:rsidRPr="005442AE" w:rsidRDefault="00A63308" w:rsidP="00A63308">
      <w:pPr>
        <w:ind w:left="1410" w:hanging="1410"/>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 xml:space="preserve">Description: </w:t>
      </w:r>
      <w:r w:rsidRPr="005442AE">
        <w:rPr>
          <w:rFonts w:ascii="Times New Roman" w:hAnsi="Times New Roman" w:cs="Times New Roman"/>
          <w:sz w:val="24"/>
          <w:szCs w:val="24"/>
          <w:lang w:val="en-US"/>
        </w:rPr>
        <w:tab/>
        <w:t>report the unit value of other discounts granted to the customer, clarifying if such discounts have already been considered for determining the gross unit price referred in the field 12.0. Create a separate field for reporting each discount granted. Each record on the database must correspond to a</w:t>
      </w:r>
      <w:r w:rsidR="00BB3D43" w:rsidRPr="005442AE">
        <w:rPr>
          <w:rFonts w:ascii="Times New Roman" w:hAnsi="Times New Roman" w:cs="Times New Roman"/>
          <w:iCs/>
          <w:sz w:val="24"/>
          <w:szCs w:val="24"/>
          <w:lang w:val="en-US"/>
        </w:rPr>
        <w:t xml:space="preserve"> row of the </w:t>
      </w:r>
      <w:r w:rsidRPr="005442AE">
        <w:rPr>
          <w:rFonts w:ascii="Times New Roman" w:hAnsi="Times New Roman" w:cs="Times New Roman"/>
          <w:iCs/>
          <w:sz w:val="24"/>
          <w:szCs w:val="24"/>
          <w:lang w:val="en-US"/>
        </w:rPr>
        <w:t>invoice</w:t>
      </w:r>
      <w:r w:rsidRPr="005442AE">
        <w:rPr>
          <w:rFonts w:ascii="Times New Roman" w:hAnsi="Times New Roman" w:cs="Times New Roman"/>
          <w:i/>
          <w:iCs/>
          <w:sz w:val="24"/>
          <w:szCs w:val="24"/>
          <w:lang w:val="en-US"/>
        </w:rPr>
        <w:t xml:space="preserve">. </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rsidR="00A63308" w:rsidRPr="005442AE" w:rsidRDefault="00A63308" w:rsidP="00F4717C">
      <w:pPr>
        <w:spacing w:after="0"/>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14.(1 until n)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Rebate</w:t>
      </w:r>
      <w:r w:rsidR="002767A2"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 DABAT</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unit value of each rebate granted to the customer, clarifying if such rebates have already been considered for determining the gross unit price referred in the field 12.0. Create a separate field for reporting each rebate granted. </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w:t>
      </w:r>
      <w:r w:rsidR="007A2D30" w:rsidRPr="005442AE">
        <w:rPr>
          <w:rFonts w:ascii="Times New Roman" w:hAnsi="Times New Roman" w:cs="Times New Roman"/>
          <w:sz w:val="24"/>
          <w:szCs w:val="24"/>
          <w:lang w:val="en-US"/>
        </w:rPr>
        <w:t xml:space="preserve">ve: </w:t>
      </w:r>
      <w:r w:rsidR="007A2D30" w:rsidRPr="005442AE">
        <w:rPr>
          <w:rFonts w:ascii="Times New Roman" w:hAnsi="Times New Roman" w:cs="Times New Roman"/>
          <w:sz w:val="24"/>
          <w:szCs w:val="24"/>
          <w:lang w:val="en-US"/>
        </w:rPr>
        <w:tab/>
        <w:t xml:space="preserve">explain your policy </w:t>
      </w:r>
      <w:r w:rsidRPr="005442AE">
        <w:rPr>
          <w:rFonts w:ascii="Times New Roman" w:hAnsi="Times New Roman" w:cs="Times New Roman"/>
          <w:sz w:val="24"/>
          <w:szCs w:val="24"/>
          <w:lang w:val="en-US"/>
        </w:rPr>
        <w:t xml:space="preserve">for granting rebates, describing the terms and conditions of each rebate program. If rebates vary by customer category, provide a brief explanation of the rebates granted to each. Where available, provide documentation, including sample agreements, for each type of rebate. </w:t>
      </w:r>
    </w:p>
    <w:p w:rsidR="00A63308" w:rsidRPr="005442AE" w:rsidRDefault="00A63308" w:rsidP="00F4717C">
      <w:pPr>
        <w:spacing w:after="0"/>
        <w:jc w:val="both"/>
        <w:rPr>
          <w:rFonts w:ascii="Times New Roman" w:hAnsi="Times New Roman" w:cs="Times New Roman"/>
          <w:sz w:val="24"/>
          <w:szCs w:val="24"/>
          <w:lang w:val="en-US"/>
        </w:rPr>
      </w:pP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15.0: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Credit </w:t>
      </w:r>
      <w:r w:rsidR="00813BBC" w:rsidRPr="005442AE">
        <w:rPr>
          <w:rFonts w:ascii="Times New Roman" w:hAnsi="Times New Roman" w:cs="Times New Roman"/>
          <w:b/>
          <w:bCs/>
          <w:sz w:val="24"/>
          <w:szCs w:val="24"/>
          <w:lang w:val="en-US"/>
        </w:rPr>
        <w:t>E</w:t>
      </w:r>
      <w:r w:rsidRPr="005442AE">
        <w:rPr>
          <w:rFonts w:ascii="Times New Roman" w:hAnsi="Times New Roman" w:cs="Times New Roman"/>
          <w:b/>
          <w:bCs/>
          <w:sz w:val="24"/>
          <w:szCs w:val="24"/>
          <w:lang w:val="en-US"/>
        </w:rPr>
        <w:t>xpense</w:t>
      </w:r>
      <w:r w:rsidR="009E05D3" w:rsidRPr="005442AE">
        <w:rPr>
          <w:rFonts w:ascii="Times New Roman" w:hAnsi="Times New Roman" w:cs="Times New Roman"/>
          <w:b/>
          <w:bCs/>
          <w:sz w:val="24"/>
          <w:szCs w:val="24"/>
          <w:lang w:val="en-US"/>
        </w:rPr>
        <w:t xml:space="preserve"> per Unit</w:t>
      </w:r>
      <w:r w:rsidR="002767A2"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DCUSTFIN</w:t>
      </w:r>
    </w:p>
    <w:p w:rsidR="00A63308" w:rsidRPr="005442AE" w:rsidRDefault="00A63308" w:rsidP="00A63308">
      <w:pPr>
        <w:pStyle w:val="Corpodetexto"/>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unit cost of short-term credit incurred by your company. If you did not take on any short-term loans during the </w:t>
      </w:r>
      <w:r w:rsidR="00422A8D">
        <w:rPr>
          <w:rFonts w:ascii="Times New Roman" w:hAnsi="Times New Roman" w:cs="Times New Roman"/>
          <w:sz w:val="24"/>
          <w:szCs w:val="24"/>
          <w:lang w:val="en-US"/>
        </w:rPr>
        <w:t>period of dumping review</w:t>
      </w:r>
      <w:r w:rsidRPr="005442AE">
        <w:rPr>
          <w:rFonts w:ascii="Times New Roman" w:hAnsi="Times New Roman" w:cs="Times New Roman"/>
          <w:sz w:val="24"/>
          <w:szCs w:val="24"/>
          <w:lang w:val="en-US"/>
        </w:rPr>
        <w:t xml:space="preserve"> (</w:t>
      </w:r>
      <w:r w:rsidRPr="005442AE">
        <w:rPr>
          <w:rFonts w:ascii="Times New Roman" w:hAnsi="Times New Roman" w:cs="Times New Roman"/>
          <w:i/>
          <w:iCs/>
          <w:sz w:val="24"/>
          <w:szCs w:val="24"/>
          <w:lang w:val="en-US"/>
        </w:rPr>
        <w:t>POI</w:t>
      </w:r>
      <w:r w:rsidRPr="005442AE">
        <w:rPr>
          <w:rFonts w:ascii="Times New Roman" w:hAnsi="Times New Roman" w:cs="Times New Roman"/>
          <w:sz w:val="24"/>
          <w:szCs w:val="24"/>
          <w:lang w:val="en-US"/>
        </w:rPr>
        <w:t xml:space="preserve">), use a rate for short-term loans issued by a commercial bank on the date of the sale. This expense should be calculated and reported on a transaction- by-transaction basis using the number of days between date of shipment to the customer and date of payment. If you are unable to determine actual payment dates from your records, you may base the calculation on the average age of accounts receivable. </w:t>
      </w:r>
    </w:p>
    <w:p w:rsidR="00A63308" w:rsidRPr="005442AE" w:rsidRDefault="00A63308" w:rsidP="00A63308">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provide the equation you have used to calculate credit expenses and a worksheet showing the calculation of your average short-term interest rate. Indicate the source of the short-term interest rates used in the calculation and provide relevant documentation. </w:t>
      </w:r>
    </w:p>
    <w:p w:rsidR="00BA207D" w:rsidRPr="005442AE" w:rsidRDefault="00BA207D" w:rsidP="00A63308">
      <w:pPr>
        <w:jc w:val="both"/>
        <w:rPr>
          <w:rFonts w:ascii="Times New Roman" w:hAnsi="Times New Roman" w:cs="Times New Roman"/>
          <w:b/>
          <w:bCs/>
          <w:sz w:val="24"/>
          <w:szCs w:val="24"/>
          <w:lang w:val="en-US"/>
        </w:rPr>
      </w:pPr>
    </w:p>
    <w:p w:rsidR="00A63308" w:rsidRPr="005442AE" w:rsidRDefault="00315185"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16.0:</w:t>
      </w:r>
      <w:r w:rsidRPr="005442AE">
        <w:rPr>
          <w:rFonts w:ascii="Times New Roman" w:hAnsi="Times New Roman" w:cs="Times New Roman"/>
          <w:b/>
          <w:bCs/>
          <w:sz w:val="24"/>
          <w:szCs w:val="24"/>
          <w:lang w:val="en-US"/>
        </w:rPr>
        <w:tab/>
      </w:r>
      <w:r w:rsidR="00A63308" w:rsidRPr="005442AE">
        <w:rPr>
          <w:rFonts w:ascii="Times New Roman" w:hAnsi="Times New Roman" w:cs="Times New Roman"/>
          <w:b/>
          <w:bCs/>
          <w:sz w:val="24"/>
          <w:szCs w:val="24"/>
          <w:lang w:val="en-US"/>
        </w:rPr>
        <w:t>Interest Income</w:t>
      </w:r>
      <w:r w:rsidR="003E19EE" w:rsidRPr="005442AE">
        <w:rPr>
          <w:rFonts w:ascii="Times New Roman" w:hAnsi="Times New Roman" w:cs="Times New Roman"/>
          <w:b/>
          <w:bCs/>
          <w:sz w:val="24"/>
          <w:szCs w:val="24"/>
          <w:lang w:val="en-US"/>
        </w:rPr>
        <w:t xml:space="preserve"> per Unit</w:t>
      </w:r>
      <w:r w:rsidR="00A63308" w:rsidRPr="005442AE">
        <w:rPr>
          <w:rFonts w:ascii="Times New Roman" w:hAnsi="Times New Roman" w:cs="Times New Roman"/>
          <w:b/>
          <w:bCs/>
          <w:sz w:val="24"/>
          <w:szCs w:val="24"/>
          <w:lang w:val="en-US"/>
        </w:rPr>
        <w:t xml:space="preserve"> </w:t>
      </w:r>
      <w:r w:rsidR="002767A2"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2767A2" w:rsidRPr="005442AE">
        <w:rPr>
          <w:rFonts w:ascii="Times New Roman" w:hAnsi="Times New Roman" w:cs="Times New Roman"/>
          <w:b/>
          <w:bCs/>
          <w:sz w:val="24"/>
          <w:szCs w:val="24"/>
          <w:lang w:val="en-US"/>
        </w:rPr>
        <w:t>)</w:t>
      </w:r>
    </w:p>
    <w:p w:rsidR="00A63308" w:rsidRPr="005442AE" w:rsidRDefault="00A63308" w:rsidP="00A63308">
      <w:pPr>
        <w:spacing w:after="0" w:line="240" w:lineRule="auto"/>
        <w:jc w:val="both"/>
        <w:rPr>
          <w:rFonts w:ascii="Times New Roman" w:hAnsi="Times New Roman" w:cs="Times New Roman"/>
          <w:bCs/>
          <w:sz w:val="24"/>
          <w:szCs w:val="24"/>
          <w:lang w:val="en-US"/>
        </w:rPr>
      </w:pPr>
    </w:p>
    <w:p w:rsidR="00A63308" w:rsidRPr="005442AE" w:rsidRDefault="00A63308" w:rsidP="00A63308">
      <w:pPr>
        <w:spacing w:after="0" w:line="240" w:lineRule="auto"/>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DRECJUR</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lastRenderedPageBreak/>
        <w:t xml:space="preserve">Description:  </w:t>
      </w:r>
      <w:r w:rsidRPr="005442AE">
        <w:rPr>
          <w:rFonts w:ascii="Times New Roman" w:hAnsi="Times New Roman" w:cs="Times New Roman"/>
          <w:bCs/>
          <w:sz w:val="24"/>
          <w:szCs w:val="24"/>
          <w:lang w:val="en-US"/>
        </w:rPr>
        <w:tab/>
        <w:t xml:space="preserve">Report the unit value of </w:t>
      </w:r>
      <w:r w:rsidR="00726DFF" w:rsidRPr="005442AE">
        <w:rPr>
          <w:rFonts w:ascii="Times New Roman" w:hAnsi="Times New Roman" w:cs="Times New Roman"/>
          <w:bCs/>
          <w:sz w:val="24"/>
          <w:szCs w:val="24"/>
          <w:lang w:val="en-US"/>
        </w:rPr>
        <w:t xml:space="preserve"> </w:t>
      </w:r>
      <w:r w:rsidRPr="005442AE">
        <w:rPr>
          <w:rFonts w:ascii="Times New Roman" w:hAnsi="Times New Roman" w:cs="Times New Roman"/>
          <w:bCs/>
          <w:sz w:val="24"/>
          <w:szCs w:val="24"/>
          <w:lang w:val="en-US"/>
        </w:rPr>
        <w:t>interest income resulting from late payment of the invoice.</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Narrative:</w:t>
      </w:r>
      <w:r w:rsidRPr="005442AE">
        <w:rPr>
          <w:rFonts w:ascii="Times New Roman" w:hAnsi="Times New Roman" w:cs="Times New Roman"/>
          <w:bCs/>
          <w:sz w:val="24"/>
          <w:szCs w:val="24"/>
          <w:lang w:val="en-US"/>
        </w:rPr>
        <w:tab/>
        <w:t>Describe the conditions u</w:t>
      </w:r>
      <w:r w:rsidR="00BA0FA2" w:rsidRPr="005442AE">
        <w:rPr>
          <w:rFonts w:ascii="Times New Roman" w:hAnsi="Times New Roman" w:cs="Times New Roman"/>
          <w:bCs/>
          <w:sz w:val="24"/>
          <w:szCs w:val="24"/>
          <w:lang w:val="en-US"/>
        </w:rPr>
        <w:t>nder which you charge customers from late payment.</w:t>
      </w:r>
      <w:r w:rsidRPr="005442AE">
        <w:rPr>
          <w:rFonts w:ascii="Times New Roman" w:hAnsi="Times New Roman" w:cs="Times New Roman"/>
          <w:bCs/>
          <w:sz w:val="24"/>
          <w:szCs w:val="24"/>
          <w:lang w:val="en-US"/>
        </w:rPr>
        <w:t xml:space="preserve"> If the practice varies by channel of distribution or category of customer, explain why it varies and how</w:t>
      </w:r>
    </w:p>
    <w:p w:rsidR="00A63308" w:rsidRPr="005442AE" w:rsidRDefault="00A63308" w:rsidP="00A63308">
      <w:pPr>
        <w:spacing w:after="0" w:line="240" w:lineRule="auto"/>
        <w:ind w:left="2126" w:hanging="2126"/>
        <w:jc w:val="both"/>
        <w:rPr>
          <w:rFonts w:ascii="Times New Roman" w:hAnsi="Times New Roman" w:cs="Times New Roman"/>
          <w:b/>
          <w:bCs/>
          <w:sz w:val="24"/>
          <w:szCs w:val="24"/>
          <w:lang w:val="en-US"/>
        </w:rPr>
      </w:pPr>
    </w:p>
    <w:p w:rsidR="00B630E9" w:rsidRPr="005442AE" w:rsidRDefault="00B630E9" w:rsidP="00ED35B7">
      <w:pPr>
        <w:spacing w:after="0" w:line="240" w:lineRule="auto"/>
        <w:ind w:left="2126" w:hanging="2126"/>
        <w:jc w:val="both"/>
        <w:rPr>
          <w:rFonts w:ascii="Times New Roman" w:hAnsi="Times New Roman" w:cs="Times New Roman"/>
          <w:b/>
          <w:bCs/>
          <w:sz w:val="24"/>
          <w:szCs w:val="24"/>
          <w:lang w:val="en-US"/>
        </w:rPr>
      </w:pPr>
    </w:p>
    <w:p w:rsidR="00A63308" w:rsidRPr="005442AE" w:rsidRDefault="0052421B" w:rsidP="00A63308">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17.0:</w:t>
      </w:r>
      <w:r w:rsidRPr="005442AE">
        <w:rPr>
          <w:rFonts w:ascii="Times New Roman" w:hAnsi="Times New Roman" w:cs="Times New Roman"/>
          <w:b/>
          <w:bCs/>
          <w:sz w:val="24"/>
          <w:szCs w:val="24"/>
          <w:lang w:val="en-US"/>
        </w:rPr>
        <w:tab/>
        <w:t>Taxes on</w:t>
      </w:r>
      <w:r w:rsidR="00A63308" w:rsidRPr="005442AE">
        <w:rPr>
          <w:rFonts w:ascii="Times New Roman" w:hAnsi="Times New Roman" w:cs="Times New Roman"/>
          <w:b/>
          <w:bCs/>
          <w:sz w:val="24"/>
          <w:szCs w:val="24"/>
          <w:lang w:val="en-US"/>
        </w:rPr>
        <w:t xml:space="preserve"> </w:t>
      </w:r>
      <w:r w:rsidRPr="005442AE">
        <w:rPr>
          <w:rFonts w:ascii="Times New Roman" w:hAnsi="Times New Roman" w:cs="Times New Roman"/>
          <w:b/>
          <w:bCs/>
          <w:sz w:val="24"/>
          <w:szCs w:val="24"/>
          <w:lang w:val="en-US"/>
        </w:rPr>
        <w:t>Transactions</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DIMPOSTO</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the incurred unit value.</w:t>
      </w:r>
    </w:p>
    <w:p w:rsidR="00A63308" w:rsidRPr="005442AE" w:rsidRDefault="00A63308" w:rsidP="00ED35B7">
      <w:pPr>
        <w:spacing w:after="0" w:line="240" w:lineRule="auto"/>
        <w:ind w:left="2126" w:hanging="2126"/>
        <w:jc w:val="both"/>
        <w:rPr>
          <w:rFonts w:ascii="Times New Roman" w:hAnsi="Times New Roman" w:cs="Times New Roman"/>
          <w:b/>
          <w:bCs/>
          <w:sz w:val="24"/>
          <w:szCs w:val="24"/>
          <w:lang w:val="en-US"/>
        </w:rPr>
      </w:pPr>
    </w:p>
    <w:p w:rsidR="00ED35B7" w:rsidRPr="005442AE" w:rsidRDefault="00ED35B7" w:rsidP="00A63308">
      <w:pPr>
        <w:spacing w:after="0" w:line="240" w:lineRule="auto"/>
        <w:ind w:left="2126" w:hanging="2126"/>
        <w:jc w:val="both"/>
        <w:rPr>
          <w:rFonts w:ascii="Times New Roman" w:hAnsi="Times New Roman" w:cs="Times New Roman"/>
          <w:b/>
          <w:bCs/>
          <w:sz w:val="24"/>
          <w:szCs w:val="24"/>
          <w:lang w:val="en-US"/>
        </w:rPr>
      </w:pPr>
    </w:p>
    <w:p w:rsidR="00BA207D" w:rsidRPr="005442AE" w:rsidRDefault="00BA207D" w:rsidP="00A63308">
      <w:pPr>
        <w:spacing w:after="0" w:line="240" w:lineRule="auto"/>
        <w:ind w:left="2126" w:hanging="2126"/>
        <w:jc w:val="both"/>
        <w:rPr>
          <w:rFonts w:ascii="Times New Roman" w:hAnsi="Times New Roman" w:cs="Times New Roman"/>
          <w:b/>
          <w:bCs/>
          <w:sz w:val="24"/>
          <w:szCs w:val="24"/>
          <w:lang w:val="en-US"/>
        </w:rPr>
      </w:pPr>
    </w:p>
    <w:p w:rsidR="00BA207D" w:rsidRPr="005442AE" w:rsidRDefault="00BA207D" w:rsidP="00A63308">
      <w:pPr>
        <w:spacing w:after="0" w:line="240" w:lineRule="auto"/>
        <w:ind w:left="2126" w:hanging="2126"/>
        <w:jc w:val="both"/>
        <w:rPr>
          <w:rFonts w:ascii="Times New Roman" w:hAnsi="Times New Roman" w:cs="Times New Roman"/>
          <w:b/>
          <w:bCs/>
          <w:sz w:val="24"/>
          <w:szCs w:val="24"/>
          <w:lang w:val="en-US"/>
        </w:rPr>
      </w:pPr>
    </w:p>
    <w:p w:rsidR="00A63308" w:rsidRPr="005442AE" w:rsidRDefault="00315185" w:rsidP="00A63308">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18.0:</w:t>
      </w:r>
      <w:r w:rsidRPr="005442AE">
        <w:rPr>
          <w:rFonts w:ascii="Times New Roman" w:hAnsi="Times New Roman" w:cs="Times New Roman"/>
          <w:b/>
          <w:bCs/>
          <w:sz w:val="24"/>
          <w:szCs w:val="24"/>
          <w:lang w:val="en-US"/>
        </w:rPr>
        <w:tab/>
      </w:r>
      <w:r w:rsidR="00A63308" w:rsidRPr="005442AE">
        <w:rPr>
          <w:rFonts w:ascii="Times New Roman" w:hAnsi="Times New Roman" w:cs="Times New Roman"/>
          <w:b/>
          <w:bCs/>
          <w:sz w:val="24"/>
          <w:szCs w:val="24"/>
          <w:lang w:val="en-US"/>
        </w:rPr>
        <w:t>Place of Shipment</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DLOCSAI</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the place of shipment if it is different from the place where the product was made.</w:t>
      </w:r>
    </w:p>
    <w:p w:rsidR="00A63308" w:rsidRPr="005442AE" w:rsidRDefault="00A63308" w:rsidP="00F4717C">
      <w:pPr>
        <w:spacing w:after="0" w:line="240" w:lineRule="auto"/>
        <w:ind w:left="2126" w:hanging="2126"/>
        <w:jc w:val="both"/>
        <w:rPr>
          <w:rFonts w:ascii="Times New Roman" w:hAnsi="Times New Roman" w:cs="Times New Roman"/>
          <w:b/>
          <w:bCs/>
          <w:sz w:val="24"/>
          <w:szCs w:val="24"/>
          <w:lang w:val="en-US"/>
        </w:rPr>
      </w:pPr>
    </w:p>
    <w:p w:rsidR="00ED35B7" w:rsidRPr="005442AE" w:rsidRDefault="00ED35B7" w:rsidP="00F4717C">
      <w:pPr>
        <w:spacing w:after="0" w:line="240" w:lineRule="auto"/>
        <w:ind w:left="2126" w:hanging="2126"/>
        <w:jc w:val="both"/>
        <w:rPr>
          <w:rFonts w:ascii="Times New Roman" w:hAnsi="Times New Roman" w:cs="Times New Roman"/>
          <w:b/>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19.0:</w:t>
      </w:r>
      <w:r w:rsidRPr="005442AE">
        <w:rPr>
          <w:rFonts w:ascii="Times New Roman" w:hAnsi="Times New Roman" w:cs="Times New Roman"/>
          <w:b/>
          <w:bCs/>
          <w:sz w:val="24"/>
          <w:szCs w:val="24"/>
          <w:lang w:val="en-US"/>
        </w:rPr>
        <w:tab/>
        <w:t>Channel of Distribution</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DCANDISTR</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The channels of distribution designated in this field should conform to those described in section IV.7.</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r>
    </w:p>
    <w:p w:rsidR="00A63308" w:rsidRPr="005442AE" w:rsidRDefault="00A63308" w:rsidP="00A63308">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1 = channel 1</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t>2 = channel 2</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t>3 – n = channel 3 until channel n</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rsidR="00ED35B7" w:rsidRPr="005442AE" w:rsidRDefault="00ED35B7" w:rsidP="00A63308">
      <w:pPr>
        <w:spacing w:after="0" w:line="240" w:lineRule="auto"/>
        <w:ind w:left="2126" w:hanging="2126"/>
        <w:jc w:val="both"/>
        <w:rPr>
          <w:rFonts w:ascii="Times New Roman" w:hAnsi="Times New Roman" w:cs="Times New Roman"/>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20.0:</w:t>
      </w:r>
      <w:r w:rsidRPr="005442AE">
        <w:rPr>
          <w:rFonts w:ascii="Times New Roman" w:hAnsi="Times New Roman" w:cs="Times New Roman"/>
          <w:b/>
          <w:bCs/>
          <w:sz w:val="24"/>
          <w:szCs w:val="24"/>
          <w:lang w:val="en-US"/>
        </w:rPr>
        <w:tab/>
        <w:t>Terms of Payment</w:t>
      </w:r>
    </w:p>
    <w:p w:rsidR="00A63308" w:rsidRPr="005442AE" w:rsidRDefault="00A63308" w:rsidP="00A63308">
      <w:pPr>
        <w:spacing w:after="0" w:line="240" w:lineRule="auto"/>
        <w:ind w:left="2126" w:hanging="2126"/>
        <w:jc w:val="both"/>
        <w:rPr>
          <w:rFonts w:ascii="Times New Roman" w:hAnsi="Times New Roman" w:cs="Times New Roman"/>
          <w:b/>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DCONDPAG</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terms of payment granted the customer</w:t>
      </w: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r>
    </w:p>
    <w:p w:rsidR="00A63308" w:rsidRPr="005442AE" w:rsidRDefault="00A63308" w:rsidP="00A63308">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1 = 30 days after invoice.</w:t>
      </w:r>
    </w:p>
    <w:p w:rsidR="00A63308" w:rsidRPr="005442AE" w:rsidRDefault="00A63308" w:rsidP="00A63308">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2 = 60 days after invoice.</w:t>
      </w:r>
    </w:p>
    <w:p w:rsidR="00A63308" w:rsidRPr="005442AE" w:rsidRDefault="00A63308" w:rsidP="00A63308">
      <w:pPr>
        <w:spacing w:after="0" w:line="240" w:lineRule="auto"/>
        <w:ind w:left="2126" w:hanging="2"/>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3- n =  Specify other payment terms as required</w:t>
      </w:r>
      <w:r w:rsidRPr="005442AE">
        <w:rPr>
          <w:rFonts w:ascii="Times New Roman" w:hAnsi="Times New Roman" w:cs="Times New Roman"/>
          <w:sz w:val="24"/>
          <w:szCs w:val="24"/>
          <w:lang w:val="en-US"/>
        </w:rPr>
        <w:t>.</w:t>
      </w:r>
    </w:p>
    <w:p w:rsidR="00A63308" w:rsidRPr="005442AE" w:rsidRDefault="00A63308" w:rsidP="00A63308">
      <w:pPr>
        <w:spacing w:after="0" w:line="240" w:lineRule="auto"/>
        <w:jc w:val="both"/>
        <w:rPr>
          <w:rFonts w:ascii="Times New Roman" w:hAnsi="Times New Roman" w:cs="Times New Roman"/>
          <w:sz w:val="24"/>
          <w:szCs w:val="24"/>
          <w:lang w:val="en-US"/>
        </w:rPr>
      </w:pPr>
    </w:p>
    <w:p w:rsidR="00A63308" w:rsidRPr="005442AE" w:rsidRDefault="00A63308" w:rsidP="00A63308">
      <w:pPr>
        <w:spacing w:after="0" w:line="240" w:lineRule="auto"/>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each of the terms of payment you offer and indicate the code used for each. If the terms vary by channel of distribution, explain how these are related.  Indicate whether the payment terms are stated or coded on each invoice or, </w:t>
      </w:r>
      <w:r w:rsidRPr="005442AE">
        <w:rPr>
          <w:rFonts w:ascii="Times New Roman" w:hAnsi="Times New Roman" w:cs="Times New Roman"/>
          <w:sz w:val="24"/>
          <w:szCs w:val="24"/>
          <w:lang w:val="en-US"/>
        </w:rPr>
        <w:lastRenderedPageBreak/>
        <w:t xml:space="preserve">otherwise, how customers agree to payment terms.  The codes for payment terms listed above are only examples, you can adapt them to your necessity </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p>
    <w:p w:rsidR="00A63308" w:rsidRPr="005442AE" w:rsidRDefault="00A63308" w:rsidP="00F4717C">
      <w:pPr>
        <w:spacing w:after="0"/>
        <w:rPr>
          <w:rFonts w:ascii="Times New Roman" w:hAnsi="Times New Roman" w:cs="Times New Roman"/>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21.0:</w:t>
      </w:r>
      <w:r w:rsidRPr="005442AE">
        <w:rPr>
          <w:rFonts w:ascii="Times New Roman" w:hAnsi="Times New Roman" w:cs="Times New Roman"/>
          <w:b/>
          <w:bCs/>
          <w:sz w:val="24"/>
          <w:szCs w:val="24"/>
          <w:lang w:val="en-US"/>
        </w:rPr>
        <w:tab/>
        <w:t>Level of Trade Adjustment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spacing w:after="0" w:line="240" w:lineRule="auto"/>
        <w:ind w:left="2126" w:hanging="2126"/>
        <w:jc w:val="both"/>
        <w:rPr>
          <w:rFonts w:ascii="Times New Roman" w:hAnsi="Times New Roman" w:cs="Times New Roman"/>
          <w:b/>
          <w:bCs/>
          <w:sz w:val="24"/>
          <w:szCs w:val="24"/>
          <w:lang w:val="en-US"/>
        </w:rPr>
      </w:pPr>
    </w:p>
    <w:p w:rsidR="00A63308" w:rsidRPr="005442AE" w:rsidRDefault="00A63308" w:rsidP="00A63308">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DNCAJUST</w:t>
      </w:r>
    </w:p>
    <w:p w:rsidR="00A63308" w:rsidRPr="005442AE" w:rsidRDefault="00A63308" w:rsidP="00A63308">
      <w:pPr>
        <w:rPr>
          <w:rFonts w:ascii="Times New Roman" w:hAnsi="Times New Roman" w:cs="Times New Roman"/>
          <w:sz w:val="24"/>
          <w:szCs w:val="24"/>
          <w:lang w:val="en-US"/>
        </w:rPr>
      </w:pPr>
    </w:p>
    <w:p w:rsidR="00B41E30" w:rsidRPr="005442AE" w:rsidRDefault="00B41E30" w:rsidP="00B41E30">
      <w:pPr>
        <w:ind w:left="2126" w:hanging="2126"/>
        <w:jc w:val="both"/>
        <w:rPr>
          <w:rFonts w:ascii="Times New Roman" w:hAnsi="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sz w:val="24"/>
          <w:szCs w:val="24"/>
          <w:lang w:val="en-US"/>
        </w:rPr>
        <w:t xml:space="preserve">Report the amount you believe is necessary to adjust the level of trade, in a way that the difference in prices - caused by the different channels of distribution, client categories, among other factors – be compensated by these adjustments, allowing adequate comparison of the practiced prices in the comparison market. </w:t>
      </w:r>
    </w:p>
    <w:p w:rsidR="00B41E30" w:rsidRPr="005442AE" w:rsidRDefault="00B41E30" w:rsidP="00B41E30">
      <w:pPr>
        <w:spacing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Explain why you believe is necessary to adjust the level of trade and indicate, with worksheets, how it was calculated.  </w:t>
      </w:r>
    </w:p>
    <w:p w:rsidR="00A63308" w:rsidRPr="005442AE" w:rsidRDefault="00A63308" w:rsidP="00A63308">
      <w:pPr>
        <w:spacing w:line="240" w:lineRule="auto"/>
        <w:ind w:left="2126" w:hanging="2126"/>
        <w:jc w:val="both"/>
        <w:rPr>
          <w:rFonts w:ascii="Times New Roman" w:hAnsi="Times New Roman" w:cs="Times New Roman"/>
          <w:sz w:val="24"/>
          <w:szCs w:val="24"/>
          <w:lang w:val="en-US"/>
        </w:rPr>
      </w:pPr>
    </w:p>
    <w:tbl>
      <w:tblPr>
        <w:tblStyle w:val="Tabelacomgrade"/>
        <w:tblW w:w="10053" w:type="dxa"/>
        <w:tblLook w:val="04A0" w:firstRow="1" w:lastRow="0" w:firstColumn="1" w:lastColumn="0" w:noHBand="0" w:noVBand="1"/>
      </w:tblPr>
      <w:tblGrid>
        <w:gridCol w:w="10053"/>
      </w:tblGrid>
      <w:tr w:rsidR="00A63308" w:rsidRPr="005442AE" w:rsidTr="003B0429">
        <w:trPr>
          <w:trHeight w:val="255"/>
        </w:trPr>
        <w:tc>
          <w:tcPr>
            <w:tcW w:w="10053" w:type="dxa"/>
          </w:tcPr>
          <w:p w:rsidR="00A63308" w:rsidRPr="005442AE" w:rsidRDefault="00A63308" w:rsidP="003B0429">
            <w:pPr>
              <w:jc w:val="both"/>
              <w:rPr>
                <w:rFonts w:ascii="Times New Roman" w:hAnsi="Times New Roman" w:cs="Times New Roman"/>
                <w:bCs/>
                <w:sz w:val="24"/>
                <w:szCs w:val="24"/>
                <w:lang w:val="en-US"/>
              </w:rPr>
            </w:pPr>
            <w:r w:rsidRPr="005442AE">
              <w:rPr>
                <w:rFonts w:ascii="Times New Roman" w:hAnsi="Times New Roman" w:cs="Times New Roman"/>
                <w:b/>
                <w:bCs/>
                <w:sz w:val="24"/>
                <w:szCs w:val="24"/>
                <w:lang w:val="en-US"/>
              </w:rPr>
              <w:t xml:space="preserve">Fields Nº 22.0 through 26.0: </w:t>
            </w:r>
            <w:r w:rsidRPr="005442AE">
              <w:rPr>
                <w:rFonts w:ascii="Times New Roman" w:hAnsi="Times New Roman" w:cs="Times New Roman"/>
                <w:bCs/>
                <w:sz w:val="24"/>
                <w:szCs w:val="24"/>
                <w:lang w:val="en-US"/>
              </w:rPr>
              <w:t>Report the information requested concerning the direct cost incurred to bring the merchandise from the factory to the customer´s place of delivery.  All the direct costs incurred to transport the merchandise should be reported in these fields.  If needed, you may add fields.</w:t>
            </w:r>
          </w:p>
        </w:tc>
      </w:tr>
    </w:tbl>
    <w:p w:rsidR="00A63308" w:rsidRPr="005442AE" w:rsidRDefault="00A63308" w:rsidP="00A63308">
      <w:pPr>
        <w:spacing w:line="240" w:lineRule="auto"/>
        <w:ind w:left="2126" w:hanging="2126"/>
        <w:jc w:val="both"/>
        <w:rPr>
          <w:rFonts w:ascii="Times New Roman" w:hAnsi="Times New Roman" w:cs="Times New Roman"/>
          <w:bCs/>
          <w:sz w:val="24"/>
          <w:szCs w:val="24"/>
          <w:lang w:val="en-US"/>
        </w:rPr>
      </w:pPr>
    </w:p>
    <w:p w:rsidR="00A63308" w:rsidRPr="005442AE" w:rsidRDefault="00B630E9" w:rsidP="002F3B74">
      <w:pPr>
        <w:ind w:left="2832" w:hanging="2832"/>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22.0:</w:t>
      </w:r>
      <w:r w:rsidRPr="005442AE">
        <w:rPr>
          <w:rFonts w:ascii="Times New Roman" w:hAnsi="Times New Roman" w:cs="Times New Roman"/>
          <w:b/>
          <w:bCs/>
          <w:sz w:val="24"/>
          <w:szCs w:val="24"/>
          <w:lang w:val="en-US"/>
        </w:rPr>
        <w:tab/>
      </w:r>
      <w:r w:rsidR="00A63308" w:rsidRPr="005442AE">
        <w:rPr>
          <w:rFonts w:ascii="Times New Roman" w:hAnsi="Times New Roman" w:cs="Times New Roman"/>
          <w:b/>
          <w:bCs/>
          <w:sz w:val="24"/>
          <w:szCs w:val="24"/>
          <w:lang w:val="en-US"/>
        </w:rPr>
        <w:t xml:space="preserve">Inland Freight </w:t>
      </w:r>
      <w:r w:rsidR="002F3B74" w:rsidRPr="005442AE">
        <w:rPr>
          <w:rFonts w:ascii="Times New Roman" w:hAnsi="Times New Roman" w:cs="Times New Roman"/>
          <w:b/>
          <w:bCs/>
          <w:sz w:val="24"/>
          <w:szCs w:val="24"/>
          <w:lang w:val="en-US"/>
        </w:rPr>
        <w:t>per Unit</w:t>
      </w:r>
      <w:r w:rsidR="00A63308" w:rsidRPr="005442AE">
        <w:rPr>
          <w:rFonts w:ascii="Times New Roman" w:hAnsi="Times New Roman" w:cs="Times New Roman"/>
          <w:b/>
          <w:bCs/>
          <w:sz w:val="24"/>
          <w:szCs w:val="24"/>
          <w:lang w:val="en-US"/>
        </w:rPr>
        <w:t>- Plant to Distribution Warehouse</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DFRETINT</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freight from the factory to the distribution warehouse or other intermediate location.  If necessary, allocate the unit cost of inland freight considering the basis taken to calculate the freight (</w:t>
      </w:r>
      <w:r w:rsidRPr="005442AE">
        <w:rPr>
          <w:rFonts w:ascii="Times New Roman" w:hAnsi="Times New Roman" w:cs="Times New Roman"/>
          <w:i/>
          <w:iCs/>
          <w:sz w:val="24"/>
          <w:szCs w:val="24"/>
          <w:lang w:val="en-US"/>
        </w:rPr>
        <w:t>e.g.</w:t>
      </w:r>
      <w:r w:rsidRPr="005442AE">
        <w:rPr>
          <w:rFonts w:ascii="Times New Roman" w:hAnsi="Times New Roman" w:cs="Times New Roman"/>
          <w:sz w:val="24"/>
          <w:szCs w:val="24"/>
          <w:lang w:val="en-US"/>
        </w:rPr>
        <w:t xml:space="preserve">, weight, volume). If the product was shipped directly from the factory to the customer, report the cost of transport only in field 24.0. </w:t>
      </w:r>
    </w:p>
    <w:p w:rsidR="00557FFE" w:rsidRPr="005442AE" w:rsidRDefault="00A63308" w:rsidP="00B630E9">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forms of transport you used to deliver the merchandise to your distribution warehouse(s) or other intermediate location and any affiliations you had with the carriers during the </w:t>
      </w:r>
      <w:r w:rsidR="00422A8D">
        <w:rPr>
          <w:rFonts w:ascii="Times New Roman" w:hAnsi="Times New Roman" w:cs="Times New Roman"/>
          <w:sz w:val="24"/>
          <w:szCs w:val="24"/>
          <w:lang w:val="en-US"/>
        </w:rPr>
        <w:t>period of dumping review</w:t>
      </w:r>
      <w:r w:rsidRPr="005442AE">
        <w:rPr>
          <w:rFonts w:ascii="Times New Roman" w:hAnsi="Times New Roman" w:cs="Times New Roman"/>
          <w:sz w:val="24"/>
          <w:szCs w:val="24"/>
          <w:lang w:val="en-US"/>
        </w:rPr>
        <w:t>.  If you shipped by common carrier, please submit the specific freight charges incurred on each transaction and the method of allocation, when more than one type or size of merchandise was shipped together.  If it is not possible to specifically identify the cost of each shipment, describe how you calculated the freight cost per unit.  Include your worksheets as attachments to the narrative response.  If you used your own vehicles to deliver the product, explain how you calculated the freight cost for each sale and provide the total expense incurred by type of expense (</w:t>
      </w:r>
      <w:r w:rsidRPr="005442AE">
        <w:rPr>
          <w:rFonts w:ascii="Times New Roman" w:hAnsi="Times New Roman" w:cs="Times New Roman"/>
          <w:i/>
          <w:iCs/>
          <w:sz w:val="24"/>
          <w:szCs w:val="24"/>
          <w:lang w:val="en-US"/>
        </w:rPr>
        <w:t>e.g.</w:t>
      </w:r>
      <w:r w:rsidRPr="005442AE">
        <w:rPr>
          <w:rFonts w:ascii="Times New Roman" w:hAnsi="Times New Roman" w:cs="Times New Roman"/>
          <w:sz w:val="24"/>
          <w:szCs w:val="24"/>
          <w:lang w:val="en-US"/>
        </w:rPr>
        <w:t>, fuel).  Include your worksheets as attachments to the narrative response.</w:t>
      </w:r>
    </w:p>
    <w:p w:rsidR="00ED35B7" w:rsidRPr="005442AE" w:rsidRDefault="00ED35B7" w:rsidP="00A63308">
      <w:pPr>
        <w:tabs>
          <w:tab w:val="left" w:pos="-1440"/>
        </w:tabs>
        <w:ind w:left="2124" w:hanging="2124"/>
        <w:jc w:val="both"/>
        <w:rPr>
          <w:rFonts w:ascii="Times New Roman" w:hAnsi="Times New Roman" w:cs="Times New Roman"/>
          <w:b/>
          <w:bCs/>
          <w:sz w:val="24"/>
          <w:szCs w:val="24"/>
          <w:lang w:val="en-US"/>
        </w:rPr>
      </w:pPr>
    </w:p>
    <w:p w:rsidR="00A63308" w:rsidRPr="005442AE" w:rsidRDefault="00A63308" w:rsidP="00A63308">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23.0:</w:t>
      </w:r>
      <w:r w:rsidRPr="005442AE">
        <w:rPr>
          <w:rFonts w:ascii="Times New Roman" w:hAnsi="Times New Roman" w:cs="Times New Roman"/>
          <w:b/>
          <w:bCs/>
          <w:sz w:val="24"/>
          <w:szCs w:val="24"/>
          <w:lang w:val="en-US"/>
        </w:rPr>
        <w:tab/>
        <w:t xml:space="preserve">Warehousing Expense </w:t>
      </w:r>
      <w:r w:rsidR="001672D7"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 Pre-sale</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tabs>
          <w:tab w:val="left" w:pos="-1440"/>
        </w:tabs>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lastRenderedPageBreak/>
        <w:t>Field Name:</w:t>
      </w:r>
      <w:r w:rsidRPr="005442AE">
        <w:rPr>
          <w:rFonts w:ascii="Times New Roman" w:hAnsi="Times New Roman" w:cs="Times New Roman"/>
          <w:bCs/>
          <w:sz w:val="24"/>
          <w:szCs w:val="24"/>
          <w:lang w:val="en-US"/>
        </w:rPr>
        <w:tab/>
        <w:t>DDARMPV</w:t>
      </w:r>
    </w:p>
    <w:p w:rsidR="0081716A" w:rsidRPr="005442AE" w:rsidRDefault="00A63308" w:rsidP="00ED35B7">
      <w:pPr>
        <w:tabs>
          <w:tab w:val="left" w:pos="-1440"/>
        </w:tabs>
        <w:spacing w:after="0" w:line="240" w:lineRule="auto"/>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the unit cost of direct expense of warehousing incurred before the sale. After-sales expenses must be indicated in field 30.0.  The cost of warehousing reported in this field should include only expenses incurred at a distribution warehouse not located at the factory that produced the merchandise.  Indirect expenses of sales, concerning warehousing, must be reported in field 34.0.</w:t>
      </w:r>
    </w:p>
    <w:p w:rsidR="0081716A" w:rsidRPr="005442AE" w:rsidRDefault="0081716A" w:rsidP="0081716A">
      <w:pPr>
        <w:tabs>
          <w:tab w:val="left" w:pos="-1440"/>
        </w:tabs>
        <w:spacing w:after="0" w:line="360" w:lineRule="auto"/>
        <w:jc w:val="both"/>
        <w:rPr>
          <w:rFonts w:ascii="Times New Roman" w:hAnsi="Times New Roman" w:cs="Times New Roman"/>
          <w:bCs/>
          <w:sz w:val="24"/>
          <w:szCs w:val="24"/>
          <w:lang w:val="en-US"/>
        </w:rPr>
      </w:pPr>
    </w:p>
    <w:p w:rsidR="00A63308" w:rsidRPr="005442AE" w:rsidRDefault="00A63308" w:rsidP="0081716A">
      <w:pPr>
        <w:tabs>
          <w:tab w:val="left" w:pos="-1440"/>
        </w:tabs>
        <w:spacing w:after="0" w:line="240" w:lineRule="auto"/>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ab/>
      </w:r>
    </w:p>
    <w:p w:rsidR="00A63308" w:rsidRPr="005442AE" w:rsidRDefault="00A63308" w:rsidP="001672D7">
      <w:pPr>
        <w:tabs>
          <w:tab w:val="left" w:pos="-1440"/>
        </w:tabs>
        <w:ind w:left="2832" w:hanging="2832"/>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24.0:</w:t>
      </w:r>
      <w:r w:rsidRPr="005442AE">
        <w:rPr>
          <w:rFonts w:ascii="Times New Roman" w:hAnsi="Times New Roman" w:cs="Times New Roman"/>
          <w:b/>
          <w:bCs/>
          <w:sz w:val="24"/>
          <w:szCs w:val="24"/>
          <w:lang w:val="en-US"/>
        </w:rPr>
        <w:tab/>
        <w:t xml:space="preserve">Inland Freight </w:t>
      </w:r>
      <w:r w:rsidR="001672D7"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 Plant/Warehouse to Customer</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DFRETINTCLI</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freight to the customer’s place of delivery from the factory or the distribution warehouse (or other intermediate location).  Where it is necessary to allocate because multiple items were included in a shipment, freight cost should be allocated on the basis incurred (e.g., weight, volume).</w:t>
      </w:r>
    </w:p>
    <w:p w:rsidR="00557FFE" w:rsidRPr="005442AE" w:rsidRDefault="00A63308" w:rsidP="00B630E9">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forms of transport you used to deliver the merchandise to your customers and any affiliations you had with the carriers during the </w:t>
      </w:r>
      <w:r w:rsidR="00422A8D">
        <w:rPr>
          <w:rFonts w:ascii="Times New Roman" w:hAnsi="Times New Roman" w:cs="Times New Roman"/>
          <w:sz w:val="24"/>
          <w:szCs w:val="24"/>
          <w:lang w:val="en-US"/>
        </w:rPr>
        <w:t>period of dumping review</w:t>
      </w:r>
      <w:r w:rsidRPr="005442AE">
        <w:rPr>
          <w:rFonts w:ascii="Times New Roman" w:hAnsi="Times New Roman" w:cs="Times New Roman"/>
          <w:sz w:val="24"/>
          <w:szCs w:val="24"/>
          <w:lang w:val="en-US"/>
        </w:rPr>
        <w:t>.  If you shipped by common carrier, please submit the specific freight charges incurred on each transaction and the method of allocation, when more than one type or size of merchandise was shipped.  If it is not possible to specifically identify the cost of each shipment please describe how you derived the freight cost per unit.  Include your worksheets as attachm</w:t>
      </w:r>
      <w:r w:rsidR="00B630E9" w:rsidRPr="005442AE">
        <w:rPr>
          <w:rFonts w:ascii="Times New Roman" w:hAnsi="Times New Roman" w:cs="Times New Roman"/>
          <w:sz w:val="24"/>
          <w:szCs w:val="24"/>
          <w:lang w:val="en-US"/>
        </w:rPr>
        <w:t>ents to the narrative response.</w:t>
      </w:r>
    </w:p>
    <w:p w:rsidR="00B630E9" w:rsidRPr="005442AE" w:rsidRDefault="00B630E9" w:rsidP="00ED35B7">
      <w:pPr>
        <w:tabs>
          <w:tab w:val="left" w:pos="-1440"/>
        </w:tabs>
        <w:spacing w:after="0" w:line="240" w:lineRule="auto"/>
        <w:ind w:left="2124" w:hanging="2124"/>
        <w:jc w:val="both"/>
        <w:rPr>
          <w:rFonts w:ascii="Times New Roman" w:hAnsi="Times New Roman" w:cs="Times New Roman"/>
          <w:sz w:val="24"/>
          <w:szCs w:val="24"/>
          <w:lang w:val="en-US"/>
        </w:rPr>
      </w:pPr>
    </w:p>
    <w:p w:rsidR="00A63308" w:rsidRPr="005442AE" w:rsidRDefault="00B630E9"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25.0:</w:t>
      </w:r>
      <w:r w:rsidRPr="005442AE">
        <w:rPr>
          <w:rFonts w:ascii="Times New Roman" w:hAnsi="Times New Roman" w:cs="Times New Roman"/>
          <w:b/>
          <w:bCs/>
          <w:sz w:val="24"/>
          <w:szCs w:val="24"/>
          <w:lang w:val="en-US"/>
        </w:rPr>
        <w:tab/>
      </w:r>
      <w:r w:rsidR="00A63308" w:rsidRPr="005442AE">
        <w:rPr>
          <w:rFonts w:ascii="Times New Roman" w:hAnsi="Times New Roman" w:cs="Times New Roman"/>
          <w:b/>
          <w:bCs/>
          <w:sz w:val="24"/>
          <w:szCs w:val="24"/>
          <w:lang w:val="en-US"/>
        </w:rPr>
        <w:t>Inland Insurance</w:t>
      </w:r>
      <w:r w:rsidR="005D68FA" w:rsidRPr="005442AE">
        <w:rPr>
          <w:rFonts w:ascii="Times New Roman" w:hAnsi="Times New Roman" w:cs="Times New Roman"/>
          <w:b/>
          <w:bCs/>
          <w:sz w:val="24"/>
          <w:szCs w:val="24"/>
          <w:lang w:val="en-US"/>
        </w:rPr>
        <w:t xml:space="preserve"> </w:t>
      </w:r>
      <w:r w:rsidR="001672D7" w:rsidRPr="005442AE">
        <w:rPr>
          <w:rFonts w:ascii="Times New Roman" w:hAnsi="Times New Roman" w:cs="Times New Roman"/>
          <w:b/>
          <w:bCs/>
          <w:sz w:val="24"/>
          <w:szCs w:val="24"/>
          <w:lang w:val="en-US"/>
        </w:rPr>
        <w:t xml:space="preserve">per Unit </w:t>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DSEGINT</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insurance on shipments from the factory or distribution warehouse to the customer’s place of delivery.</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inland insurance and include your worksheets as attachments to the narrative response.</w:t>
      </w:r>
    </w:p>
    <w:p w:rsidR="00557FFE" w:rsidRPr="005442AE" w:rsidRDefault="00557FFE" w:rsidP="00ED35B7">
      <w:pPr>
        <w:spacing w:after="0" w:line="240" w:lineRule="auto"/>
        <w:jc w:val="both"/>
        <w:rPr>
          <w:rFonts w:ascii="Times New Roman" w:hAnsi="Times New Roman" w:cs="Times New Roman"/>
          <w:b/>
          <w:bCs/>
          <w:sz w:val="24"/>
          <w:szCs w:val="24"/>
          <w:lang w:val="en-US"/>
        </w:rPr>
      </w:pPr>
    </w:p>
    <w:p w:rsidR="00A63308" w:rsidRPr="005442AE" w:rsidRDefault="00B630E9" w:rsidP="00A63308">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26.0:</w:t>
      </w:r>
      <w:r w:rsidRPr="005442AE">
        <w:rPr>
          <w:rFonts w:ascii="Times New Roman" w:hAnsi="Times New Roman" w:cs="Times New Roman"/>
          <w:b/>
          <w:bCs/>
          <w:sz w:val="24"/>
          <w:szCs w:val="24"/>
          <w:lang w:val="en-US"/>
        </w:rPr>
        <w:tab/>
      </w:r>
      <w:r w:rsidR="00A63308" w:rsidRPr="005442AE">
        <w:rPr>
          <w:rFonts w:ascii="Times New Roman" w:hAnsi="Times New Roman" w:cs="Times New Roman"/>
          <w:b/>
          <w:bCs/>
          <w:sz w:val="24"/>
          <w:szCs w:val="24"/>
          <w:lang w:val="en-US"/>
        </w:rPr>
        <w:t>Destination</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DDEST</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customer’s place of delivery.</w:t>
      </w:r>
    </w:p>
    <w:p w:rsidR="00712F40" w:rsidRPr="005442AE" w:rsidRDefault="00712F40" w:rsidP="00A63308">
      <w:pPr>
        <w:rPr>
          <w:rFonts w:ascii="Times New Roman" w:hAnsi="Times New Roman" w:cs="Times New Roman"/>
          <w:b/>
          <w:bCs/>
          <w:sz w:val="24"/>
          <w:szCs w:val="24"/>
          <w:lang w:val="en-US"/>
        </w:rPr>
      </w:pPr>
    </w:p>
    <w:p w:rsidR="00A63308" w:rsidRPr="005442AE" w:rsidRDefault="00B630E9" w:rsidP="00A63308">
      <w:pPr>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27.0:</w:t>
      </w:r>
      <w:r w:rsidRPr="005442AE">
        <w:rPr>
          <w:rFonts w:ascii="Times New Roman" w:hAnsi="Times New Roman" w:cs="Times New Roman"/>
          <w:b/>
          <w:bCs/>
          <w:sz w:val="24"/>
          <w:szCs w:val="24"/>
          <w:lang w:val="en-US"/>
        </w:rPr>
        <w:tab/>
      </w:r>
      <w:r w:rsidR="00A63308" w:rsidRPr="005442AE">
        <w:rPr>
          <w:rFonts w:ascii="Times New Roman" w:hAnsi="Times New Roman" w:cs="Times New Roman"/>
          <w:b/>
          <w:bCs/>
          <w:sz w:val="24"/>
          <w:szCs w:val="24"/>
          <w:lang w:val="en-US"/>
        </w:rPr>
        <w:t>Commissions</w:t>
      </w:r>
      <w:r w:rsidR="00A63308" w:rsidRPr="005442AE">
        <w:rPr>
          <w:rFonts w:ascii="Times New Roman" w:hAnsi="Times New Roman" w:cs="Times New Roman"/>
          <w:b/>
          <w:bCs/>
          <w:sz w:val="24"/>
          <w:szCs w:val="24"/>
          <w:lang w:val="en-US"/>
        </w:rPr>
        <w:tab/>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DCOMIS</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Description:</w:t>
      </w:r>
      <w:r w:rsidRPr="005442AE">
        <w:rPr>
          <w:rFonts w:ascii="Times New Roman" w:hAnsi="Times New Roman" w:cs="Times New Roman"/>
          <w:sz w:val="24"/>
          <w:szCs w:val="24"/>
          <w:lang w:val="en-US"/>
        </w:rPr>
        <w:tab/>
        <w:t>Report the unit cost of commissions paid to selling agents, affiliated or not.  If more than one commission was paid, report each commission in a separate field.</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terms under which commissions were paid and how commission rates were determined.  Explain whether the amount of the commission varies depending on the party to whom it is paid and whether that party is affiliated with you.  Include samples of each type of commission agreement used. </w:t>
      </w:r>
    </w:p>
    <w:p w:rsidR="00B630E9" w:rsidRPr="005442AE" w:rsidRDefault="00B630E9" w:rsidP="00ED35B7">
      <w:pPr>
        <w:tabs>
          <w:tab w:val="left" w:pos="-1440"/>
        </w:tabs>
        <w:spacing w:after="0" w:line="240" w:lineRule="auto"/>
        <w:ind w:left="2126" w:hanging="2126"/>
        <w:jc w:val="both"/>
        <w:rPr>
          <w:rFonts w:ascii="Times New Roman" w:hAnsi="Times New Roman" w:cs="Times New Roman"/>
          <w:b/>
          <w:bCs/>
          <w:sz w:val="24"/>
          <w:szCs w:val="24"/>
          <w:lang w:val="en-US"/>
        </w:rPr>
      </w:pPr>
    </w:p>
    <w:p w:rsidR="00A63308" w:rsidRPr="005442AE" w:rsidRDefault="00A63308" w:rsidP="00A63308">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28.0:</w:t>
      </w:r>
      <w:r w:rsidRPr="005442AE">
        <w:rPr>
          <w:rFonts w:ascii="Times New Roman" w:hAnsi="Times New Roman" w:cs="Times New Roman"/>
          <w:b/>
          <w:bCs/>
          <w:sz w:val="24"/>
          <w:szCs w:val="24"/>
          <w:lang w:val="en-US"/>
        </w:rPr>
        <w:tab/>
        <w:t>Selling Agent</w:t>
      </w:r>
    </w:p>
    <w:p w:rsidR="00A63308" w:rsidRPr="005442AE" w:rsidRDefault="00A63308" w:rsidP="00A63308">
      <w:pPr>
        <w:tabs>
          <w:tab w:val="left" w:pos="-1440"/>
        </w:tabs>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DAGENT</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name and internal code designating the commissioned selling agent.  If more than one commission was paid, report the name and code of each selling agent in a separate field.</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Provide a list of commissioned selling agents and an internal code for each, the applicable commission rates, and whether the agent is affiliated with you.</w:t>
      </w:r>
    </w:p>
    <w:p w:rsidR="00B630E9" w:rsidRPr="005442AE" w:rsidRDefault="00B630E9" w:rsidP="00ED35B7">
      <w:pPr>
        <w:tabs>
          <w:tab w:val="left" w:pos="-1440"/>
        </w:tabs>
        <w:spacing w:after="0" w:line="240" w:lineRule="auto"/>
        <w:ind w:left="2126" w:hanging="2126"/>
        <w:jc w:val="both"/>
        <w:rPr>
          <w:rFonts w:ascii="Times New Roman" w:hAnsi="Times New Roman" w:cs="Times New Roman"/>
          <w:b/>
          <w:sz w:val="24"/>
          <w:szCs w:val="24"/>
          <w:lang w:val="en-US"/>
        </w:rPr>
      </w:pPr>
    </w:p>
    <w:p w:rsidR="00A63308" w:rsidRPr="005442AE" w:rsidRDefault="00A63308" w:rsidP="00A63308">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29.0:</w:t>
      </w:r>
      <w:r w:rsidRPr="005442AE">
        <w:rPr>
          <w:rFonts w:ascii="Times New Roman" w:hAnsi="Times New Roman" w:cs="Times New Roman"/>
          <w:b/>
          <w:sz w:val="24"/>
          <w:szCs w:val="24"/>
          <w:lang w:val="en-US"/>
        </w:rPr>
        <w:tab/>
        <w:t xml:space="preserve">Selling Agent Relationship </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DRELAG</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code designating affiliation</w:t>
      </w:r>
    </w:p>
    <w:p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1 = Unaffiliated</w:t>
      </w:r>
    </w:p>
    <w:p w:rsidR="00A63308" w:rsidRPr="005442AE" w:rsidRDefault="00A63308" w:rsidP="00A63308">
      <w:pPr>
        <w:tabs>
          <w:tab w:val="left" w:pos="-1440"/>
        </w:tabs>
        <w:spacing w:after="0"/>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2 = Affiliated</w:t>
      </w:r>
    </w:p>
    <w:p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p>
    <w:p w:rsidR="00B630E9" w:rsidRPr="005442AE" w:rsidRDefault="00B630E9" w:rsidP="00ED35B7">
      <w:pPr>
        <w:tabs>
          <w:tab w:val="left" w:pos="-1440"/>
        </w:tabs>
        <w:spacing w:after="0" w:line="240" w:lineRule="auto"/>
        <w:ind w:left="2126" w:hanging="2126"/>
        <w:jc w:val="both"/>
        <w:rPr>
          <w:rFonts w:ascii="Times New Roman" w:hAnsi="Times New Roman" w:cs="Times New Roman"/>
          <w:b/>
          <w:sz w:val="24"/>
          <w:szCs w:val="24"/>
          <w:lang w:val="en-US"/>
        </w:rPr>
      </w:pPr>
    </w:p>
    <w:p w:rsidR="00A63308" w:rsidRPr="005442AE" w:rsidRDefault="00A63308" w:rsidP="00A63308">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30.0:</w:t>
      </w:r>
      <w:r w:rsidRPr="005442AE">
        <w:rPr>
          <w:rFonts w:ascii="Times New Roman" w:hAnsi="Times New Roman" w:cs="Times New Roman"/>
          <w:sz w:val="24"/>
          <w:szCs w:val="24"/>
          <w:lang w:val="en-US"/>
        </w:rPr>
        <w:tab/>
      </w:r>
      <w:r w:rsidRPr="005442AE">
        <w:rPr>
          <w:rFonts w:ascii="Times New Roman" w:hAnsi="Times New Roman" w:cs="Times New Roman"/>
          <w:b/>
          <w:bCs/>
          <w:sz w:val="24"/>
          <w:szCs w:val="24"/>
          <w:lang w:val="en-US"/>
        </w:rPr>
        <w:t xml:space="preserve">Warehousing Expense </w:t>
      </w:r>
      <w:r w:rsidR="001672D7"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 After-sale</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DDESPARMPS</w:t>
      </w:r>
    </w:p>
    <w:p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p>
    <w:p w:rsidR="00A63308" w:rsidRPr="005442AE" w:rsidRDefault="00A63308" w:rsidP="00A63308">
      <w:pPr>
        <w:ind w:left="2124" w:hanging="2124"/>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w:t>
      </w:r>
      <w:r w:rsidR="00BA3A51" w:rsidRPr="005442AE">
        <w:rPr>
          <w:rFonts w:ascii="Times New Roman" w:hAnsi="Times New Roman" w:cs="Times New Roman"/>
          <w:sz w:val="24"/>
          <w:szCs w:val="24"/>
          <w:lang w:val="en-US"/>
        </w:rPr>
        <w:t xml:space="preserve">direct </w:t>
      </w:r>
      <w:r w:rsidRPr="005442AE">
        <w:rPr>
          <w:rFonts w:ascii="Times New Roman" w:hAnsi="Times New Roman" w:cs="Times New Roman"/>
          <w:sz w:val="24"/>
          <w:szCs w:val="24"/>
          <w:lang w:val="en-US"/>
        </w:rPr>
        <w:t xml:space="preserve">cost of after-sale warehousing provided to the client. The cost of warehousing reported in this field should include only direct expenses, </w:t>
      </w:r>
      <w:r w:rsidR="00B9772B" w:rsidRPr="005442AE">
        <w:rPr>
          <w:rFonts w:ascii="Times New Roman" w:hAnsi="Times New Roman" w:cs="Times New Roman"/>
          <w:sz w:val="24"/>
          <w:szCs w:val="24"/>
          <w:lang w:val="en-US"/>
        </w:rPr>
        <w:t>minus the</w:t>
      </w:r>
      <w:r w:rsidRPr="005442AE">
        <w:rPr>
          <w:rFonts w:ascii="Times New Roman" w:hAnsi="Times New Roman" w:cs="Times New Roman"/>
          <w:sz w:val="24"/>
          <w:szCs w:val="24"/>
          <w:lang w:val="en-US"/>
        </w:rPr>
        <w:t xml:space="preserve"> reimbursement received from the customer. The indirect expenses must be reported in field 34.0</w:t>
      </w:r>
    </w:p>
    <w:p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Describe any warehousing services provided to customers. Provide a list of customer names and codes that receive warehousing services, including the name and location of the warehouse used. State whether the warehouse is operated by a separate entity that is affiliated with you and describe the nature of the affiliation. Provide a copy of the contract or another evidence proving that the incurred expense functions as a condition of sale. Describe the manner in which you calculated the unit cost of warehousing and submit your worksheets as an attachment to the narrative response. If the warehouse is owned by you or an affiliate, describe how you allocated the </w:t>
      </w:r>
      <w:r w:rsidR="00BA3A51" w:rsidRPr="005442AE">
        <w:rPr>
          <w:rFonts w:ascii="Times New Roman" w:hAnsi="Times New Roman" w:cs="Times New Roman"/>
          <w:sz w:val="24"/>
          <w:szCs w:val="24"/>
          <w:lang w:val="en-US"/>
        </w:rPr>
        <w:t xml:space="preserve">direct and indirect </w:t>
      </w:r>
      <w:r w:rsidRPr="005442AE">
        <w:rPr>
          <w:rFonts w:ascii="Times New Roman" w:hAnsi="Times New Roman" w:cs="Times New Roman"/>
          <w:sz w:val="24"/>
          <w:szCs w:val="24"/>
          <w:lang w:val="en-US"/>
        </w:rPr>
        <w:t>cost of the warehouse operations.</w:t>
      </w:r>
    </w:p>
    <w:p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p>
    <w:p w:rsidR="00A63308" w:rsidRPr="005442AE" w:rsidRDefault="00A63308" w:rsidP="00A63308">
      <w:pPr>
        <w:tabs>
          <w:tab w:val="left" w:pos="-1440"/>
        </w:tabs>
        <w:spacing w:after="0" w:line="240" w:lineRule="auto"/>
        <w:ind w:left="2126" w:hanging="2126"/>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31.0:</w:t>
      </w:r>
      <w:r w:rsidRPr="005442AE">
        <w:rPr>
          <w:rFonts w:ascii="Times New Roman" w:hAnsi="Times New Roman" w:cs="Times New Roman"/>
          <w:b/>
          <w:sz w:val="24"/>
          <w:szCs w:val="24"/>
          <w:lang w:val="en-US"/>
        </w:rPr>
        <w:tab/>
        <w:t>Advertising Expenses</w:t>
      </w:r>
      <w:r w:rsidR="001672D7" w:rsidRPr="005442AE">
        <w:rPr>
          <w:rFonts w:ascii="Times New Roman" w:hAnsi="Times New Roman" w:cs="Times New Roman"/>
          <w:b/>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tabs>
          <w:tab w:val="left" w:pos="-1440"/>
        </w:tabs>
        <w:spacing w:after="0" w:line="240" w:lineRule="auto"/>
        <w:ind w:left="2126" w:hanging="2126"/>
        <w:jc w:val="both"/>
        <w:rPr>
          <w:rFonts w:ascii="Times New Roman" w:hAnsi="Times New Roman" w:cs="Times New Roman"/>
          <w:b/>
          <w:sz w:val="24"/>
          <w:szCs w:val="24"/>
          <w:lang w:val="en-US"/>
        </w:rPr>
      </w:pPr>
    </w:p>
    <w:p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DDESPROP</w:t>
      </w:r>
    </w:p>
    <w:p w:rsidR="00A63308" w:rsidRPr="005442AE" w:rsidRDefault="00A63308" w:rsidP="00A63308">
      <w:pPr>
        <w:tabs>
          <w:tab w:val="left" w:pos="-1440"/>
        </w:tabs>
        <w:spacing w:after="0" w:line="240" w:lineRule="auto"/>
        <w:ind w:left="2126" w:hanging="2126"/>
        <w:jc w:val="both"/>
        <w:rPr>
          <w:rFonts w:ascii="Times New Roman" w:hAnsi="Times New Roman" w:cs="Times New Roman"/>
          <w:sz w:val="24"/>
          <w:szCs w:val="24"/>
          <w:lang w:val="en-US"/>
        </w:rPr>
      </w:pP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advertising specifically for the like product.  This is the cost you incurred to advertise to your customer’s customers.  Report all advertising expenses incurred to advertise to your customers as part of indirect selling expenses (field 34.0).</w:t>
      </w:r>
    </w:p>
    <w:p w:rsidR="00A63308" w:rsidRPr="005442AE" w:rsidRDefault="00A63308" w:rsidP="00A63308">
      <w:pPr>
        <w:tabs>
          <w:tab w:val="left" w:pos="-1440"/>
        </w:tabs>
        <w:spacing w:after="0" w:line="240" w:lineRule="auto"/>
        <w:ind w:left="2126" w:hanging="2126"/>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ab/>
      </w:r>
      <w:r w:rsidRPr="005442AE">
        <w:rPr>
          <w:rFonts w:ascii="Times New Roman" w:hAnsi="Times New Roman" w:cs="Times New Roman"/>
          <w:b/>
          <w:sz w:val="24"/>
          <w:szCs w:val="24"/>
          <w:lang w:val="en-US"/>
        </w:rPr>
        <w:tab/>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separately advertising programs directed at your customers and advertising programs directed at your customer’s customer.  Provide separate lists of the expenses incurred for each and provide worksheets demonstrating the allocation of the advertising to your customer’s customers.</w:t>
      </w:r>
    </w:p>
    <w:p w:rsidR="00315185" w:rsidRPr="005442AE" w:rsidRDefault="00315185" w:rsidP="00D46136">
      <w:pPr>
        <w:tabs>
          <w:tab w:val="left" w:pos="-1440"/>
        </w:tabs>
        <w:spacing w:after="0" w:line="240" w:lineRule="auto"/>
        <w:ind w:left="2124" w:hanging="2124"/>
        <w:jc w:val="both"/>
        <w:rPr>
          <w:rFonts w:ascii="Times New Roman" w:hAnsi="Times New Roman" w:cs="Times New Roman"/>
          <w:b/>
          <w:sz w:val="24"/>
          <w:szCs w:val="24"/>
          <w:lang w:val="en-US"/>
        </w:rPr>
      </w:pPr>
    </w:p>
    <w:p w:rsidR="00A63308" w:rsidRPr="005442AE" w:rsidRDefault="00A63308" w:rsidP="00A63308">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32.0:</w:t>
      </w:r>
      <w:r w:rsidRPr="005442AE">
        <w:rPr>
          <w:rFonts w:ascii="Times New Roman" w:hAnsi="Times New Roman" w:cs="Times New Roman"/>
          <w:b/>
          <w:sz w:val="24"/>
          <w:szCs w:val="24"/>
          <w:lang w:val="en-US"/>
        </w:rPr>
        <w:tab/>
        <w:t>Technical Service Expense</w:t>
      </w:r>
      <w:r w:rsidR="001672D7" w:rsidRPr="005442AE">
        <w:rPr>
          <w:rFonts w:ascii="Times New Roman" w:hAnsi="Times New Roman" w:cs="Times New Roman"/>
          <w:b/>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DDESPASS</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w:t>
      </w:r>
      <w:r w:rsidRPr="005442AE">
        <w:rPr>
          <w:rFonts w:ascii="Times New Roman" w:hAnsi="Times New Roman" w:cs="Times New Roman"/>
          <w:bCs/>
          <w:sz w:val="24"/>
          <w:szCs w:val="24"/>
          <w:lang w:val="en-US"/>
        </w:rPr>
        <w:t>technical services</w:t>
      </w:r>
      <w:r w:rsidRPr="005442AE">
        <w:rPr>
          <w:rFonts w:ascii="Times New Roman" w:hAnsi="Times New Roman" w:cs="Times New Roman"/>
          <w:sz w:val="24"/>
          <w:szCs w:val="24"/>
          <w:lang w:val="en-US"/>
        </w:rPr>
        <w:t xml:space="preserve">.  Include only the direct expense </w:t>
      </w:r>
      <w:r w:rsidR="00675D0A" w:rsidRPr="005442AE">
        <w:rPr>
          <w:rFonts w:ascii="Times New Roman" w:hAnsi="Times New Roman" w:cs="Times New Roman"/>
          <w:sz w:val="24"/>
          <w:szCs w:val="24"/>
          <w:lang w:val="en-US"/>
        </w:rPr>
        <w:t>minus the</w:t>
      </w:r>
      <w:r w:rsidRPr="005442AE">
        <w:rPr>
          <w:rFonts w:ascii="Times New Roman" w:hAnsi="Times New Roman" w:cs="Times New Roman"/>
          <w:sz w:val="24"/>
          <w:szCs w:val="24"/>
          <w:lang w:val="en-US"/>
        </w:rPr>
        <w:t xml:space="preserve"> reimbursement received from the customer.  Report indirect technical service expenses as part of indirect selling expenses (field 34.0).</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technical services provided, that directly relate to sales of the like product.  Describe any reimbursement received for these services.  Provide lists of the direct and indirect expenses incurred and worksheets demonstrating the allocation of the direct expense to each sale of the like product.</w:t>
      </w:r>
    </w:p>
    <w:p w:rsidR="00B630E9" w:rsidRPr="005442AE" w:rsidRDefault="00B630E9" w:rsidP="00D46136">
      <w:pPr>
        <w:spacing w:after="0" w:line="240" w:lineRule="auto"/>
        <w:rPr>
          <w:rFonts w:ascii="Times New Roman" w:hAnsi="Times New Roman" w:cs="Times New Roman"/>
          <w:b/>
          <w:sz w:val="24"/>
          <w:szCs w:val="24"/>
          <w:lang w:val="en-US"/>
        </w:rPr>
      </w:pPr>
    </w:p>
    <w:p w:rsidR="00A63308" w:rsidRPr="005442AE" w:rsidRDefault="00B630E9" w:rsidP="00A63308">
      <w:pPr>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NUMER</w:t>
      </w:r>
      <w:r w:rsidR="00A63308" w:rsidRPr="005442AE">
        <w:rPr>
          <w:rFonts w:ascii="Times New Roman" w:hAnsi="Times New Roman" w:cs="Times New Roman"/>
          <w:b/>
          <w:sz w:val="24"/>
          <w:szCs w:val="24"/>
          <w:lang w:val="en-US"/>
        </w:rPr>
        <w:t xml:space="preserve"> 33.(1-n):</w:t>
      </w:r>
      <w:r w:rsidR="00A63308" w:rsidRPr="005442AE">
        <w:rPr>
          <w:rFonts w:ascii="Times New Roman" w:hAnsi="Times New Roman" w:cs="Times New Roman"/>
          <w:b/>
          <w:sz w:val="24"/>
          <w:szCs w:val="24"/>
          <w:lang w:val="en-US"/>
        </w:rPr>
        <w:tab/>
      </w:r>
      <w:r w:rsidR="00A63308" w:rsidRPr="005442AE">
        <w:rPr>
          <w:rFonts w:ascii="Times New Roman" w:hAnsi="Times New Roman" w:cs="Times New Roman"/>
          <w:b/>
          <w:bCs/>
          <w:sz w:val="24"/>
          <w:szCs w:val="24"/>
          <w:lang w:val="en-US"/>
        </w:rPr>
        <w:t>Other Direct Selling Expenses</w:t>
      </w:r>
      <w:r w:rsidR="001672D7" w:rsidRPr="005442AE">
        <w:rPr>
          <w:rFonts w:ascii="Times New Roman" w:hAnsi="Times New Roman" w:cs="Times New Roman"/>
          <w:b/>
          <w:bCs/>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DDESPODIR</w:t>
      </w:r>
      <w:r w:rsidR="0034228C" w:rsidRPr="005442AE">
        <w:rPr>
          <w:rFonts w:ascii="Times New Roman" w:hAnsi="Times New Roman" w:cs="Times New Roman"/>
          <w:sz w:val="24"/>
          <w:szCs w:val="24"/>
          <w:lang w:val="en-US"/>
        </w:rPr>
        <w:t xml:space="preserve"> (1-n)</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other direct selling expenses you incurred on sales of the like product which are not reported in other fields.  Report each additional direct selling expense in a separate field.  Include only the direct expenses incurred </w:t>
      </w:r>
      <w:r w:rsidR="007B4809" w:rsidRPr="005442AE">
        <w:rPr>
          <w:rFonts w:ascii="Times New Roman" w:hAnsi="Times New Roman" w:cs="Times New Roman"/>
          <w:sz w:val="24"/>
          <w:szCs w:val="24"/>
          <w:lang w:val="en-US"/>
        </w:rPr>
        <w:t>minus the</w:t>
      </w:r>
      <w:r w:rsidRPr="005442AE">
        <w:rPr>
          <w:rFonts w:ascii="Times New Roman" w:hAnsi="Times New Roman" w:cs="Times New Roman"/>
          <w:sz w:val="24"/>
          <w:szCs w:val="24"/>
          <w:lang w:val="en-US"/>
        </w:rPr>
        <w:t xml:space="preserve"> reimbursement received from the customer.</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each type of direct selling expense incurred and your basis for considering it directly related to sales of the like product.  Include a list of all direct and indirect expenses incurred and provide  a worksheet demonstrating the allocation of the direct expense to each sale of the like product.</w:t>
      </w:r>
    </w:p>
    <w:p w:rsidR="00B630E9" w:rsidRPr="005442AE" w:rsidRDefault="00B630E9" w:rsidP="00D46136">
      <w:pPr>
        <w:tabs>
          <w:tab w:val="left" w:pos="-1440"/>
        </w:tabs>
        <w:spacing w:after="0" w:line="240" w:lineRule="auto"/>
        <w:ind w:left="2124" w:hanging="2124"/>
        <w:jc w:val="both"/>
        <w:rPr>
          <w:rFonts w:ascii="Times New Roman" w:hAnsi="Times New Roman" w:cs="Times New Roman"/>
          <w:b/>
          <w:sz w:val="24"/>
          <w:szCs w:val="24"/>
          <w:lang w:val="en-US"/>
        </w:rPr>
      </w:pPr>
    </w:p>
    <w:p w:rsidR="00A63308" w:rsidRPr="005442AE" w:rsidRDefault="00A63308" w:rsidP="00A63308">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34.0:</w:t>
      </w:r>
      <w:r w:rsidRPr="005442AE">
        <w:rPr>
          <w:rFonts w:ascii="Times New Roman" w:hAnsi="Times New Roman" w:cs="Times New Roman"/>
          <w:b/>
          <w:sz w:val="24"/>
          <w:szCs w:val="24"/>
          <w:lang w:val="en-US"/>
        </w:rPr>
        <w:tab/>
        <w:t>Indirect Selling Expenses</w:t>
      </w:r>
      <w:r w:rsidR="005D68FA" w:rsidRPr="005442AE">
        <w:rPr>
          <w:rFonts w:ascii="Times New Roman" w:hAnsi="Times New Roman" w:cs="Times New Roman"/>
          <w:b/>
          <w:bCs/>
          <w:sz w:val="24"/>
          <w:szCs w:val="24"/>
          <w:lang w:val="en-US"/>
        </w:rPr>
        <w:t xml:space="preserve"> </w:t>
      </w:r>
      <w:r w:rsidR="001672D7" w:rsidRPr="005442AE">
        <w:rPr>
          <w:rFonts w:ascii="Times New Roman" w:hAnsi="Times New Roman" w:cs="Times New Roman"/>
          <w:b/>
          <w:bCs/>
          <w:sz w:val="24"/>
          <w:szCs w:val="24"/>
          <w:lang w:val="en-US"/>
        </w:rPr>
        <w:t xml:space="preserve">per Unit </w:t>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DDESPIND</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Description:</w:t>
      </w:r>
      <w:r w:rsidRPr="005442AE">
        <w:rPr>
          <w:rFonts w:ascii="Times New Roman" w:hAnsi="Times New Roman" w:cs="Times New Roman"/>
          <w:sz w:val="24"/>
          <w:szCs w:val="24"/>
          <w:lang w:val="en-US"/>
        </w:rPr>
        <w:tab/>
        <w:t>Report the unit cost of indirect selling expenses (e.g., sales office rent and salesmen’s salaries) incurred to sell the product in the foreign market.  Where indirect selling expenses have been incurred by the producer and an affiliated reseller, create separate fields for the expenses of each company.</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sales overhead expenses incurred.  Include a list of the overhead expenses incurred and provide worksheets demonstrating the allocation of these expenses, as well as the indirect expenses separated from the direct selling expenses reported in fields 30.0 through 33.(1-n).  Where more than one company incurred indirect selling expenses, submit separate worksheets for each.</w:t>
      </w:r>
    </w:p>
    <w:p w:rsidR="00B630E9" w:rsidRPr="005442AE" w:rsidRDefault="00B630E9" w:rsidP="00D46136">
      <w:pPr>
        <w:spacing w:after="0" w:line="240" w:lineRule="auto"/>
        <w:rPr>
          <w:rFonts w:ascii="Times New Roman" w:hAnsi="Times New Roman" w:cs="Times New Roman"/>
          <w:b/>
          <w:sz w:val="24"/>
          <w:szCs w:val="24"/>
          <w:lang w:val="en-US"/>
        </w:rPr>
      </w:pPr>
    </w:p>
    <w:p w:rsidR="00A63308" w:rsidRPr="005442AE" w:rsidRDefault="00B630E9" w:rsidP="00A63308">
      <w:pPr>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35.0:</w:t>
      </w:r>
      <w:r w:rsidRPr="005442AE">
        <w:rPr>
          <w:rFonts w:ascii="Times New Roman" w:hAnsi="Times New Roman" w:cs="Times New Roman"/>
          <w:b/>
          <w:sz w:val="24"/>
          <w:szCs w:val="24"/>
          <w:lang w:val="en-US"/>
        </w:rPr>
        <w:tab/>
      </w:r>
      <w:r w:rsidR="00A63308" w:rsidRPr="005442AE">
        <w:rPr>
          <w:rFonts w:ascii="Times New Roman" w:hAnsi="Times New Roman" w:cs="Times New Roman"/>
          <w:b/>
          <w:bCs/>
          <w:sz w:val="24"/>
          <w:szCs w:val="24"/>
          <w:lang w:val="en-US"/>
        </w:rPr>
        <w:t>Inventory Carrying Costs</w:t>
      </w:r>
      <w:r w:rsidR="005D68FA" w:rsidRPr="005442AE">
        <w:rPr>
          <w:rFonts w:ascii="Times New Roman" w:hAnsi="Times New Roman" w:cs="Times New Roman"/>
          <w:b/>
          <w:bCs/>
          <w:sz w:val="24"/>
          <w:szCs w:val="24"/>
          <w:lang w:val="en-US"/>
        </w:rPr>
        <w:t xml:space="preserve"> </w:t>
      </w:r>
      <w:r w:rsidR="001672D7" w:rsidRPr="005442AE">
        <w:rPr>
          <w:rFonts w:ascii="Times New Roman" w:hAnsi="Times New Roman" w:cs="Times New Roman"/>
          <w:b/>
          <w:bCs/>
          <w:sz w:val="24"/>
          <w:szCs w:val="24"/>
          <w:lang w:val="en-US"/>
        </w:rPr>
        <w:t xml:space="preserve">per Unit </w:t>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DDESPEST</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unit opport</w:t>
      </w:r>
      <w:r w:rsidR="004F76A9" w:rsidRPr="005442AE">
        <w:rPr>
          <w:rFonts w:ascii="Times New Roman" w:hAnsi="Times New Roman" w:cs="Times New Roman"/>
          <w:sz w:val="24"/>
          <w:szCs w:val="24"/>
          <w:lang w:val="en-US"/>
        </w:rPr>
        <w:t>unit</w:t>
      </w:r>
      <w:r w:rsidR="00170B3B" w:rsidRPr="005442AE">
        <w:rPr>
          <w:rFonts w:ascii="Times New Roman" w:hAnsi="Times New Roman" w:cs="Times New Roman"/>
          <w:sz w:val="24"/>
          <w:szCs w:val="24"/>
          <w:lang w:val="en-US"/>
        </w:rPr>
        <w:t>y</w:t>
      </w:r>
      <w:r w:rsidRPr="005442AE">
        <w:rPr>
          <w:rFonts w:ascii="Times New Roman" w:hAnsi="Times New Roman" w:cs="Times New Roman"/>
          <w:sz w:val="24"/>
          <w:szCs w:val="24"/>
          <w:lang w:val="en-US"/>
        </w:rPr>
        <w:t xml:space="preserve"> cost incurred </w:t>
      </w:r>
      <w:r w:rsidR="00D35627" w:rsidRPr="005442AE">
        <w:rPr>
          <w:rFonts w:ascii="Times New Roman" w:hAnsi="Times New Roman" w:cs="Times New Roman"/>
          <w:sz w:val="24"/>
          <w:szCs w:val="24"/>
          <w:lang w:val="en-US"/>
        </w:rPr>
        <w:t>to hold stocks for sale</w:t>
      </w:r>
      <w:r w:rsidRPr="005442AE">
        <w:rPr>
          <w:rFonts w:ascii="Times New Roman" w:hAnsi="Times New Roman" w:cs="Times New Roman"/>
          <w:sz w:val="24"/>
          <w:szCs w:val="24"/>
          <w:lang w:val="en-US"/>
        </w:rPr>
        <w:t>, computed at the actual cost of short-term debt incurred by your company</w:t>
      </w:r>
      <w:r w:rsidR="00170B3B"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 xml:space="preserve">If you did not borrow short-term during the </w:t>
      </w:r>
      <w:r w:rsidR="00422A8D">
        <w:rPr>
          <w:rFonts w:ascii="Times New Roman" w:hAnsi="Times New Roman" w:cs="Times New Roman"/>
          <w:sz w:val="24"/>
          <w:szCs w:val="24"/>
          <w:lang w:val="en-US"/>
        </w:rPr>
        <w:t>period of dumping review</w:t>
      </w:r>
      <w:r w:rsidRPr="005442AE">
        <w:rPr>
          <w:rFonts w:ascii="Times New Roman" w:hAnsi="Times New Roman" w:cs="Times New Roman"/>
          <w:sz w:val="24"/>
          <w:szCs w:val="24"/>
          <w:lang w:val="en-US"/>
        </w:rPr>
        <w:t>, use a published commercial short-term lending rate.</w:t>
      </w:r>
    </w:p>
    <w:p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how the products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are stored prior to </w:t>
      </w:r>
      <w:r w:rsidR="00170B3B" w:rsidRPr="005442AE">
        <w:rPr>
          <w:rFonts w:ascii="Times New Roman" w:hAnsi="Times New Roman" w:cs="Times New Roman"/>
          <w:sz w:val="24"/>
          <w:szCs w:val="24"/>
          <w:lang w:val="en-US"/>
        </w:rPr>
        <w:t>sale</w:t>
      </w:r>
      <w:r w:rsidR="00D35627"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 xml:space="preserve">and provide the average length of time in inventory prior to </w:t>
      </w:r>
      <w:r w:rsidR="000510E9" w:rsidRPr="005442AE">
        <w:rPr>
          <w:rFonts w:ascii="Times New Roman" w:hAnsi="Times New Roman" w:cs="Times New Roman"/>
          <w:sz w:val="24"/>
          <w:szCs w:val="24"/>
          <w:lang w:val="en-US"/>
        </w:rPr>
        <w:t>the sale</w:t>
      </w:r>
      <w:r w:rsidRPr="005442AE">
        <w:rPr>
          <w:rFonts w:ascii="Times New Roman" w:hAnsi="Times New Roman" w:cs="Times New Roman"/>
          <w:sz w:val="24"/>
          <w:szCs w:val="24"/>
          <w:lang w:val="en-US"/>
        </w:rPr>
        <w:t xml:space="preserve"> to the first unaffiliated customer (or to the affiliated customer if you are reporting such sales).  T</w:t>
      </w:r>
      <w:r w:rsidR="007D0893" w:rsidRPr="005442AE">
        <w:rPr>
          <w:rFonts w:ascii="Times New Roman" w:hAnsi="Times New Roman" w:cs="Times New Roman"/>
          <w:sz w:val="24"/>
          <w:szCs w:val="24"/>
          <w:lang w:val="en-US"/>
        </w:rPr>
        <w:t>he cost reported should be based</w:t>
      </w:r>
      <w:r w:rsidRPr="005442AE">
        <w:rPr>
          <w:rFonts w:ascii="Times New Roman" w:hAnsi="Times New Roman" w:cs="Times New Roman"/>
          <w:sz w:val="24"/>
          <w:szCs w:val="24"/>
          <w:lang w:val="en-US"/>
        </w:rPr>
        <w:t xml:space="preserve"> on the period from the end of production to the date of shipment to the customer. Indicate the source of the short-term interest rate used in the calculation.</w:t>
      </w:r>
    </w:p>
    <w:p w:rsidR="00B630E9" w:rsidRPr="005442AE" w:rsidRDefault="00B630E9" w:rsidP="00D46136">
      <w:pPr>
        <w:spacing w:after="0" w:line="240" w:lineRule="auto"/>
        <w:ind w:left="2124" w:hanging="2124"/>
        <w:jc w:val="both"/>
        <w:rPr>
          <w:rFonts w:ascii="Times New Roman" w:hAnsi="Times New Roman" w:cs="Times New Roman"/>
          <w:b/>
          <w:sz w:val="24"/>
          <w:szCs w:val="24"/>
          <w:lang w:val="en-US"/>
        </w:rPr>
      </w:pPr>
    </w:p>
    <w:p w:rsidR="00A63308" w:rsidRPr="005442AE" w:rsidRDefault="00A63308" w:rsidP="00A63308">
      <w:pPr>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36.0:</w:t>
      </w:r>
      <w:r w:rsidRPr="005442AE">
        <w:rPr>
          <w:rFonts w:ascii="Times New Roman" w:hAnsi="Times New Roman" w:cs="Times New Roman"/>
          <w:b/>
          <w:sz w:val="24"/>
          <w:szCs w:val="24"/>
          <w:lang w:val="en-US"/>
        </w:rPr>
        <w:tab/>
        <w:t>Packing Cost</w:t>
      </w:r>
      <w:r w:rsidR="001672D7" w:rsidRPr="005442AE">
        <w:rPr>
          <w:rFonts w:ascii="Times New Roman" w:hAnsi="Times New Roman" w:cs="Times New Roman"/>
          <w:b/>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DCUSTEMB</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packing.  Include the cost of labor, materials and overhead.  If a product is produced at more than one plant, report the weighted average packing cost of all plants combined.  </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packing types used.  For each type of 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rsidR="00A63308" w:rsidRPr="005442AE" w:rsidRDefault="00A63308" w:rsidP="00D46136">
      <w:pPr>
        <w:spacing w:after="0" w:line="240" w:lineRule="auto"/>
        <w:jc w:val="both"/>
        <w:rPr>
          <w:rFonts w:ascii="Times New Roman" w:hAnsi="Times New Roman" w:cs="Times New Roman"/>
          <w:b/>
          <w:sz w:val="24"/>
          <w:szCs w:val="24"/>
          <w:lang w:val="en-US"/>
        </w:rPr>
      </w:pPr>
    </w:p>
    <w:p w:rsidR="00A63308" w:rsidRPr="005442AE" w:rsidRDefault="00A63308"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37.0</w:t>
      </w:r>
      <w:r w:rsidRPr="005442AE">
        <w:rPr>
          <w:rFonts w:ascii="Times New Roman" w:hAnsi="Times New Roman" w:cs="Times New Roman"/>
          <w:b/>
          <w:sz w:val="24"/>
          <w:szCs w:val="24"/>
          <w:lang w:val="en-US"/>
        </w:rPr>
        <w:tab/>
      </w:r>
      <w:r w:rsidRPr="005442AE">
        <w:rPr>
          <w:rFonts w:ascii="Times New Roman" w:hAnsi="Times New Roman" w:cs="Times New Roman"/>
          <w:b/>
          <w:sz w:val="24"/>
          <w:szCs w:val="24"/>
          <w:lang w:val="en-US"/>
        </w:rPr>
        <w:tab/>
      </w:r>
      <w:r w:rsidR="00832020" w:rsidRPr="005442AE">
        <w:rPr>
          <w:rFonts w:ascii="Times New Roman" w:hAnsi="Times New Roman" w:cs="Times New Roman"/>
          <w:b/>
          <w:sz w:val="24"/>
          <w:szCs w:val="24"/>
          <w:lang w:val="en-US"/>
        </w:rPr>
        <w:t>Total</w:t>
      </w:r>
      <w:r w:rsidRPr="005442AE">
        <w:rPr>
          <w:rFonts w:ascii="Times New Roman" w:hAnsi="Times New Roman" w:cs="Times New Roman"/>
          <w:b/>
          <w:sz w:val="24"/>
          <w:szCs w:val="24"/>
          <w:lang w:val="en-US"/>
        </w:rPr>
        <w:t xml:space="preserve"> Cost</w:t>
      </w:r>
      <w:r w:rsidR="00506B6C" w:rsidRPr="005442AE">
        <w:rPr>
          <w:rFonts w:ascii="Times New Roman" w:hAnsi="Times New Roman" w:cs="Times New Roman"/>
          <w:b/>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DCUSTPROD</w:t>
      </w:r>
    </w:p>
    <w:p w:rsidR="00A63308" w:rsidRPr="005442AE" w:rsidRDefault="00A63308" w:rsidP="00506B6C">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Description:</w:t>
      </w:r>
      <w:r w:rsidRPr="005442AE">
        <w:rPr>
          <w:rFonts w:ascii="Times New Roman" w:hAnsi="Times New Roman" w:cs="Times New Roman"/>
          <w:sz w:val="24"/>
          <w:szCs w:val="24"/>
          <w:lang w:val="en-US"/>
        </w:rPr>
        <w:tab/>
        <w:t>Report the</w:t>
      </w:r>
      <w:r w:rsidR="00506B6C" w:rsidRPr="005442AE">
        <w:rPr>
          <w:rFonts w:ascii="Times New Roman" w:hAnsi="Times New Roman" w:cs="Times New Roman"/>
          <w:sz w:val="24"/>
          <w:szCs w:val="24"/>
          <w:lang w:val="en-US"/>
        </w:rPr>
        <w:t xml:space="preserve"> total cost per unit</w:t>
      </w:r>
      <w:r w:rsidRPr="005442AE">
        <w:rPr>
          <w:rFonts w:ascii="Times New Roman" w:hAnsi="Times New Roman" w:cs="Times New Roman"/>
          <w:sz w:val="24"/>
          <w:szCs w:val="24"/>
          <w:lang w:val="en-US"/>
        </w:rPr>
        <w:t>, according to the unit cost submitted in</w:t>
      </w:r>
      <w:r w:rsidR="00506B6C" w:rsidRPr="005442AE">
        <w:rPr>
          <w:rFonts w:ascii="Times New Roman" w:hAnsi="Times New Roman" w:cs="Times New Roman"/>
          <w:sz w:val="24"/>
          <w:szCs w:val="24"/>
          <w:lang w:val="en-US"/>
        </w:rPr>
        <w:t xml:space="preserve"> </w:t>
      </w:r>
      <w:r w:rsidR="00051429" w:rsidRPr="005442AE">
        <w:rPr>
          <w:rFonts w:ascii="Times New Roman" w:hAnsi="Times New Roman" w:cs="Times New Roman"/>
          <w:sz w:val="24"/>
          <w:szCs w:val="24"/>
          <w:lang w:val="en-US"/>
        </w:rPr>
        <w:t>Item B</w:t>
      </w:r>
      <w:r w:rsidRPr="005442AE">
        <w:rPr>
          <w:rFonts w:ascii="Times New Roman" w:hAnsi="Times New Roman" w:cs="Times New Roman"/>
          <w:sz w:val="24"/>
          <w:szCs w:val="24"/>
          <w:lang w:val="en-US"/>
        </w:rPr>
        <w:t xml:space="preserve">, excluding </w:t>
      </w:r>
      <w:r w:rsidR="00832020" w:rsidRPr="005442AE">
        <w:rPr>
          <w:rFonts w:ascii="Times New Roman" w:hAnsi="Times New Roman" w:cs="Times New Roman"/>
          <w:sz w:val="24"/>
          <w:szCs w:val="24"/>
          <w:lang w:val="en-US"/>
        </w:rPr>
        <w:t>selling</w:t>
      </w:r>
      <w:r w:rsidRPr="005442AE">
        <w:rPr>
          <w:rFonts w:ascii="Times New Roman" w:hAnsi="Times New Roman" w:cs="Times New Roman"/>
          <w:sz w:val="24"/>
          <w:szCs w:val="24"/>
          <w:lang w:val="en-US"/>
        </w:rPr>
        <w:t xml:space="preserve"> expenses.</w:t>
      </w:r>
    </w:p>
    <w:p w:rsidR="00D46136" w:rsidRPr="005442AE" w:rsidRDefault="00D46136" w:rsidP="00A63308">
      <w:pPr>
        <w:jc w:val="both"/>
        <w:rPr>
          <w:rFonts w:ascii="Times New Roman" w:hAnsi="Times New Roman" w:cs="Times New Roman"/>
          <w:sz w:val="24"/>
          <w:szCs w:val="24"/>
          <w:lang w:val="en-US"/>
        </w:rPr>
      </w:pPr>
    </w:p>
    <w:tbl>
      <w:tblPr>
        <w:tblStyle w:val="Tabelacomgrade"/>
        <w:tblW w:w="0" w:type="auto"/>
        <w:tblLook w:val="04A0" w:firstRow="1" w:lastRow="0" w:firstColumn="1" w:lastColumn="0" w:noHBand="0" w:noVBand="1"/>
      </w:tblPr>
      <w:tblGrid>
        <w:gridCol w:w="9886"/>
      </w:tblGrid>
      <w:tr w:rsidR="00A63308" w:rsidRPr="005442AE" w:rsidTr="003B0429">
        <w:tc>
          <w:tcPr>
            <w:tcW w:w="9886" w:type="dxa"/>
          </w:tcPr>
          <w:p w:rsidR="00A63308" w:rsidRPr="005442AE" w:rsidRDefault="00A63308" w:rsidP="003B0429">
            <w:pPr>
              <w:jc w:val="both"/>
              <w:rPr>
                <w:rFonts w:ascii="Times New Roman" w:hAnsi="Times New Roman" w:cs="Times New Roman"/>
                <w:sz w:val="24"/>
                <w:szCs w:val="24"/>
                <w:lang w:val="en-US"/>
              </w:rPr>
            </w:pPr>
            <w:r w:rsidRPr="005442AE">
              <w:rPr>
                <w:rFonts w:ascii="Times New Roman" w:hAnsi="Times New Roman" w:cs="Times New Roman"/>
                <w:b/>
                <w:sz w:val="24"/>
                <w:szCs w:val="24"/>
                <w:lang w:val="en-US"/>
              </w:rPr>
              <w:t xml:space="preserve">Fields 38.0 through 45.0:  </w:t>
            </w:r>
            <w:r w:rsidRPr="005442AE">
              <w:rPr>
                <w:rFonts w:ascii="Times New Roman" w:hAnsi="Times New Roman" w:cs="Times New Roman"/>
                <w:sz w:val="24"/>
                <w:szCs w:val="24"/>
                <w:lang w:val="en-US"/>
              </w:rPr>
              <w:t xml:space="preserve">Please respond to the following items if you are reporting third-country sales.  </w:t>
            </w:r>
            <w:r w:rsidR="009F2C28" w:rsidRPr="005442AE">
              <w:rPr>
                <w:rFonts w:ascii="Times New Roman" w:hAnsi="Times New Roman" w:cs="Times New Roman"/>
                <w:sz w:val="24"/>
                <w:szCs w:val="24"/>
                <w:lang w:val="en-US"/>
              </w:rPr>
              <w:t>This</w:t>
            </w:r>
            <w:r w:rsidRPr="005442AE">
              <w:rPr>
                <w:rFonts w:ascii="Times New Roman" w:hAnsi="Times New Roman" w:cs="Times New Roman"/>
                <w:sz w:val="24"/>
                <w:szCs w:val="24"/>
                <w:lang w:val="en-US"/>
              </w:rPr>
              <w:t xml:space="preserve"> information will be used if sales in home market are considered inadequate to calculate the normal value.    Please report all values in American dollars.  </w:t>
            </w:r>
          </w:p>
        </w:tc>
      </w:tr>
    </w:tbl>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p>
    <w:p w:rsidR="00A63308" w:rsidRPr="005442AE" w:rsidRDefault="00B630E9"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38.0:</w:t>
      </w:r>
      <w:r w:rsidRPr="005442AE">
        <w:rPr>
          <w:rFonts w:ascii="Times New Roman" w:hAnsi="Times New Roman" w:cs="Times New Roman"/>
          <w:b/>
          <w:sz w:val="24"/>
          <w:szCs w:val="24"/>
          <w:lang w:val="en-US"/>
        </w:rPr>
        <w:tab/>
      </w:r>
      <w:r w:rsidR="00A63308" w:rsidRPr="005442AE">
        <w:rPr>
          <w:rFonts w:ascii="Times New Roman" w:hAnsi="Times New Roman" w:cs="Times New Roman"/>
          <w:b/>
          <w:sz w:val="24"/>
          <w:szCs w:val="24"/>
          <w:lang w:val="en-US"/>
        </w:rPr>
        <w:t>International Freight</w:t>
      </w:r>
      <w:r w:rsidR="005D68FA" w:rsidRPr="005442AE">
        <w:rPr>
          <w:rFonts w:ascii="Times New Roman" w:hAnsi="Times New Roman" w:cs="Times New Roman"/>
          <w:b/>
          <w:bCs/>
          <w:sz w:val="24"/>
          <w:szCs w:val="24"/>
          <w:lang w:val="en-US"/>
        </w:rPr>
        <w:t xml:space="preserve"> </w:t>
      </w:r>
      <w:r w:rsidR="00506B6C" w:rsidRPr="005442AE">
        <w:rPr>
          <w:rFonts w:ascii="Times New Roman" w:hAnsi="Times New Roman" w:cs="Times New Roman"/>
          <w:b/>
          <w:bCs/>
          <w:sz w:val="24"/>
          <w:szCs w:val="24"/>
          <w:lang w:val="en-US"/>
        </w:rPr>
        <w:t xml:space="preserve">per Unit </w:t>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DFRETINTL</w:t>
      </w:r>
    </w:p>
    <w:p w:rsidR="00A63308" w:rsidRPr="005442AE" w:rsidRDefault="00A63308" w:rsidP="00A63308">
      <w:pPr>
        <w:tabs>
          <w:tab w:val="left" w:pos="-1440"/>
        </w:tabs>
        <w:ind w:left="2130" w:hanging="213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international freight incurred on shipments from the port of exit in the country of manufactur</w:t>
      </w:r>
      <w:r w:rsidR="00D765D0" w:rsidRPr="005442AE">
        <w:rPr>
          <w:rFonts w:ascii="Times New Roman" w:hAnsi="Times New Roman" w:cs="Times New Roman"/>
          <w:sz w:val="24"/>
          <w:szCs w:val="24"/>
          <w:lang w:val="en-US"/>
        </w:rPr>
        <w:t xml:space="preserve">ing </w:t>
      </w:r>
      <w:r w:rsidRPr="005442AE">
        <w:rPr>
          <w:rFonts w:ascii="Times New Roman" w:hAnsi="Times New Roman" w:cs="Times New Roman"/>
          <w:sz w:val="24"/>
          <w:szCs w:val="24"/>
          <w:lang w:val="en-US"/>
        </w:rPr>
        <w:t>to the third-country port of entry.</w:t>
      </w:r>
    </w:p>
    <w:p w:rsidR="00A63308" w:rsidRPr="005442AE" w:rsidRDefault="00A63308" w:rsidP="00A63308">
      <w:pPr>
        <w:tabs>
          <w:tab w:val="left" w:pos="-1440"/>
        </w:tabs>
        <w:ind w:left="2130" w:hanging="213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Indicate whether the freight carrier is </w:t>
      </w:r>
      <w:proofErr w:type="spellStart"/>
      <w:r w:rsidRPr="005442AE">
        <w:rPr>
          <w:rFonts w:ascii="Times New Roman" w:hAnsi="Times New Roman" w:cs="Times New Roman"/>
          <w:sz w:val="24"/>
          <w:szCs w:val="24"/>
          <w:lang w:val="en-US"/>
        </w:rPr>
        <w:t>a</w:t>
      </w:r>
      <w:proofErr w:type="spellEnd"/>
      <w:r w:rsidRPr="005442AE">
        <w:rPr>
          <w:rFonts w:ascii="Times New Roman" w:hAnsi="Times New Roman" w:cs="Times New Roman"/>
          <w:sz w:val="24"/>
          <w:szCs w:val="24"/>
          <w:lang w:val="en-US"/>
        </w:rPr>
        <w:t xml:space="preserve"> affiliated.  Supply any contracts with carriers that apply to the merchandise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Describe how you calculated the unit cost of international freight and include worksheets as attachments to the narrative response.</w:t>
      </w:r>
    </w:p>
    <w:p w:rsidR="00B630E9" w:rsidRPr="005442AE" w:rsidRDefault="00B630E9" w:rsidP="00D46136">
      <w:pPr>
        <w:spacing w:after="0" w:line="240" w:lineRule="auto"/>
        <w:jc w:val="both"/>
        <w:rPr>
          <w:rFonts w:ascii="Times New Roman" w:hAnsi="Times New Roman" w:cs="Times New Roman"/>
          <w:b/>
          <w:sz w:val="24"/>
          <w:szCs w:val="24"/>
          <w:lang w:val="en-US"/>
        </w:rPr>
      </w:pPr>
    </w:p>
    <w:p w:rsidR="00A63308" w:rsidRPr="005442AE" w:rsidRDefault="00B630E9" w:rsidP="00A63308">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39.0:</w:t>
      </w:r>
      <w:r w:rsidRPr="005442AE">
        <w:rPr>
          <w:rFonts w:ascii="Times New Roman" w:hAnsi="Times New Roman" w:cs="Times New Roman"/>
          <w:b/>
          <w:sz w:val="24"/>
          <w:szCs w:val="24"/>
          <w:lang w:val="en-US"/>
        </w:rPr>
        <w:tab/>
      </w:r>
      <w:r w:rsidR="00A63308" w:rsidRPr="005442AE">
        <w:rPr>
          <w:rFonts w:ascii="Times New Roman" w:hAnsi="Times New Roman" w:cs="Times New Roman"/>
          <w:b/>
          <w:sz w:val="24"/>
          <w:szCs w:val="24"/>
          <w:lang w:val="en-US"/>
        </w:rPr>
        <w:t>International Insurance</w:t>
      </w:r>
      <w:r w:rsidR="00BC63F1" w:rsidRPr="005442AE">
        <w:rPr>
          <w:rFonts w:ascii="Times New Roman" w:hAnsi="Times New Roman" w:cs="Times New Roman"/>
          <w:b/>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DSEGINTL</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international insurance expense incurred on shipments from the port of exit in the </w:t>
      </w:r>
      <w:r w:rsidR="00023431" w:rsidRPr="005442AE">
        <w:rPr>
          <w:rFonts w:ascii="Times New Roman" w:hAnsi="Times New Roman" w:cs="Times New Roman"/>
          <w:sz w:val="24"/>
          <w:szCs w:val="24"/>
          <w:lang w:val="en-US"/>
        </w:rPr>
        <w:t xml:space="preserve">country of </w:t>
      </w:r>
      <w:proofErr w:type="spellStart"/>
      <w:r w:rsidR="00023431" w:rsidRPr="005442AE">
        <w:rPr>
          <w:rFonts w:ascii="Times New Roman" w:hAnsi="Times New Roman" w:cs="Times New Roman"/>
          <w:sz w:val="24"/>
          <w:szCs w:val="24"/>
          <w:lang w:val="en-US"/>
        </w:rPr>
        <w:t>manufacturing</w:t>
      </w:r>
      <w:r w:rsidRPr="005442AE">
        <w:rPr>
          <w:rFonts w:ascii="Times New Roman" w:hAnsi="Times New Roman" w:cs="Times New Roman"/>
          <w:sz w:val="24"/>
          <w:szCs w:val="24"/>
          <w:lang w:val="en-US"/>
        </w:rPr>
        <w:t>to</w:t>
      </w:r>
      <w:proofErr w:type="spellEnd"/>
      <w:r w:rsidRPr="005442AE">
        <w:rPr>
          <w:rFonts w:ascii="Times New Roman" w:hAnsi="Times New Roman" w:cs="Times New Roman"/>
          <w:sz w:val="24"/>
          <w:szCs w:val="24"/>
          <w:lang w:val="en-US"/>
        </w:rPr>
        <w:t xml:space="preserve"> the third- country port of entry.</w:t>
      </w:r>
    </w:p>
    <w:p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international insurance and include your worksheets as attachments to the narrative response.</w:t>
      </w:r>
    </w:p>
    <w:p w:rsidR="00B630E9" w:rsidRPr="005442AE" w:rsidRDefault="00B630E9" w:rsidP="00D46136">
      <w:pPr>
        <w:tabs>
          <w:tab w:val="left" w:pos="-1440"/>
        </w:tabs>
        <w:spacing w:after="0" w:line="240" w:lineRule="auto"/>
        <w:ind w:left="2130" w:hanging="2130"/>
        <w:jc w:val="both"/>
        <w:rPr>
          <w:rFonts w:ascii="Times New Roman" w:hAnsi="Times New Roman" w:cs="Times New Roman"/>
          <w:b/>
          <w:sz w:val="24"/>
          <w:szCs w:val="24"/>
          <w:lang w:val="en-US"/>
        </w:rPr>
      </w:pPr>
    </w:p>
    <w:p w:rsidR="00A63308" w:rsidRPr="005442AE" w:rsidRDefault="00A63308" w:rsidP="00BC63F1">
      <w:pPr>
        <w:tabs>
          <w:tab w:val="left" w:pos="-1440"/>
        </w:tabs>
        <w:ind w:left="2832" w:hanging="2832"/>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40.0</w:t>
      </w:r>
      <w:r w:rsidRPr="005442AE">
        <w:rPr>
          <w:rFonts w:ascii="Times New Roman" w:hAnsi="Times New Roman" w:cs="Times New Roman"/>
          <w:b/>
          <w:sz w:val="24"/>
          <w:szCs w:val="24"/>
          <w:lang w:val="en-US"/>
        </w:rPr>
        <w:tab/>
        <w:t>Third-Country Inland Freight from Port to Warehouse</w:t>
      </w:r>
      <w:r w:rsidR="005D68FA" w:rsidRPr="005442AE">
        <w:rPr>
          <w:rFonts w:ascii="Times New Roman" w:hAnsi="Times New Roman" w:cs="Times New Roman"/>
          <w:b/>
          <w:bCs/>
          <w:sz w:val="24"/>
          <w:szCs w:val="24"/>
          <w:lang w:val="en-US"/>
        </w:rPr>
        <w:t xml:space="preserve"> </w:t>
      </w:r>
      <w:r w:rsidR="00BC63F1" w:rsidRPr="005442AE">
        <w:rPr>
          <w:rFonts w:ascii="Times New Roman" w:hAnsi="Times New Roman" w:cs="Times New Roman"/>
          <w:b/>
          <w:bCs/>
          <w:sz w:val="24"/>
          <w:szCs w:val="24"/>
          <w:lang w:val="en-US"/>
        </w:rPr>
        <w:t xml:space="preserve">per Unit </w:t>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r w:rsidR="00BC63F1" w:rsidRPr="005442AE">
        <w:rPr>
          <w:rFonts w:ascii="Times New Roman" w:hAnsi="Times New Roman" w:cs="Times New Roman"/>
          <w:b/>
          <w:bCs/>
          <w:sz w:val="24"/>
          <w:szCs w:val="24"/>
          <w:lang w:val="en-US"/>
        </w:rPr>
        <w:tab/>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DFRET3ARM</w:t>
      </w:r>
    </w:p>
    <w:p w:rsidR="00A63308" w:rsidRPr="005442AE" w:rsidRDefault="00A63308" w:rsidP="00A63308">
      <w:pPr>
        <w:keepLines/>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any freight expense incurred on shipments from the third-country port of entry to the affiliated reseller’s warehouse or other intermediate location.  If the sale is direct to an unaffiliated third-country customer, report the unit cost of freight from the third-country port of entry to the unaffiliated customer.</w:t>
      </w:r>
    </w:p>
    <w:p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how you calculated the unit cost of inland freight and include your worksheets as attachments to the narrative response. </w:t>
      </w:r>
    </w:p>
    <w:p w:rsidR="00A63308" w:rsidRPr="005442AE" w:rsidRDefault="00A63308" w:rsidP="00D46136">
      <w:pPr>
        <w:spacing w:after="0" w:line="240" w:lineRule="auto"/>
        <w:ind w:left="2124" w:hanging="2124"/>
        <w:jc w:val="both"/>
        <w:rPr>
          <w:rFonts w:ascii="Times New Roman" w:hAnsi="Times New Roman" w:cs="Times New Roman"/>
          <w:b/>
          <w:sz w:val="24"/>
          <w:szCs w:val="24"/>
          <w:lang w:val="en-US"/>
        </w:rPr>
      </w:pPr>
    </w:p>
    <w:p w:rsidR="00A63308" w:rsidRPr="005442AE" w:rsidRDefault="00A63308" w:rsidP="00126B5D">
      <w:pPr>
        <w:ind w:left="2832" w:hanging="2832"/>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41.0:</w:t>
      </w:r>
      <w:r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Third-Country Inland Freight from Warehouse to Unaffiliated Customer</w:t>
      </w:r>
      <w:r w:rsidR="00126B5D" w:rsidRPr="005442AE">
        <w:rPr>
          <w:rFonts w:ascii="Times New Roman" w:hAnsi="Times New Roman" w:cs="Times New Roman"/>
          <w:b/>
          <w:bCs/>
          <w:sz w:val="24"/>
          <w:szCs w:val="24"/>
          <w:lang w:val="en-US"/>
        </w:rPr>
        <w:t xml:space="preserve"> per Unit</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DFRET3CLI</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freight expense incurred on shipments from the affiliated third-country reseller’s warehouse to the unaffiliated customer.</w:t>
      </w:r>
    </w:p>
    <w:p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inland freight and include your worksheets as attachments to the narrative response.</w:t>
      </w:r>
    </w:p>
    <w:p w:rsidR="00B630E9" w:rsidRPr="005442AE" w:rsidRDefault="00B630E9" w:rsidP="00D46136">
      <w:pPr>
        <w:spacing w:after="0" w:line="240" w:lineRule="auto"/>
        <w:ind w:left="2124" w:hanging="2124"/>
        <w:jc w:val="both"/>
        <w:rPr>
          <w:rFonts w:ascii="Times New Roman" w:hAnsi="Times New Roman" w:cs="Times New Roman"/>
          <w:b/>
          <w:sz w:val="24"/>
          <w:szCs w:val="24"/>
          <w:lang w:val="en-US"/>
        </w:rPr>
      </w:pPr>
    </w:p>
    <w:p w:rsidR="00A63308" w:rsidRPr="005442AE" w:rsidRDefault="00A63308" w:rsidP="00A63308">
      <w:pPr>
        <w:ind w:left="2124" w:hanging="2124"/>
        <w:jc w:val="both"/>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42.0:</w:t>
      </w:r>
      <w:r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Third-Country Inland Insurance</w:t>
      </w:r>
      <w:r w:rsidR="005D68FA" w:rsidRPr="005442AE">
        <w:rPr>
          <w:rFonts w:ascii="Times New Roman" w:hAnsi="Times New Roman" w:cs="Times New Roman"/>
          <w:b/>
          <w:bCs/>
          <w:sz w:val="24"/>
          <w:szCs w:val="24"/>
          <w:lang w:val="en-US"/>
        </w:rPr>
        <w:t xml:space="preserve"> </w:t>
      </w:r>
      <w:r w:rsidR="002874F6" w:rsidRPr="005442AE">
        <w:rPr>
          <w:rFonts w:ascii="Times New Roman" w:hAnsi="Times New Roman" w:cs="Times New Roman"/>
          <w:b/>
          <w:bCs/>
          <w:sz w:val="24"/>
          <w:szCs w:val="24"/>
          <w:lang w:val="en-US"/>
        </w:rPr>
        <w:t xml:space="preserve">per Unit </w:t>
      </w:r>
      <w:r w:rsidR="005D68FA"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DSEGINT3</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unit cost of third-country inland insurance expense incurred on shipments within the third country.</w:t>
      </w:r>
    </w:p>
    <w:p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third-country inland insurance and include your worksheets as attachments to the narrative response.</w:t>
      </w:r>
    </w:p>
    <w:p w:rsidR="00D46136" w:rsidRPr="005442AE" w:rsidRDefault="00D46136" w:rsidP="00D46136">
      <w:pPr>
        <w:spacing w:after="0" w:line="240" w:lineRule="auto"/>
        <w:ind w:left="2126" w:hanging="2126"/>
        <w:jc w:val="both"/>
        <w:rPr>
          <w:rFonts w:ascii="Times New Roman" w:hAnsi="Times New Roman" w:cs="Times New Roman"/>
          <w:sz w:val="24"/>
          <w:szCs w:val="24"/>
          <w:lang w:val="en-US"/>
        </w:rPr>
      </w:pPr>
    </w:p>
    <w:p w:rsidR="00A63308" w:rsidRPr="005442AE" w:rsidRDefault="00A63308" w:rsidP="00B630E9">
      <w:pPr>
        <w:jc w:val="both"/>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43.0:</w:t>
      </w:r>
      <w:r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Third-Country Brokerage and Handling</w:t>
      </w:r>
      <w:r w:rsidR="005D68FA"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5D68FA" w:rsidRPr="005442AE">
        <w:rPr>
          <w:rFonts w:ascii="Times New Roman" w:hAnsi="Times New Roman" w:cs="Times New Roman"/>
          <w:b/>
          <w:bCs/>
          <w:sz w:val="24"/>
          <w:szCs w:val="24"/>
          <w:lang w:val="en-US"/>
        </w:rPr>
        <w:t>)</w:t>
      </w:r>
    </w:p>
    <w:p w:rsidR="00A63308" w:rsidRPr="005442AE" w:rsidRDefault="00A63308" w:rsidP="00A63308">
      <w:pPr>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DMCARCORR</w:t>
      </w:r>
    </w:p>
    <w:p w:rsidR="00A63308" w:rsidRPr="005442AE" w:rsidRDefault="00A63308" w:rsidP="00A63308">
      <w:pPr>
        <w:keepLines/>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unit cost of any additional brokerage and handling expense incurred on shipments within the third country.</w:t>
      </w:r>
    </w:p>
    <w:p w:rsidR="00A63308" w:rsidRPr="005442AE" w:rsidRDefault="00A63308" w:rsidP="00A63308">
      <w:pPr>
        <w:keepLines/>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third-country brokerage and handling and include your worksheets as attachments to the narrative response.</w:t>
      </w:r>
    </w:p>
    <w:p w:rsidR="00B630E9" w:rsidRPr="005442AE" w:rsidRDefault="00B630E9" w:rsidP="00D46136">
      <w:pPr>
        <w:spacing w:after="0" w:line="240" w:lineRule="auto"/>
        <w:ind w:left="2124" w:hanging="2124"/>
        <w:jc w:val="both"/>
        <w:rPr>
          <w:rFonts w:ascii="Times New Roman" w:hAnsi="Times New Roman" w:cs="Times New Roman"/>
          <w:b/>
          <w:sz w:val="24"/>
          <w:szCs w:val="24"/>
          <w:lang w:val="en-US"/>
        </w:rPr>
      </w:pPr>
    </w:p>
    <w:p w:rsidR="00D46136" w:rsidRPr="005442AE" w:rsidRDefault="00D46136" w:rsidP="00D46136">
      <w:pPr>
        <w:spacing w:after="0" w:line="240" w:lineRule="auto"/>
        <w:ind w:left="2124" w:hanging="2124"/>
        <w:jc w:val="both"/>
        <w:rPr>
          <w:rFonts w:ascii="Times New Roman" w:hAnsi="Times New Roman" w:cs="Times New Roman"/>
          <w:b/>
          <w:sz w:val="24"/>
          <w:szCs w:val="24"/>
          <w:lang w:val="en-US"/>
        </w:rPr>
      </w:pPr>
    </w:p>
    <w:p w:rsidR="00A63308" w:rsidRPr="005442AE" w:rsidRDefault="00A63308" w:rsidP="00A63308">
      <w:pPr>
        <w:ind w:left="2124" w:hanging="2124"/>
        <w:jc w:val="both"/>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44.0:</w:t>
      </w:r>
      <w:r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Third-Country Customs Duty</w:t>
      </w:r>
      <w:r w:rsidR="003A6151"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3A6151" w:rsidRPr="005442AE">
        <w:rPr>
          <w:rFonts w:ascii="Times New Roman" w:hAnsi="Times New Roman" w:cs="Times New Roman"/>
          <w:b/>
          <w:bCs/>
          <w:sz w:val="24"/>
          <w:szCs w:val="24"/>
          <w:lang w:val="en-US"/>
        </w:rPr>
        <w:t>)</w:t>
      </w:r>
    </w:p>
    <w:p w:rsidR="00A63308" w:rsidRPr="005442AE" w:rsidRDefault="00A63308" w:rsidP="00A63308">
      <w:pPr>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DII3</w:t>
      </w:r>
    </w:p>
    <w:p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unit amount of any third-country customs duty and customs fees paid.</w:t>
      </w:r>
    </w:p>
    <w:p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 the unit cost of third-country customs duties and customs fees and include your worksheets as attachments to the narrative response.</w:t>
      </w:r>
    </w:p>
    <w:p w:rsidR="00B630E9" w:rsidRPr="005442AE" w:rsidRDefault="00B630E9" w:rsidP="00D46136">
      <w:pPr>
        <w:spacing w:after="0" w:line="240" w:lineRule="auto"/>
        <w:ind w:left="2124" w:hanging="2124"/>
        <w:jc w:val="both"/>
        <w:rPr>
          <w:rFonts w:ascii="Times New Roman" w:hAnsi="Times New Roman" w:cs="Times New Roman"/>
          <w:b/>
          <w:sz w:val="24"/>
          <w:szCs w:val="24"/>
          <w:lang w:val="en-US"/>
        </w:rPr>
      </w:pPr>
    </w:p>
    <w:p w:rsidR="00A63308" w:rsidRPr="005442AE" w:rsidRDefault="00A63308" w:rsidP="00A63308">
      <w:pPr>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45.0:</w:t>
      </w:r>
      <w:r w:rsidRPr="005442AE">
        <w:rPr>
          <w:rFonts w:ascii="Times New Roman" w:hAnsi="Times New Roman" w:cs="Times New Roman"/>
          <w:b/>
          <w:sz w:val="24"/>
          <w:szCs w:val="24"/>
          <w:lang w:val="en-US"/>
        </w:rPr>
        <w:tab/>
        <w:t>Duty Drawback</w:t>
      </w:r>
      <w:r w:rsidR="003A6151"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3A6151" w:rsidRPr="005442AE">
        <w:rPr>
          <w:rFonts w:ascii="Times New Roman" w:hAnsi="Times New Roman" w:cs="Times New Roman"/>
          <w:b/>
          <w:bCs/>
          <w:sz w:val="24"/>
          <w:szCs w:val="24"/>
          <w:lang w:val="en-US"/>
        </w:rPr>
        <w:t>)</w:t>
      </w:r>
    </w:p>
    <w:p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DREMBIMP</w:t>
      </w:r>
    </w:p>
    <w:p w:rsidR="00A63308" w:rsidRPr="005442AE" w:rsidRDefault="00A63308" w:rsidP="00A63308">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amount of any duty drawback received upon exportation of the product from the </w:t>
      </w:r>
      <w:r w:rsidR="00023431" w:rsidRPr="005442AE">
        <w:rPr>
          <w:rFonts w:ascii="Times New Roman" w:hAnsi="Times New Roman" w:cs="Times New Roman"/>
          <w:sz w:val="24"/>
          <w:szCs w:val="24"/>
          <w:lang w:val="en-US"/>
        </w:rPr>
        <w:t>country of manufacturing</w:t>
      </w:r>
      <w:r w:rsidR="00540FE4"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to the third country.</w:t>
      </w:r>
    </w:p>
    <w:p w:rsidR="00A63308" w:rsidRPr="005442AE" w:rsidRDefault="00A63308" w:rsidP="00A63308">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Explain how the amount of duty drawback received is calculated and submit your worksheets as attachments to the narrative response. </w:t>
      </w:r>
    </w:p>
    <w:p w:rsidR="00D46136" w:rsidRPr="005442AE" w:rsidRDefault="00D46136" w:rsidP="00A63308">
      <w:pPr>
        <w:ind w:left="2124" w:hanging="2124"/>
        <w:jc w:val="both"/>
        <w:rPr>
          <w:rFonts w:ascii="Times New Roman" w:hAnsi="Times New Roman" w:cs="Times New Roman"/>
          <w:sz w:val="24"/>
          <w:szCs w:val="24"/>
          <w:lang w:val="en-US"/>
        </w:rPr>
      </w:pPr>
    </w:p>
    <w:tbl>
      <w:tblPr>
        <w:tblStyle w:val="Tabelacomgrade"/>
        <w:tblW w:w="9920" w:type="dxa"/>
        <w:tblLook w:val="04A0" w:firstRow="1" w:lastRow="0" w:firstColumn="1" w:lastColumn="0" w:noHBand="0" w:noVBand="1"/>
      </w:tblPr>
      <w:tblGrid>
        <w:gridCol w:w="9920"/>
      </w:tblGrid>
      <w:tr w:rsidR="00A63308" w:rsidRPr="005442AE" w:rsidTr="003B0429">
        <w:trPr>
          <w:trHeight w:val="340"/>
        </w:trPr>
        <w:tc>
          <w:tcPr>
            <w:tcW w:w="9920" w:type="dxa"/>
          </w:tcPr>
          <w:p w:rsidR="00A63308" w:rsidRPr="005442AE" w:rsidRDefault="00A63308" w:rsidP="003B0429">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Report data concerning the employee responsible for</w:t>
            </w:r>
            <w:r w:rsidR="0049356D" w:rsidRPr="005442AE">
              <w:rPr>
                <w:rFonts w:ascii="Times New Roman" w:hAnsi="Times New Roman" w:cs="Times New Roman"/>
                <w:b/>
                <w:sz w:val="24"/>
                <w:szCs w:val="24"/>
                <w:lang w:val="en-US"/>
              </w:rPr>
              <w:t xml:space="preserve"> </w:t>
            </w:r>
            <w:r w:rsidR="003A4120" w:rsidRPr="005442AE">
              <w:rPr>
                <w:rFonts w:ascii="Times New Roman" w:hAnsi="Times New Roman" w:cs="Times New Roman"/>
                <w:b/>
                <w:sz w:val="24"/>
                <w:szCs w:val="24"/>
                <w:lang w:val="en-US"/>
              </w:rPr>
              <w:t>answering the “D</w:t>
            </w:r>
            <w:r w:rsidR="0049356D" w:rsidRPr="005442AE">
              <w:rPr>
                <w:rFonts w:ascii="Times New Roman" w:hAnsi="Times New Roman" w:cs="Times New Roman"/>
                <w:b/>
                <w:sz w:val="24"/>
                <w:szCs w:val="24"/>
                <w:lang w:val="en-US"/>
              </w:rPr>
              <w:t xml:space="preserve">omestic </w:t>
            </w:r>
            <w:r w:rsidR="003A4120" w:rsidRPr="005442AE">
              <w:rPr>
                <w:rFonts w:ascii="Times New Roman" w:hAnsi="Times New Roman" w:cs="Times New Roman"/>
                <w:b/>
                <w:sz w:val="24"/>
                <w:szCs w:val="24"/>
                <w:lang w:val="en-US"/>
              </w:rPr>
              <w:t>M</w:t>
            </w:r>
            <w:r w:rsidR="0049356D" w:rsidRPr="005442AE">
              <w:rPr>
                <w:rFonts w:ascii="Times New Roman" w:hAnsi="Times New Roman" w:cs="Times New Roman"/>
                <w:b/>
                <w:sz w:val="24"/>
                <w:szCs w:val="24"/>
                <w:lang w:val="en-US"/>
              </w:rPr>
              <w:t>arket</w:t>
            </w:r>
            <w:r w:rsidR="003A4120" w:rsidRPr="005442AE">
              <w:rPr>
                <w:rFonts w:ascii="Times New Roman" w:hAnsi="Times New Roman" w:cs="Times New Roman"/>
                <w:b/>
                <w:sz w:val="24"/>
                <w:szCs w:val="24"/>
                <w:lang w:val="en-US"/>
              </w:rPr>
              <w:t xml:space="preserve"> and E</w:t>
            </w:r>
            <w:r w:rsidR="0049356D" w:rsidRPr="005442AE">
              <w:rPr>
                <w:rFonts w:ascii="Times New Roman" w:hAnsi="Times New Roman" w:cs="Times New Roman"/>
                <w:b/>
                <w:sz w:val="24"/>
                <w:szCs w:val="24"/>
                <w:lang w:val="en-US"/>
              </w:rPr>
              <w:t xml:space="preserve">xports to </w:t>
            </w:r>
            <w:r w:rsidR="003A4120" w:rsidRPr="005442AE">
              <w:rPr>
                <w:rFonts w:ascii="Times New Roman" w:hAnsi="Times New Roman" w:cs="Times New Roman"/>
                <w:b/>
                <w:sz w:val="24"/>
                <w:szCs w:val="24"/>
                <w:lang w:val="en-US"/>
              </w:rPr>
              <w:t>T</w:t>
            </w:r>
            <w:r w:rsidR="0049356D" w:rsidRPr="005442AE">
              <w:rPr>
                <w:rFonts w:ascii="Times New Roman" w:hAnsi="Times New Roman" w:cs="Times New Roman"/>
                <w:b/>
                <w:sz w:val="24"/>
                <w:szCs w:val="24"/>
                <w:lang w:val="en-US"/>
              </w:rPr>
              <w:t>hird-</w:t>
            </w:r>
            <w:r w:rsidR="003A4120" w:rsidRPr="005442AE">
              <w:rPr>
                <w:rFonts w:ascii="Times New Roman" w:hAnsi="Times New Roman" w:cs="Times New Roman"/>
                <w:b/>
                <w:sz w:val="24"/>
                <w:szCs w:val="24"/>
                <w:lang w:val="en-US"/>
              </w:rPr>
              <w:t>C</w:t>
            </w:r>
            <w:r w:rsidR="0049356D" w:rsidRPr="005442AE">
              <w:rPr>
                <w:rFonts w:ascii="Times New Roman" w:hAnsi="Times New Roman" w:cs="Times New Roman"/>
                <w:b/>
                <w:sz w:val="24"/>
                <w:szCs w:val="24"/>
                <w:lang w:val="en-US"/>
              </w:rPr>
              <w:t xml:space="preserve">ountry </w:t>
            </w:r>
            <w:r w:rsidR="003A4120" w:rsidRPr="005442AE">
              <w:rPr>
                <w:rFonts w:ascii="Times New Roman" w:hAnsi="Times New Roman" w:cs="Times New Roman"/>
                <w:b/>
                <w:sz w:val="24"/>
                <w:szCs w:val="24"/>
                <w:lang w:val="en-US"/>
              </w:rPr>
              <w:t>M</w:t>
            </w:r>
            <w:r w:rsidR="0049356D" w:rsidRPr="005442AE">
              <w:rPr>
                <w:rFonts w:ascii="Times New Roman" w:hAnsi="Times New Roman" w:cs="Times New Roman"/>
                <w:b/>
                <w:sz w:val="24"/>
                <w:szCs w:val="24"/>
                <w:lang w:val="en-US"/>
              </w:rPr>
              <w:t>arkets</w:t>
            </w:r>
            <w:r w:rsidR="003A4120" w:rsidRPr="005442AE">
              <w:rPr>
                <w:rFonts w:ascii="Times New Roman" w:hAnsi="Times New Roman" w:cs="Times New Roman"/>
                <w:b/>
                <w:sz w:val="24"/>
                <w:szCs w:val="24"/>
                <w:lang w:val="en-US"/>
              </w:rPr>
              <w:t>” section above</w:t>
            </w:r>
            <w:r w:rsidRPr="005442AE">
              <w:rPr>
                <w:rFonts w:ascii="Times New Roman" w:hAnsi="Times New Roman" w:cs="Times New Roman"/>
                <w:b/>
                <w:sz w:val="24"/>
                <w:szCs w:val="24"/>
                <w:lang w:val="en-US"/>
              </w:rPr>
              <w:t>.</w:t>
            </w:r>
          </w:p>
          <w:p w:rsidR="00A63308" w:rsidRPr="005442AE" w:rsidRDefault="00A63308" w:rsidP="003B0429">
            <w:pPr>
              <w:jc w:val="both"/>
              <w:rPr>
                <w:rFonts w:ascii="Times New Roman" w:hAnsi="Times New Roman" w:cs="Times New Roman"/>
                <w:b/>
                <w:sz w:val="24"/>
                <w:szCs w:val="24"/>
                <w:lang w:val="en-US"/>
              </w:rPr>
            </w:pPr>
          </w:p>
          <w:p w:rsidR="00A63308" w:rsidRPr="005442AE" w:rsidRDefault="00A63308" w:rsidP="003B0429">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rsidR="00A63308" w:rsidRPr="005442AE" w:rsidRDefault="00A63308" w:rsidP="003B0429">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rsidR="00A63308" w:rsidRPr="005442AE" w:rsidRDefault="00A63308" w:rsidP="003B0429">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rsidR="00A63308" w:rsidRPr="005442AE" w:rsidRDefault="00A63308" w:rsidP="003A4120">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w:t>
            </w:r>
            <w:r w:rsidR="003A4120" w:rsidRPr="005442AE">
              <w:rPr>
                <w:rFonts w:ascii="Times New Roman" w:hAnsi="Times New Roman" w:cs="Times New Roman"/>
                <w:sz w:val="24"/>
                <w:szCs w:val="24"/>
                <w:lang w:val="en-US"/>
              </w:rPr>
              <w:t>lectronic address (e-mail)</w:t>
            </w:r>
            <w:r w:rsidRPr="005442AE">
              <w:rPr>
                <w:rFonts w:ascii="Times New Roman" w:hAnsi="Times New Roman" w:cs="Times New Roman"/>
                <w:sz w:val="24"/>
                <w:szCs w:val="24"/>
                <w:lang w:val="en-US"/>
              </w:rPr>
              <w:t>:</w:t>
            </w:r>
          </w:p>
        </w:tc>
      </w:tr>
    </w:tbl>
    <w:p w:rsidR="00A63308" w:rsidRPr="005442AE" w:rsidRDefault="00A63308" w:rsidP="00A63308">
      <w:pPr>
        <w:ind w:left="2124" w:hanging="2124"/>
        <w:jc w:val="both"/>
        <w:rPr>
          <w:rFonts w:ascii="Times New Roman" w:hAnsi="Times New Roman" w:cs="Times New Roman"/>
          <w:sz w:val="24"/>
          <w:szCs w:val="24"/>
          <w:lang w:val="en-US"/>
        </w:rPr>
      </w:pPr>
    </w:p>
    <w:p w:rsidR="00461A76" w:rsidRPr="005442AE" w:rsidRDefault="00461A76">
      <w:pPr>
        <w:rPr>
          <w:rFonts w:ascii="Times New Roman" w:hAnsi="Times New Roman" w:cs="Times New Roman"/>
        </w:rPr>
      </w:pPr>
      <w:r w:rsidRPr="005442AE">
        <w:rPr>
          <w:rFonts w:ascii="Times New Roman" w:hAnsi="Times New Roman" w:cs="Times New Roman"/>
        </w:rPr>
        <w:br w:type="page"/>
      </w:r>
    </w:p>
    <w:tbl>
      <w:tblPr>
        <w:tblStyle w:val="Tabelacomgrade"/>
        <w:tblW w:w="0" w:type="auto"/>
        <w:tblLook w:val="04A0" w:firstRow="1" w:lastRow="0" w:firstColumn="1" w:lastColumn="0" w:noHBand="0" w:noVBand="1"/>
      </w:tblPr>
      <w:tblGrid>
        <w:gridCol w:w="9947"/>
      </w:tblGrid>
      <w:tr w:rsidR="00A63308" w:rsidRPr="005442AE" w:rsidTr="003B0429">
        <w:trPr>
          <w:trHeight w:val="339"/>
        </w:trPr>
        <w:tc>
          <w:tcPr>
            <w:tcW w:w="9947" w:type="dxa"/>
            <w:vAlign w:val="center"/>
          </w:tcPr>
          <w:p w:rsidR="00A63308" w:rsidRPr="005442AE" w:rsidRDefault="00A63308" w:rsidP="00832020">
            <w:pPr>
              <w:jc w:val="center"/>
              <w:rPr>
                <w:rFonts w:ascii="Times New Roman" w:hAnsi="Times New Roman" w:cs="Times New Roman"/>
                <w:b/>
                <w:sz w:val="24"/>
                <w:szCs w:val="24"/>
                <w:lang w:val="en-US"/>
              </w:rPr>
            </w:pPr>
            <w:r w:rsidRPr="005442AE">
              <w:rPr>
                <w:rFonts w:ascii="Times New Roman" w:hAnsi="Times New Roman" w:cs="Times New Roman"/>
                <w:b/>
                <w:sz w:val="24"/>
                <w:szCs w:val="24"/>
                <w:lang w:val="en-US"/>
              </w:rPr>
              <w:lastRenderedPageBreak/>
              <w:t xml:space="preserve">Item B -  </w:t>
            </w:r>
            <w:r w:rsidR="00832020" w:rsidRPr="005442AE">
              <w:rPr>
                <w:rFonts w:ascii="Times New Roman" w:hAnsi="Times New Roman" w:cs="Times New Roman"/>
                <w:b/>
                <w:sz w:val="24"/>
                <w:szCs w:val="24"/>
                <w:lang w:val="en-US"/>
              </w:rPr>
              <w:t>Total Cost</w:t>
            </w:r>
          </w:p>
        </w:tc>
      </w:tr>
    </w:tbl>
    <w:p w:rsidR="00A63308" w:rsidRPr="005442AE" w:rsidRDefault="00A63308" w:rsidP="00A63308">
      <w:pPr>
        <w:spacing w:after="0" w:line="240" w:lineRule="auto"/>
        <w:jc w:val="both"/>
        <w:rPr>
          <w:rFonts w:ascii="Times New Roman" w:hAnsi="Times New Roman" w:cs="Times New Roman"/>
          <w:sz w:val="24"/>
          <w:szCs w:val="24"/>
          <w:lang w:val="en-US"/>
        </w:rPr>
      </w:pPr>
    </w:p>
    <w:p w:rsidR="00637CD6" w:rsidRPr="005442AE" w:rsidRDefault="00637CD6" w:rsidP="00637CD6">
      <w:pPr>
        <w:spacing w:after="0" w:line="240" w:lineRule="auto"/>
        <w:ind w:firstLine="708"/>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This item provides instructions on how to register, in Appendix VI, data on the company costs.  </w:t>
      </w:r>
    </w:p>
    <w:p w:rsidR="00637CD6" w:rsidRPr="005442AE" w:rsidRDefault="00637CD6" w:rsidP="00637CD6">
      <w:pPr>
        <w:spacing w:after="0" w:line="240" w:lineRule="auto"/>
        <w:ind w:firstLine="708"/>
        <w:jc w:val="both"/>
        <w:rPr>
          <w:rFonts w:ascii="Times New Roman" w:hAnsi="Times New Roman" w:cs="Times New Roman"/>
          <w:sz w:val="24"/>
          <w:szCs w:val="24"/>
          <w:lang w:val="en-US"/>
        </w:rPr>
      </w:pPr>
      <w:r w:rsidRPr="005442AE">
        <w:rPr>
          <w:rFonts w:ascii="Times New Roman" w:hAnsi="Times New Roman" w:cs="Times New Roman"/>
          <w:i/>
          <w:sz w:val="24"/>
          <w:szCs w:val="24"/>
          <w:lang w:val="en-US"/>
        </w:rPr>
        <w:t>Thereby, the purpose of this item is assess whether the information of sales and exports are consistent with normal business operations of the company.  Furthermore, the description of cost structure could contribute, when necessary, to determine the normal value.</w:t>
      </w:r>
      <w:r w:rsidRPr="005442AE">
        <w:rPr>
          <w:rFonts w:ascii="Times New Roman" w:hAnsi="Times New Roman" w:cs="Times New Roman"/>
          <w:sz w:val="24"/>
          <w:szCs w:val="24"/>
          <w:lang w:val="en-US"/>
        </w:rPr>
        <w:tab/>
      </w:r>
    </w:p>
    <w:p w:rsidR="00361C67" w:rsidRPr="005442AE" w:rsidRDefault="00361C67" w:rsidP="00361C67">
      <w:pPr>
        <w:spacing w:after="0" w:line="240" w:lineRule="auto"/>
        <w:ind w:firstLine="708"/>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Actual costs </w:t>
      </w:r>
      <w:r w:rsidR="008C3BCE" w:rsidRPr="005442AE">
        <w:rPr>
          <w:rFonts w:ascii="Times New Roman" w:hAnsi="Times New Roman" w:cs="Times New Roman"/>
          <w:i/>
          <w:sz w:val="24"/>
          <w:szCs w:val="24"/>
          <w:lang w:val="en-US"/>
        </w:rPr>
        <w:t xml:space="preserve">incurred by the company </w:t>
      </w:r>
      <w:r w:rsidRPr="005442AE">
        <w:rPr>
          <w:rFonts w:ascii="Times New Roman" w:hAnsi="Times New Roman" w:cs="Times New Roman"/>
          <w:i/>
          <w:sz w:val="24"/>
          <w:szCs w:val="24"/>
          <w:lang w:val="en-US"/>
        </w:rPr>
        <w:t>relating to the manufacture of the product should be informed, regardless of the destination (domestic market, exports to third countries or exports to Brazil). Hence, in case the company assesses standard cost, this cost should be adjusted, and the detailed methodology of adjustment of standard cost to actual cost shall be provided.</w:t>
      </w:r>
    </w:p>
    <w:p w:rsidR="00A63308" w:rsidRPr="005442AE" w:rsidRDefault="00A63308" w:rsidP="00A63308">
      <w:pPr>
        <w:spacing w:after="0" w:line="240" w:lineRule="auto"/>
        <w:jc w:val="both"/>
        <w:rPr>
          <w:rFonts w:ascii="Times New Roman" w:hAnsi="Times New Roman" w:cs="Times New Roman"/>
          <w:sz w:val="24"/>
          <w:szCs w:val="24"/>
          <w:lang w:val="en-US"/>
        </w:rPr>
      </w:pPr>
    </w:p>
    <w:p w:rsidR="00DE1635" w:rsidRPr="005442AE" w:rsidRDefault="00DE1635" w:rsidP="00DE1635">
      <w:pPr>
        <w:rPr>
          <w:rFonts w:ascii="Times New Roman" w:hAnsi="Times New Roman" w:cs="Times New Roman"/>
          <w:b/>
          <w:sz w:val="24"/>
          <w:szCs w:val="24"/>
          <w:lang w:val="en-US"/>
        </w:rPr>
      </w:pPr>
      <w:r w:rsidRPr="005442AE">
        <w:rPr>
          <w:rFonts w:ascii="Times New Roman" w:hAnsi="Times New Roman" w:cs="Times New Roman"/>
          <w:b/>
          <w:sz w:val="24"/>
          <w:szCs w:val="24"/>
          <w:lang w:val="en-US"/>
        </w:rPr>
        <w:t>B.1. DATA ON COSTS RECORD</w:t>
      </w:r>
    </w:p>
    <w:p w:rsidR="00DE1635" w:rsidRPr="005442AE" w:rsidRDefault="00DE1635" w:rsidP="00DE1635">
      <w:pPr>
        <w:rPr>
          <w:rFonts w:ascii="Times New Roman" w:hAnsi="Times New Roman" w:cs="Times New Roman"/>
          <w:sz w:val="24"/>
          <w:szCs w:val="24"/>
          <w:lang w:val="en-US"/>
        </w:rPr>
      </w:pPr>
      <w:r w:rsidRPr="005442AE">
        <w:rPr>
          <w:rFonts w:ascii="Times New Roman" w:hAnsi="Times New Roman" w:cs="Times New Roman"/>
          <w:sz w:val="24"/>
          <w:szCs w:val="24"/>
          <w:lang w:val="en-US"/>
        </w:rPr>
        <w:t>B.1.1.</w:t>
      </w:r>
      <w:r w:rsidRPr="005442AE">
        <w:rPr>
          <w:rFonts w:ascii="Times New Roman" w:hAnsi="Times New Roman" w:cs="Times New Roman"/>
          <w:b/>
          <w:bCs/>
          <w:sz w:val="24"/>
          <w:szCs w:val="24"/>
          <w:lang w:val="en-US"/>
        </w:rPr>
        <w:t xml:space="preserve"> </w:t>
      </w:r>
      <w:r w:rsidRPr="005442AE">
        <w:rPr>
          <w:rFonts w:ascii="Times New Roman" w:hAnsi="Times New Roman" w:cs="Times New Roman"/>
          <w:bCs/>
          <w:sz w:val="24"/>
          <w:szCs w:val="24"/>
          <w:lang w:val="en-US"/>
        </w:rPr>
        <w:t>Appendix VI must be filled</w:t>
      </w:r>
      <w:r w:rsidR="00417F4F" w:rsidRPr="005442AE">
        <w:rPr>
          <w:rFonts w:ascii="Times New Roman" w:hAnsi="Times New Roman" w:cs="Times New Roman"/>
          <w:bCs/>
          <w:sz w:val="24"/>
          <w:szCs w:val="24"/>
          <w:lang w:val="en-US"/>
        </w:rPr>
        <w:t>, with values in the local currency,</w:t>
      </w:r>
      <w:r w:rsidRPr="005442AE">
        <w:rPr>
          <w:rFonts w:ascii="Times New Roman" w:hAnsi="Times New Roman" w:cs="Times New Roman"/>
          <w:bCs/>
          <w:sz w:val="24"/>
          <w:szCs w:val="24"/>
          <w:lang w:val="en-US"/>
        </w:rPr>
        <w:t xml:space="preserve"> according to the description of the fields below</w:t>
      </w:r>
      <w:r w:rsidRPr="005442AE">
        <w:rPr>
          <w:rFonts w:ascii="Times New Roman" w:hAnsi="Times New Roman" w:cs="Times New Roman"/>
          <w:b/>
          <w:bCs/>
          <w:sz w:val="24"/>
          <w:szCs w:val="24"/>
          <w:lang w:val="en-US"/>
        </w:rPr>
        <w:t xml:space="preserve">. </w:t>
      </w:r>
    </w:p>
    <w:tbl>
      <w:tblPr>
        <w:tblStyle w:val="Tabelacomgrade"/>
        <w:tblW w:w="0" w:type="auto"/>
        <w:tblBorders>
          <w:left w:val="single" w:sz="4" w:space="0" w:color="FFFFFF" w:themeColor="background1"/>
          <w:right w:val="none" w:sz="0" w:space="0" w:color="auto"/>
          <w:insideV w:val="none" w:sz="0" w:space="0" w:color="auto"/>
        </w:tblBorders>
        <w:tblLook w:val="04A0" w:firstRow="1" w:lastRow="0" w:firstColumn="1" w:lastColumn="0" w:noHBand="0" w:noVBand="1"/>
      </w:tblPr>
      <w:tblGrid>
        <w:gridCol w:w="959"/>
        <w:gridCol w:w="3544"/>
        <w:gridCol w:w="5386"/>
      </w:tblGrid>
      <w:tr w:rsidR="00DE1635" w:rsidRPr="004F59ED" w:rsidTr="000678E5">
        <w:tc>
          <w:tcPr>
            <w:tcW w:w="959" w:type="dxa"/>
          </w:tcPr>
          <w:p w:rsidR="00DE1635" w:rsidRPr="005442AE" w:rsidRDefault="00DE1635"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A</w:t>
            </w:r>
          </w:p>
        </w:tc>
        <w:tc>
          <w:tcPr>
            <w:tcW w:w="3544" w:type="dxa"/>
            <w:vAlign w:val="center"/>
          </w:tcPr>
          <w:p w:rsidR="00DE1635" w:rsidRPr="005442AE" w:rsidRDefault="00DE1635"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Variable Costs</w:t>
            </w:r>
          </w:p>
        </w:tc>
        <w:tc>
          <w:tcPr>
            <w:tcW w:w="5386" w:type="dxa"/>
          </w:tcPr>
          <w:p w:rsidR="00DE1635" w:rsidRPr="005442AE" w:rsidRDefault="00417F4F" w:rsidP="00417F4F">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Report the total variable cost, which shall correspond to the sum of columns A.1, A.2, A.3 and A.4.</w:t>
            </w:r>
          </w:p>
        </w:tc>
      </w:tr>
      <w:tr w:rsidR="00DE1635" w:rsidRPr="004F59ED" w:rsidTr="000678E5">
        <w:tc>
          <w:tcPr>
            <w:tcW w:w="959" w:type="dxa"/>
          </w:tcPr>
          <w:p w:rsidR="00DE1635" w:rsidRPr="005442AE" w:rsidRDefault="00DE1635"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A.1.n</w:t>
            </w:r>
          </w:p>
        </w:tc>
        <w:tc>
          <w:tcPr>
            <w:tcW w:w="3544" w:type="dxa"/>
            <w:vAlign w:val="center"/>
          </w:tcPr>
          <w:p w:rsidR="00DE1635" w:rsidRPr="005442AE" w:rsidRDefault="002462A8"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Major </w:t>
            </w:r>
            <w:r w:rsidR="00DE1635" w:rsidRPr="005442AE">
              <w:rPr>
                <w:rFonts w:ascii="Times New Roman" w:hAnsi="Times New Roman" w:cs="Times New Roman"/>
                <w:sz w:val="24"/>
                <w:szCs w:val="24"/>
                <w:lang w:val="en-US"/>
              </w:rPr>
              <w:t>Raw Materials</w:t>
            </w:r>
            <w:r w:rsidR="004672CA"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 Inputs</w:t>
            </w:r>
          </w:p>
        </w:tc>
        <w:tc>
          <w:tcPr>
            <w:tcW w:w="5386" w:type="dxa"/>
          </w:tcPr>
          <w:p w:rsidR="00DE1635" w:rsidRPr="005442AE" w:rsidRDefault="00AC4C35" w:rsidP="00AC4C35">
            <w:pPr>
              <w:jc w:val="both"/>
              <w:rPr>
                <w:rFonts w:ascii="Times New Roman" w:hAnsi="Times New Roman" w:cs="Times New Roman"/>
                <w:bCs/>
                <w:color w:val="000000" w:themeColor="text1"/>
                <w:sz w:val="24"/>
                <w:szCs w:val="24"/>
                <w:lang w:val="en-US"/>
              </w:rPr>
            </w:pPr>
            <w:r w:rsidRPr="005442AE">
              <w:rPr>
                <w:rFonts w:ascii="Times New Roman" w:hAnsi="Times New Roman" w:cs="Times New Roman"/>
                <w:sz w:val="24"/>
                <w:szCs w:val="24"/>
                <w:lang w:val="en-US"/>
              </w:rPr>
              <w:t xml:space="preserve">Report the total cost incurred </w:t>
            </w:r>
            <w:r w:rsidR="004B5411" w:rsidRPr="005442AE">
              <w:rPr>
                <w:rFonts w:ascii="Times New Roman" w:hAnsi="Times New Roman" w:cs="Times New Roman"/>
                <w:sz w:val="24"/>
                <w:szCs w:val="24"/>
                <w:lang w:val="en-US"/>
              </w:rPr>
              <w:t>with</w:t>
            </w:r>
            <w:r w:rsidRPr="005442AE">
              <w:rPr>
                <w:rFonts w:ascii="Times New Roman" w:hAnsi="Times New Roman" w:cs="Times New Roman"/>
                <w:sz w:val="24"/>
                <w:szCs w:val="24"/>
                <w:lang w:val="en-US"/>
              </w:rPr>
              <w:t xml:space="preserve"> each one of the major raw materials and inputs used in the manufacturing of the product. Each rubric must be discriminated by inserting a new column </w:t>
            </w:r>
            <w:r w:rsidR="000F2B96"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 xml:space="preserve">n the worksheet (A.1.1 to A.1.n). </w:t>
            </w:r>
            <w:r w:rsidR="00DE1635" w:rsidRPr="005442AE">
              <w:rPr>
                <w:rFonts w:ascii="Times New Roman" w:hAnsi="Times New Roman" w:cs="Times New Roman"/>
                <w:sz w:val="24"/>
                <w:szCs w:val="24"/>
                <w:lang w:val="en-US"/>
              </w:rPr>
              <w:t xml:space="preserve">The raw material cost must include transportation expenses, import tariffs and other costs normally associated to the product </w:t>
            </w:r>
            <w:r w:rsidR="00DE1635" w:rsidRPr="005442AE">
              <w:rPr>
                <w:rFonts w:ascii="Times New Roman" w:hAnsi="Times New Roman" w:cs="Times New Roman"/>
                <w:bCs/>
                <w:sz w:val="24"/>
                <w:szCs w:val="24"/>
                <w:lang w:val="en-US"/>
              </w:rPr>
              <w:t>acquisition. However, costs related to i</w:t>
            </w:r>
            <w:r w:rsidR="00DE1635" w:rsidRPr="005442AE">
              <w:rPr>
                <w:rFonts w:ascii="Times New Roman" w:hAnsi="Times New Roman" w:cs="Times New Roman"/>
                <w:bCs/>
                <w:color w:val="000000" w:themeColor="text1"/>
                <w:sz w:val="24"/>
                <w:szCs w:val="24"/>
                <w:lang w:val="en-US"/>
              </w:rPr>
              <w:t>nternal indirect taxes must be excluded (</w:t>
            </w:r>
            <w:proofErr w:type="spellStart"/>
            <w:r w:rsidR="00DE1635" w:rsidRPr="005442AE">
              <w:rPr>
                <w:rFonts w:ascii="Times New Roman" w:hAnsi="Times New Roman" w:cs="Times New Roman"/>
                <w:bCs/>
                <w:color w:val="000000" w:themeColor="text1"/>
                <w:sz w:val="24"/>
                <w:szCs w:val="24"/>
                <w:lang w:val="en-US"/>
              </w:rPr>
              <w:t>e.g</w:t>
            </w:r>
            <w:proofErr w:type="spellEnd"/>
            <w:r w:rsidR="00DE1635" w:rsidRPr="005442AE">
              <w:rPr>
                <w:rFonts w:ascii="Times New Roman" w:hAnsi="Times New Roman" w:cs="Times New Roman"/>
                <w:bCs/>
                <w:color w:val="000000" w:themeColor="text1"/>
                <w:sz w:val="24"/>
                <w:szCs w:val="24"/>
                <w:lang w:val="en-US"/>
              </w:rPr>
              <w:t xml:space="preserve"> VAT).</w:t>
            </w:r>
          </w:p>
          <w:p w:rsidR="000F2B96" w:rsidRPr="005442AE" w:rsidRDefault="000F2B96" w:rsidP="00AC4C35">
            <w:pPr>
              <w:jc w:val="both"/>
              <w:rPr>
                <w:rFonts w:ascii="Times New Roman" w:hAnsi="Times New Roman" w:cs="Times New Roman"/>
                <w:bCs/>
                <w:color w:val="000000" w:themeColor="text1"/>
                <w:sz w:val="24"/>
                <w:szCs w:val="24"/>
                <w:lang w:val="en-US"/>
              </w:rPr>
            </w:pPr>
          </w:p>
          <w:p w:rsidR="000F2B96" w:rsidRPr="005442AE" w:rsidRDefault="000F2B96" w:rsidP="000F2B96">
            <w:pPr>
              <w:jc w:val="both"/>
              <w:rPr>
                <w:rFonts w:ascii="Times New Roman" w:hAnsi="Times New Roman" w:cs="Times New Roman"/>
                <w:sz w:val="24"/>
                <w:szCs w:val="24"/>
                <w:lang w:val="en-US"/>
              </w:rPr>
            </w:pPr>
            <w:r w:rsidRPr="005442AE">
              <w:rPr>
                <w:rFonts w:ascii="Times New Roman" w:hAnsi="Times New Roman" w:cs="Times New Roman"/>
                <w:bCs/>
                <w:color w:val="000000" w:themeColor="text1"/>
                <w:sz w:val="24"/>
                <w:szCs w:val="24"/>
                <w:lang w:val="en-US"/>
              </w:rPr>
              <w:t xml:space="preserve">For each major raw material or input reported, add </w:t>
            </w:r>
            <w:r w:rsidR="00900EE2" w:rsidRPr="005442AE">
              <w:rPr>
                <w:rFonts w:ascii="Times New Roman" w:hAnsi="Times New Roman" w:cs="Times New Roman"/>
                <w:bCs/>
                <w:color w:val="000000" w:themeColor="text1"/>
                <w:sz w:val="24"/>
                <w:szCs w:val="24"/>
                <w:lang w:val="en-US"/>
              </w:rPr>
              <w:t xml:space="preserve">a </w:t>
            </w:r>
            <w:r w:rsidRPr="005442AE">
              <w:rPr>
                <w:rFonts w:ascii="Times New Roman" w:hAnsi="Times New Roman" w:cs="Times New Roman"/>
                <w:bCs/>
                <w:color w:val="000000" w:themeColor="text1"/>
                <w:sz w:val="24"/>
                <w:szCs w:val="24"/>
                <w:lang w:val="en-US"/>
              </w:rPr>
              <w:t xml:space="preserve">column in the worksheet, containing the effective </w:t>
            </w:r>
            <w:r w:rsidR="00EF24BE" w:rsidRPr="005442AE">
              <w:rPr>
                <w:rFonts w:ascii="Times New Roman" w:hAnsi="Times New Roman" w:cs="Times New Roman"/>
                <w:bCs/>
                <w:color w:val="000000" w:themeColor="text1"/>
                <w:sz w:val="24"/>
                <w:szCs w:val="24"/>
                <w:lang w:val="en-US"/>
              </w:rPr>
              <w:t>unit</w:t>
            </w:r>
            <w:r w:rsidRPr="005442AE">
              <w:rPr>
                <w:rFonts w:ascii="Times New Roman" w:hAnsi="Times New Roman" w:cs="Times New Roman"/>
                <w:bCs/>
                <w:color w:val="000000" w:themeColor="text1"/>
                <w:sz w:val="24"/>
                <w:szCs w:val="24"/>
                <w:lang w:val="en-US"/>
              </w:rPr>
              <w:t xml:space="preserve"> consumption which refers to that major raw material or input and the unit in which that information will be reported. For the purpose of fulfilling this field,</w:t>
            </w:r>
            <w:r w:rsidR="00EF24BE" w:rsidRPr="005442AE">
              <w:rPr>
                <w:rFonts w:ascii="Times New Roman" w:hAnsi="Times New Roman" w:cs="Times New Roman"/>
                <w:bCs/>
                <w:color w:val="000000" w:themeColor="text1"/>
                <w:sz w:val="24"/>
                <w:szCs w:val="24"/>
                <w:lang w:val="en-US"/>
              </w:rPr>
              <w:t xml:space="preserve"> unit</w:t>
            </w:r>
            <w:r w:rsidRPr="005442AE">
              <w:rPr>
                <w:rFonts w:ascii="Times New Roman" w:hAnsi="Times New Roman" w:cs="Times New Roman"/>
                <w:bCs/>
                <w:color w:val="000000" w:themeColor="text1"/>
                <w:sz w:val="24"/>
                <w:szCs w:val="24"/>
                <w:lang w:val="en-US"/>
              </w:rPr>
              <w:t xml:space="preserve"> consumption shall be understood as the quantity of a certain major raw material or input needed for the manufacturing of one unit of the product. </w:t>
            </w:r>
          </w:p>
        </w:tc>
      </w:tr>
      <w:tr w:rsidR="00DE1635" w:rsidRPr="004F59ED" w:rsidTr="000678E5">
        <w:tc>
          <w:tcPr>
            <w:tcW w:w="959" w:type="dxa"/>
          </w:tcPr>
          <w:p w:rsidR="00DE1635" w:rsidRPr="005442AE" w:rsidRDefault="00DE1635"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A.2</w:t>
            </w:r>
          </w:p>
        </w:tc>
        <w:tc>
          <w:tcPr>
            <w:tcW w:w="3544" w:type="dxa"/>
            <w:vAlign w:val="center"/>
          </w:tcPr>
          <w:p w:rsidR="00DE1635" w:rsidRPr="005442AE" w:rsidRDefault="004672CA" w:rsidP="004672CA">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Other Raw</w:t>
            </w:r>
            <w:r w:rsidR="00DE1635" w:rsidRPr="005442AE">
              <w:rPr>
                <w:rFonts w:ascii="Times New Roman" w:hAnsi="Times New Roman" w:cs="Times New Roman"/>
                <w:sz w:val="24"/>
                <w:szCs w:val="24"/>
                <w:lang w:val="en-US"/>
              </w:rPr>
              <w:t xml:space="preserve"> Materials</w:t>
            </w:r>
            <w:r w:rsidRPr="005442AE">
              <w:rPr>
                <w:rFonts w:ascii="Times New Roman" w:hAnsi="Times New Roman" w:cs="Times New Roman"/>
                <w:sz w:val="24"/>
                <w:szCs w:val="24"/>
                <w:lang w:val="en-US"/>
              </w:rPr>
              <w:t xml:space="preserve"> / Inputs</w:t>
            </w:r>
          </w:p>
        </w:tc>
        <w:tc>
          <w:tcPr>
            <w:tcW w:w="5386" w:type="dxa"/>
          </w:tcPr>
          <w:p w:rsidR="00DE1635" w:rsidRPr="005442AE" w:rsidRDefault="004672CA" w:rsidP="004672CA">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total cost incurred with other raw materials or inputs used in the manufacturing of the product. </w:t>
            </w:r>
          </w:p>
        </w:tc>
      </w:tr>
      <w:tr w:rsidR="00DE1635" w:rsidRPr="004F59ED" w:rsidTr="000678E5">
        <w:tc>
          <w:tcPr>
            <w:tcW w:w="959" w:type="dxa"/>
          </w:tcPr>
          <w:p w:rsidR="00DE1635" w:rsidRPr="005442AE" w:rsidRDefault="00DE1635"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A.3</w:t>
            </w:r>
            <w:r w:rsidR="00BF1F64" w:rsidRPr="005442AE">
              <w:rPr>
                <w:rFonts w:ascii="Times New Roman" w:hAnsi="Times New Roman" w:cs="Times New Roman"/>
                <w:b/>
                <w:sz w:val="24"/>
                <w:szCs w:val="24"/>
                <w:lang w:val="en-US"/>
              </w:rPr>
              <w:t>.n</w:t>
            </w:r>
          </w:p>
        </w:tc>
        <w:tc>
          <w:tcPr>
            <w:tcW w:w="3544" w:type="dxa"/>
            <w:vAlign w:val="center"/>
          </w:tcPr>
          <w:p w:rsidR="00DE1635" w:rsidRPr="005442AE" w:rsidRDefault="00DE1635"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Utilities</w:t>
            </w:r>
          </w:p>
        </w:tc>
        <w:tc>
          <w:tcPr>
            <w:tcW w:w="5386" w:type="dxa"/>
          </w:tcPr>
          <w:p w:rsidR="00DE1635" w:rsidRPr="005442AE" w:rsidRDefault="00DE1635" w:rsidP="00350CC7">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total cost with utilities </w:t>
            </w:r>
            <w:r w:rsidR="00350CC7" w:rsidRPr="005442AE">
              <w:rPr>
                <w:rFonts w:ascii="Times New Roman" w:hAnsi="Times New Roman" w:cs="Times New Roman"/>
                <w:sz w:val="24"/>
                <w:szCs w:val="24"/>
                <w:lang w:val="en-US"/>
              </w:rPr>
              <w:t xml:space="preserve">incurred in the </w:t>
            </w:r>
            <w:r w:rsidR="00BF1F64" w:rsidRPr="005442AE">
              <w:rPr>
                <w:rFonts w:ascii="Times New Roman" w:hAnsi="Times New Roman" w:cs="Times New Roman"/>
                <w:sz w:val="24"/>
                <w:szCs w:val="24"/>
                <w:lang w:val="en-US"/>
              </w:rPr>
              <w:t xml:space="preserve">manufacturing </w:t>
            </w:r>
            <w:r w:rsidR="00350CC7" w:rsidRPr="005442AE">
              <w:rPr>
                <w:rFonts w:ascii="Times New Roman" w:hAnsi="Times New Roman" w:cs="Times New Roman"/>
                <w:sz w:val="24"/>
                <w:szCs w:val="24"/>
                <w:lang w:val="en-US"/>
              </w:rPr>
              <w:t xml:space="preserve">of the product. The cost incurred with utilities </w:t>
            </w:r>
            <w:r w:rsidRPr="005442AE">
              <w:rPr>
                <w:rFonts w:ascii="Times New Roman" w:hAnsi="Times New Roman" w:cs="Times New Roman"/>
                <w:sz w:val="24"/>
                <w:szCs w:val="24"/>
                <w:lang w:val="en-US"/>
              </w:rPr>
              <w:t xml:space="preserve">such as </w:t>
            </w:r>
            <w:r w:rsidR="00350CC7" w:rsidRPr="005442AE">
              <w:rPr>
                <w:rFonts w:ascii="Times New Roman" w:hAnsi="Times New Roman" w:cs="Times New Roman"/>
                <w:sz w:val="24"/>
                <w:szCs w:val="24"/>
                <w:lang w:val="en-US"/>
              </w:rPr>
              <w:t xml:space="preserve">water, </w:t>
            </w:r>
            <w:r w:rsidRPr="005442AE">
              <w:rPr>
                <w:rFonts w:ascii="Times New Roman" w:hAnsi="Times New Roman" w:cs="Times New Roman"/>
                <w:sz w:val="24"/>
                <w:szCs w:val="24"/>
                <w:lang w:val="en-US"/>
              </w:rPr>
              <w:t xml:space="preserve">electrical energy or any other energy source (e.g. </w:t>
            </w:r>
            <w:proofErr w:type="spellStart"/>
            <w:r w:rsidRPr="005442AE">
              <w:rPr>
                <w:rFonts w:ascii="Times New Roman" w:hAnsi="Times New Roman" w:cs="Times New Roman"/>
                <w:sz w:val="24"/>
                <w:szCs w:val="24"/>
                <w:lang w:val="en-US"/>
              </w:rPr>
              <w:t>termic</w:t>
            </w:r>
            <w:proofErr w:type="spellEnd"/>
            <w:r w:rsidRPr="005442AE">
              <w:rPr>
                <w:rFonts w:ascii="Times New Roman" w:hAnsi="Times New Roman" w:cs="Times New Roman"/>
                <w:sz w:val="24"/>
                <w:szCs w:val="24"/>
                <w:lang w:val="en-US"/>
              </w:rPr>
              <w:t>, steam or gas)</w:t>
            </w:r>
            <w:r w:rsidR="00350CC7" w:rsidRPr="005442AE">
              <w:rPr>
                <w:rFonts w:ascii="Times New Roman" w:hAnsi="Times New Roman" w:cs="Times New Roman"/>
                <w:sz w:val="24"/>
                <w:szCs w:val="24"/>
                <w:lang w:val="en-US"/>
              </w:rPr>
              <w:t>, among other, must be reported. Each one of the rubrics must be discriminated by inserting a new column in the worksheet (A.3.1 to A.3.n).</w:t>
            </w:r>
          </w:p>
          <w:p w:rsidR="00900EE2" w:rsidRPr="005442AE" w:rsidRDefault="00900EE2" w:rsidP="00350CC7">
            <w:pPr>
              <w:jc w:val="both"/>
              <w:rPr>
                <w:rFonts w:ascii="Times New Roman" w:hAnsi="Times New Roman" w:cs="Times New Roman"/>
                <w:sz w:val="24"/>
                <w:szCs w:val="24"/>
                <w:lang w:val="en-US"/>
              </w:rPr>
            </w:pPr>
          </w:p>
          <w:p w:rsidR="00900EE2" w:rsidRPr="005442AE" w:rsidRDefault="00900EE2" w:rsidP="00900EE2">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For each rubric reported, </w:t>
            </w:r>
            <w:r w:rsidRPr="005442AE">
              <w:rPr>
                <w:rFonts w:ascii="Times New Roman" w:hAnsi="Times New Roman" w:cs="Times New Roman"/>
                <w:bCs/>
                <w:color w:val="000000" w:themeColor="text1"/>
                <w:sz w:val="24"/>
                <w:szCs w:val="24"/>
                <w:lang w:val="en-US"/>
              </w:rPr>
              <w:t xml:space="preserve">add a column in the worksheet, containing the effective </w:t>
            </w:r>
            <w:r w:rsidR="00EF24BE" w:rsidRPr="005442AE">
              <w:rPr>
                <w:rFonts w:ascii="Times New Roman" w:hAnsi="Times New Roman" w:cs="Times New Roman"/>
                <w:bCs/>
                <w:color w:val="000000" w:themeColor="text1"/>
                <w:sz w:val="24"/>
                <w:szCs w:val="24"/>
                <w:lang w:val="en-US"/>
              </w:rPr>
              <w:t>unit</w:t>
            </w:r>
            <w:r w:rsidRPr="005442AE">
              <w:rPr>
                <w:rFonts w:ascii="Times New Roman" w:hAnsi="Times New Roman" w:cs="Times New Roman"/>
                <w:bCs/>
                <w:color w:val="000000" w:themeColor="text1"/>
                <w:sz w:val="24"/>
                <w:szCs w:val="24"/>
                <w:lang w:val="en-US"/>
              </w:rPr>
              <w:t xml:space="preserve"> consumption which refers to that utility and the unit in which that </w:t>
            </w:r>
            <w:r w:rsidRPr="005442AE">
              <w:rPr>
                <w:rFonts w:ascii="Times New Roman" w:hAnsi="Times New Roman" w:cs="Times New Roman"/>
                <w:bCs/>
                <w:color w:val="000000" w:themeColor="text1"/>
                <w:sz w:val="24"/>
                <w:szCs w:val="24"/>
                <w:lang w:val="en-US"/>
              </w:rPr>
              <w:lastRenderedPageBreak/>
              <w:t>information will be reported. For the purpose of fulfilling this field,</w:t>
            </w:r>
            <w:r w:rsidR="00EF24BE" w:rsidRPr="005442AE">
              <w:rPr>
                <w:rFonts w:ascii="Times New Roman" w:hAnsi="Times New Roman" w:cs="Times New Roman"/>
                <w:bCs/>
                <w:color w:val="000000" w:themeColor="text1"/>
                <w:sz w:val="24"/>
                <w:szCs w:val="24"/>
                <w:lang w:val="en-US"/>
              </w:rPr>
              <w:t xml:space="preserve"> unit</w:t>
            </w:r>
            <w:r w:rsidRPr="005442AE">
              <w:rPr>
                <w:rFonts w:ascii="Times New Roman" w:hAnsi="Times New Roman" w:cs="Times New Roman"/>
                <w:bCs/>
                <w:color w:val="000000" w:themeColor="text1"/>
                <w:sz w:val="24"/>
                <w:szCs w:val="24"/>
                <w:lang w:val="en-US"/>
              </w:rPr>
              <w:t xml:space="preserve"> consumption shall be understood as the quantity of a certain utility needed for the manufacturing of one unit of the product.</w:t>
            </w:r>
          </w:p>
        </w:tc>
      </w:tr>
      <w:tr w:rsidR="00BF1F64" w:rsidRPr="004F59ED" w:rsidTr="000678E5">
        <w:tc>
          <w:tcPr>
            <w:tcW w:w="959" w:type="dxa"/>
          </w:tcPr>
          <w:p w:rsidR="00BF1F64" w:rsidRPr="005442AE" w:rsidRDefault="00BF1F64"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lastRenderedPageBreak/>
              <w:t>A.4.n</w:t>
            </w:r>
          </w:p>
        </w:tc>
        <w:tc>
          <w:tcPr>
            <w:tcW w:w="3544" w:type="dxa"/>
            <w:vAlign w:val="center"/>
          </w:tcPr>
          <w:p w:rsidR="00BF1F64" w:rsidRPr="005442AE" w:rsidRDefault="00731ADC" w:rsidP="001B57FB">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Other variable costs</w:t>
            </w:r>
          </w:p>
        </w:tc>
        <w:tc>
          <w:tcPr>
            <w:tcW w:w="5386" w:type="dxa"/>
          </w:tcPr>
          <w:p w:rsidR="00BF1F64" w:rsidRPr="005442AE" w:rsidRDefault="00BF1F64" w:rsidP="00BF1F64">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total cost </w:t>
            </w:r>
            <w:r w:rsidR="008D2CE0" w:rsidRPr="005442AE">
              <w:rPr>
                <w:rFonts w:ascii="Times New Roman" w:hAnsi="Times New Roman" w:cs="Times New Roman"/>
                <w:sz w:val="24"/>
                <w:szCs w:val="24"/>
                <w:lang w:val="en-US"/>
              </w:rPr>
              <w:t xml:space="preserve">incurred </w:t>
            </w:r>
            <w:r w:rsidRPr="005442AE">
              <w:rPr>
                <w:rFonts w:ascii="Times New Roman" w:hAnsi="Times New Roman" w:cs="Times New Roman"/>
                <w:sz w:val="24"/>
                <w:szCs w:val="24"/>
                <w:lang w:val="en-US"/>
              </w:rPr>
              <w:t xml:space="preserve">with other variable costs in the manufacturing of the product. </w:t>
            </w:r>
            <w:r w:rsidR="008D2CE0" w:rsidRPr="005442AE">
              <w:rPr>
                <w:rFonts w:ascii="Times New Roman" w:hAnsi="Times New Roman" w:cs="Times New Roman"/>
                <w:sz w:val="24"/>
                <w:szCs w:val="24"/>
                <w:lang w:val="en-US"/>
              </w:rPr>
              <w:t>On this field</w:t>
            </w:r>
            <w:r w:rsidR="00C20A64" w:rsidRPr="005442AE">
              <w:rPr>
                <w:rFonts w:ascii="Times New Roman" w:hAnsi="Times New Roman" w:cs="Times New Roman"/>
                <w:sz w:val="24"/>
                <w:szCs w:val="24"/>
                <w:lang w:val="en-US"/>
              </w:rPr>
              <w:t xml:space="preserve"> it must be discriminated</w:t>
            </w:r>
            <w:r w:rsidR="008D2CE0" w:rsidRPr="005442AE">
              <w:rPr>
                <w:rFonts w:ascii="Times New Roman" w:hAnsi="Times New Roman" w:cs="Times New Roman"/>
                <w:sz w:val="24"/>
                <w:szCs w:val="24"/>
                <w:lang w:val="en-US"/>
              </w:rPr>
              <w:t xml:space="preserve"> other variable costs deemed relevant for the manufacturing cost. </w:t>
            </w:r>
            <w:r w:rsidRPr="005442AE">
              <w:rPr>
                <w:rFonts w:ascii="Times New Roman" w:hAnsi="Times New Roman" w:cs="Times New Roman"/>
                <w:sz w:val="24"/>
                <w:szCs w:val="24"/>
                <w:lang w:val="en-US"/>
              </w:rPr>
              <w:t>Each one of the rubrics must be discriminated by inserting a new column in the worksheet (A.</w:t>
            </w:r>
            <w:r w:rsidR="008D2CE0" w:rsidRPr="005442AE">
              <w:rPr>
                <w:rFonts w:ascii="Times New Roman" w:hAnsi="Times New Roman" w:cs="Times New Roman"/>
                <w:sz w:val="24"/>
                <w:szCs w:val="24"/>
                <w:lang w:val="en-US"/>
              </w:rPr>
              <w:t>4</w:t>
            </w:r>
            <w:r w:rsidRPr="005442AE">
              <w:rPr>
                <w:rFonts w:ascii="Times New Roman" w:hAnsi="Times New Roman" w:cs="Times New Roman"/>
                <w:sz w:val="24"/>
                <w:szCs w:val="24"/>
                <w:lang w:val="en-US"/>
              </w:rPr>
              <w:t>.1 to A.</w:t>
            </w:r>
            <w:r w:rsidR="008D2CE0" w:rsidRPr="005442AE">
              <w:rPr>
                <w:rFonts w:ascii="Times New Roman" w:hAnsi="Times New Roman" w:cs="Times New Roman"/>
                <w:sz w:val="24"/>
                <w:szCs w:val="24"/>
                <w:lang w:val="en-US"/>
              </w:rPr>
              <w:t>4</w:t>
            </w:r>
            <w:r w:rsidRPr="005442AE">
              <w:rPr>
                <w:rFonts w:ascii="Times New Roman" w:hAnsi="Times New Roman" w:cs="Times New Roman"/>
                <w:sz w:val="24"/>
                <w:szCs w:val="24"/>
                <w:lang w:val="en-US"/>
              </w:rPr>
              <w:t>.n).</w:t>
            </w:r>
            <w:r w:rsidR="008D2CE0" w:rsidRPr="005442AE">
              <w:rPr>
                <w:rFonts w:ascii="Times New Roman" w:hAnsi="Times New Roman" w:cs="Times New Roman"/>
                <w:sz w:val="24"/>
                <w:szCs w:val="24"/>
                <w:lang w:val="en-US"/>
              </w:rPr>
              <w:t xml:space="preserve"> The last column (A.4.n) may contain the sum of all other variable costs deemed irrelevant, </w:t>
            </w:r>
            <w:r w:rsidR="00C20A64" w:rsidRPr="005442AE">
              <w:rPr>
                <w:rFonts w:ascii="Times New Roman" w:hAnsi="Times New Roman" w:cs="Times New Roman"/>
                <w:sz w:val="24"/>
                <w:szCs w:val="24"/>
                <w:lang w:val="en-US"/>
              </w:rPr>
              <w:t>i.e., the variable costs that are not individually discriminated</w:t>
            </w:r>
            <w:r w:rsidR="007D3DE2" w:rsidRPr="005442AE">
              <w:rPr>
                <w:rFonts w:ascii="Times New Roman" w:hAnsi="Times New Roman" w:cs="Times New Roman"/>
                <w:sz w:val="24"/>
                <w:szCs w:val="24"/>
                <w:lang w:val="en-US"/>
              </w:rPr>
              <w:t xml:space="preserve">, </w:t>
            </w:r>
            <w:r w:rsidR="00731ADC" w:rsidRPr="005442AE">
              <w:rPr>
                <w:rFonts w:ascii="Times New Roman" w:hAnsi="Times New Roman" w:cs="Times New Roman"/>
                <w:sz w:val="24"/>
                <w:szCs w:val="24"/>
                <w:lang w:val="en-US"/>
              </w:rPr>
              <w:t xml:space="preserve">without the </w:t>
            </w:r>
            <w:r w:rsidR="007D3DE2" w:rsidRPr="005442AE">
              <w:rPr>
                <w:rFonts w:ascii="Times New Roman" w:hAnsi="Times New Roman" w:cs="Times New Roman"/>
                <w:sz w:val="24"/>
                <w:szCs w:val="24"/>
                <w:lang w:val="en-US"/>
              </w:rPr>
              <w:t>need to specify such costs.</w:t>
            </w:r>
          </w:p>
          <w:p w:rsidR="00BF1F64" w:rsidRPr="005442AE" w:rsidRDefault="00BF1F64" w:rsidP="00BF1F64">
            <w:pPr>
              <w:jc w:val="both"/>
              <w:rPr>
                <w:rFonts w:ascii="Times New Roman" w:hAnsi="Times New Roman" w:cs="Times New Roman"/>
                <w:sz w:val="24"/>
                <w:szCs w:val="24"/>
                <w:lang w:val="en-US"/>
              </w:rPr>
            </w:pPr>
          </w:p>
          <w:p w:rsidR="00BF1F64" w:rsidRPr="005442AE" w:rsidRDefault="00BF1F64" w:rsidP="00EF24BE">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For each rubric reported, </w:t>
            </w:r>
            <w:r w:rsidRPr="005442AE">
              <w:rPr>
                <w:rFonts w:ascii="Times New Roman" w:hAnsi="Times New Roman" w:cs="Times New Roman"/>
                <w:bCs/>
                <w:color w:val="000000" w:themeColor="text1"/>
                <w:sz w:val="24"/>
                <w:szCs w:val="24"/>
                <w:lang w:val="en-US"/>
              </w:rPr>
              <w:t xml:space="preserve">add a column in the worksheet, containing the effective </w:t>
            </w:r>
            <w:r w:rsidR="00EF24BE" w:rsidRPr="005442AE">
              <w:rPr>
                <w:rFonts w:ascii="Times New Roman" w:hAnsi="Times New Roman" w:cs="Times New Roman"/>
                <w:bCs/>
                <w:color w:val="000000" w:themeColor="text1"/>
                <w:sz w:val="24"/>
                <w:szCs w:val="24"/>
                <w:lang w:val="en-US"/>
              </w:rPr>
              <w:t>unit</w:t>
            </w:r>
            <w:r w:rsidRPr="005442AE">
              <w:rPr>
                <w:rFonts w:ascii="Times New Roman" w:hAnsi="Times New Roman" w:cs="Times New Roman"/>
                <w:bCs/>
                <w:color w:val="000000" w:themeColor="text1"/>
                <w:sz w:val="24"/>
                <w:szCs w:val="24"/>
                <w:lang w:val="en-US"/>
              </w:rPr>
              <w:t xml:space="preserve"> consumption which refers to that utility and the unit in which that information will be reported. For the purpose of fulfilling this field,</w:t>
            </w:r>
            <w:r w:rsidR="00EF24BE" w:rsidRPr="005442AE">
              <w:rPr>
                <w:rFonts w:ascii="Times New Roman" w:hAnsi="Times New Roman" w:cs="Times New Roman"/>
                <w:bCs/>
                <w:color w:val="000000" w:themeColor="text1"/>
                <w:sz w:val="24"/>
                <w:szCs w:val="24"/>
                <w:lang w:val="en-US"/>
              </w:rPr>
              <w:t xml:space="preserve"> unit</w:t>
            </w:r>
            <w:r w:rsidRPr="005442AE">
              <w:rPr>
                <w:rFonts w:ascii="Times New Roman" w:hAnsi="Times New Roman" w:cs="Times New Roman"/>
                <w:bCs/>
                <w:color w:val="000000" w:themeColor="text1"/>
                <w:sz w:val="24"/>
                <w:szCs w:val="24"/>
                <w:lang w:val="en-US"/>
              </w:rPr>
              <w:t xml:space="preserve"> consumption shall be understood as the quantity of a certain utility needed for the manufacturing of one unit of the product.</w:t>
            </w:r>
          </w:p>
        </w:tc>
      </w:tr>
      <w:tr w:rsidR="00DE1635" w:rsidRPr="004F59ED" w:rsidTr="000678E5">
        <w:tc>
          <w:tcPr>
            <w:tcW w:w="959" w:type="dxa"/>
          </w:tcPr>
          <w:p w:rsidR="00DE1635" w:rsidRPr="005442AE" w:rsidRDefault="00DE1635"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B</w:t>
            </w:r>
          </w:p>
        </w:tc>
        <w:tc>
          <w:tcPr>
            <w:tcW w:w="3544" w:type="dxa"/>
            <w:vAlign w:val="center"/>
          </w:tcPr>
          <w:p w:rsidR="00DE1635" w:rsidRPr="005442AE" w:rsidRDefault="00315185" w:rsidP="001B57FB">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Labo</w:t>
            </w:r>
            <w:r w:rsidR="00DE1635" w:rsidRPr="005442AE">
              <w:rPr>
                <w:rFonts w:ascii="Times New Roman" w:hAnsi="Times New Roman" w:cs="Times New Roman"/>
                <w:sz w:val="24"/>
                <w:szCs w:val="24"/>
                <w:lang w:val="en-US"/>
              </w:rPr>
              <w:t xml:space="preserve">r </w:t>
            </w:r>
          </w:p>
        </w:tc>
        <w:tc>
          <w:tcPr>
            <w:tcW w:w="5386" w:type="dxa"/>
          </w:tcPr>
          <w:p w:rsidR="00EF24BE" w:rsidRPr="005442AE" w:rsidRDefault="00EF24BE"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total cost incurred with labor, which </w:t>
            </w:r>
            <w:r w:rsidR="00617131" w:rsidRPr="005442AE">
              <w:rPr>
                <w:rFonts w:ascii="Times New Roman" w:hAnsi="Times New Roman" w:cs="Times New Roman"/>
                <w:sz w:val="24"/>
                <w:szCs w:val="24"/>
                <w:lang w:val="en-US"/>
              </w:rPr>
              <w:t>shall</w:t>
            </w:r>
            <w:r w:rsidRPr="005442AE">
              <w:rPr>
                <w:rFonts w:ascii="Times New Roman" w:hAnsi="Times New Roman" w:cs="Times New Roman"/>
                <w:sz w:val="24"/>
                <w:szCs w:val="24"/>
                <w:lang w:val="en-US"/>
              </w:rPr>
              <w:t xml:space="preserve"> correspond to the sum of columns B.1 and B.2</w:t>
            </w:r>
          </w:p>
          <w:p w:rsidR="00EF24BE" w:rsidRPr="005442AE" w:rsidRDefault="00EF24BE" w:rsidP="00262D7C">
            <w:pPr>
              <w:jc w:val="both"/>
              <w:rPr>
                <w:rFonts w:ascii="Times New Roman" w:hAnsi="Times New Roman" w:cs="Times New Roman"/>
                <w:sz w:val="24"/>
                <w:szCs w:val="24"/>
                <w:lang w:val="en-US"/>
              </w:rPr>
            </w:pPr>
          </w:p>
          <w:p w:rsidR="00DE1635" w:rsidRPr="005442AE" w:rsidRDefault="00DE1635"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It must comprehend all employees involved in the production. It includes wages, bonuses, overtime, vacations, insurance, illness aid and other benefits</w:t>
            </w:r>
          </w:p>
        </w:tc>
      </w:tr>
      <w:tr w:rsidR="008D2CE0" w:rsidRPr="004F59ED" w:rsidTr="000678E5">
        <w:tc>
          <w:tcPr>
            <w:tcW w:w="959" w:type="dxa"/>
          </w:tcPr>
          <w:p w:rsidR="008D2CE0" w:rsidRPr="005442AE" w:rsidRDefault="008D2CE0"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B.1</w:t>
            </w:r>
          </w:p>
        </w:tc>
        <w:tc>
          <w:tcPr>
            <w:tcW w:w="3544" w:type="dxa"/>
            <w:vAlign w:val="center"/>
          </w:tcPr>
          <w:p w:rsidR="008D2CE0" w:rsidRPr="005442AE" w:rsidRDefault="00EF24BE" w:rsidP="001B57FB">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Direct Labor</w:t>
            </w:r>
          </w:p>
        </w:tc>
        <w:tc>
          <w:tcPr>
            <w:tcW w:w="5386" w:type="dxa"/>
          </w:tcPr>
          <w:p w:rsidR="008D2CE0" w:rsidRPr="005442AE" w:rsidRDefault="00EF24BE" w:rsidP="00EF24BE">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Report the total cost incurred with all employees involved directly in the manufacturing of the product. It shall include wages, bonuses, overtime, vacations, insurance, illness aid and other benefits.</w:t>
            </w:r>
          </w:p>
          <w:p w:rsidR="00EF24BE" w:rsidRPr="005442AE" w:rsidRDefault="00EF24BE" w:rsidP="00EF24BE">
            <w:pPr>
              <w:jc w:val="both"/>
              <w:rPr>
                <w:rFonts w:ascii="Times New Roman" w:hAnsi="Times New Roman" w:cs="Times New Roman"/>
                <w:sz w:val="24"/>
                <w:szCs w:val="24"/>
                <w:lang w:val="en-US"/>
              </w:rPr>
            </w:pPr>
          </w:p>
          <w:p w:rsidR="00EF24BE" w:rsidRPr="005442AE" w:rsidRDefault="00EF24BE" w:rsidP="00EF24BE">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In addition, report, in the column to the right, the unit consumption which refers to direct labor, </w:t>
            </w:r>
            <w:proofErr w:type="spellStart"/>
            <w:r w:rsidRPr="005442AE">
              <w:rPr>
                <w:rFonts w:ascii="Times New Roman" w:hAnsi="Times New Roman" w:cs="Times New Roman"/>
                <w:sz w:val="24"/>
                <w:szCs w:val="24"/>
                <w:lang w:val="en-US"/>
              </w:rPr>
              <w:t>i</w:t>
            </w:r>
            <w:proofErr w:type="spellEnd"/>
            <w:r w:rsidRPr="005442AE">
              <w:rPr>
                <w:rFonts w:ascii="Times New Roman" w:hAnsi="Times New Roman" w:cs="Times New Roman"/>
                <w:sz w:val="24"/>
                <w:szCs w:val="24"/>
                <w:lang w:val="en-US"/>
              </w:rPr>
              <w:t>. e., the number of hours worked needed to the manufacturing of one unit of the product.</w:t>
            </w:r>
          </w:p>
        </w:tc>
      </w:tr>
      <w:tr w:rsidR="008D2CE0" w:rsidRPr="004F59ED" w:rsidTr="000678E5">
        <w:tc>
          <w:tcPr>
            <w:tcW w:w="959" w:type="dxa"/>
          </w:tcPr>
          <w:p w:rsidR="008D2CE0" w:rsidRPr="005442AE" w:rsidRDefault="008D2CE0"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B.2</w:t>
            </w:r>
          </w:p>
        </w:tc>
        <w:tc>
          <w:tcPr>
            <w:tcW w:w="3544" w:type="dxa"/>
            <w:vAlign w:val="center"/>
          </w:tcPr>
          <w:p w:rsidR="008D2CE0" w:rsidRPr="005442AE" w:rsidRDefault="00EF24BE" w:rsidP="001B57FB">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Indirect Labor</w:t>
            </w:r>
          </w:p>
        </w:tc>
        <w:tc>
          <w:tcPr>
            <w:tcW w:w="5386" w:type="dxa"/>
          </w:tcPr>
          <w:p w:rsidR="008D2CE0" w:rsidRPr="005442AE" w:rsidRDefault="00AC5239" w:rsidP="00AC5239">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Report the total cost incurred with all employees involved indirectly in the manufacturing of the product. It shall include wages, bonuses, overtime, vacations, insurance, illness aid and other benefits.</w:t>
            </w:r>
          </w:p>
        </w:tc>
      </w:tr>
      <w:tr w:rsidR="00617131" w:rsidRPr="004F59ED" w:rsidTr="000678E5">
        <w:tc>
          <w:tcPr>
            <w:tcW w:w="959" w:type="dxa"/>
          </w:tcPr>
          <w:p w:rsidR="00617131" w:rsidRPr="005442AE" w:rsidRDefault="00617131"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C</w:t>
            </w:r>
          </w:p>
        </w:tc>
        <w:tc>
          <w:tcPr>
            <w:tcW w:w="3544" w:type="dxa"/>
            <w:vAlign w:val="center"/>
          </w:tcPr>
          <w:p w:rsidR="00617131" w:rsidRPr="005442AE" w:rsidRDefault="00617131"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Fixed cost</w:t>
            </w:r>
          </w:p>
        </w:tc>
        <w:tc>
          <w:tcPr>
            <w:tcW w:w="5386" w:type="dxa"/>
          </w:tcPr>
          <w:p w:rsidR="00617131" w:rsidRPr="005442AE" w:rsidRDefault="00617131"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Report the total fixed cost, which shall correspond to the sum of columns C.1 and C.2.</w:t>
            </w:r>
          </w:p>
        </w:tc>
      </w:tr>
      <w:tr w:rsidR="00DE1635" w:rsidRPr="005442AE" w:rsidTr="000678E5">
        <w:tc>
          <w:tcPr>
            <w:tcW w:w="959" w:type="dxa"/>
          </w:tcPr>
          <w:p w:rsidR="00DE1635" w:rsidRPr="005442AE" w:rsidRDefault="00911867"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C.1</w:t>
            </w:r>
          </w:p>
        </w:tc>
        <w:tc>
          <w:tcPr>
            <w:tcW w:w="3544" w:type="dxa"/>
            <w:vAlign w:val="center"/>
          </w:tcPr>
          <w:p w:rsidR="00DE1635" w:rsidRPr="005442AE" w:rsidRDefault="00DE1635"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Depreciation</w:t>
            </w:r>
          </w:p>
        </w:tc>
        <w:tc>
          <w:tcPr>
            <w:tcW w:w="5386" w:type="dxa"/>
          </w:tcPr>
          <w:p w:rsidR="00DE1635" w:rsidRPr="005442AE" w:rsidRDefault="00911867"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total cost incurred with the depreciation allocated to the product. Explain the calculation methodology used </w:t>
            </w:r>
            <w:r w:rsidR="00731ADC" w:rsidRPr="005442AE">
              <w:rPr>
                <w:rFonts w:ascii="Times New Roman" w:hAnsi="Times New Roman" w:cs="Times New Roman"/>
                <w:sz w:val="24"/>
                <w:szCs w:val="24"/>
                <w:lang w:val="en-US"/>
              </w:rPr>
              <w:t>for</w:t>
            </w:r>
            <w:r w:rsidRPr="005442AE">
              <w:rPr>
                <w:rFonts w:ascii="Times New Roman" w:hAnsi="Times New Roman" w:cs="Times New Roman"/>
                <w:sz w:val="24"/>
                <w:szCs w:val="24"/>
                <w:lang w:val="en-US"/>
              </w:rPr>
              <w:t xml:space="preserve"> the allocation of this cost. </w:t>
            </w:r>
            <w:r w:rsidR="00DE1635" w:rsidRPr="005442AE">
              <w:rPr>
                <w:rFonts w:ascii="Times New Roman" w:hAnsi="Times New Roman" w:cs="Times New Roman"/>
                <w:sz w:val="24"/>
                <w:szCs w:val="24"/>
                <w:lang w:val="en-US"/>
              </w:rPr>
              <w:t>Reconcile such costs with the respective financial statements.</w:t>
            </w:r>
          </w:p>
          <w:p w:rsidR="00911867" w:rsidRPr="005442AE" w:rsidRDefault="00911867" w:rsidP="00911867">
            <w:pPr>
              <w:jc w:val="both"/>
              <w:rPr>
                <w:rFonts w:ascii="Times New Roman" w:hAnsi="Times New Roman" w:cs="Times New Roman"/>
                <w:sz w:val="24"/>
                <w:szCs w:val="24"/>
                <w:lang w:val="en-US"/>
              </w:rPr>
            </w:pPr>
          </w:p>
        </w:tc>
      </w:tr>
      <w:tr w:rsidR="00DE1635" w:rsidRPr="004F59ED" w:rsidTr="000678E5">
        <w:tc>
          <w:tcPr>
            <w:tcW w:w="959" w:type="dxa"/>
          </w:tcPr>
          <w:p w:rsidR="00DE1635" w:rsidRPr="005442AE" w:rsidRDefault="00911867" w:rsidP="00911867">
            <w:pPr>
              <w:rPr>
                <w:rFonts w:ascii="Times New Roman" w:hAnsi="Times New Roman" w:cs="Times New Roman"/>
                <w:b/>
                <w:sz w:val="24"/>
                <w:szCs w:val="24"/>
                <w:lang w:val="en-US"/>
              </w:rPr>
            </w:pPr>
            <w:r w:rsidRPr="005442AE">
              <w:rPr>
                <w:rFonts w:ascii="Times New Roman" w:hAnsi="Times New Roman" w:cs="Times New Roman"/>
                <w:b/>
                <w:sz w:val="24"/>
                <w:szCs w:val="24"/>
                <w:lang w:val="en-US"/>
              </w:rPr>
              <w:t>C.2.n</w:t>
            </w:r>
          </w:p>
        </w:tc>
        <w:tc>
          <w:tcPr>
            <w:tcW w:w="3544" w:type="dxa"/>
            <w:vAlign w:val="center"/>
          </w:tcPr>
          <w:p w:rsidR="00DE1635" w:rsidRPr="005442AE" w:rsidRDefault="00DE1635"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Other Fixed General Costs</w:t>
            </w:r>
          </w:p>
        </w:tc>
        <w:tc>
          <w:tcPr>
            <w:tcW w:w="5386" w:type="dxa"/>
          </w:tcPr>
          <w:p w:rsidR="00DE1635" w:rsidRPr="005442AE" w:rsidRDefault="00BB095B"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total cost incurred with other fixed costs in the manufacturing of the product. Explain the </w:t>
            </w:r>
            <w:r w:rsidRPr="005442AE">
              <w:rPr>
                <w:rFonts w:ascii="Times New Roman" w:hAnsi="Times New Roman" w:cs="Times New Roman"/>
                <w:sz w:val="24"/>
                <w:szCs w:val="24"/>
                <w:lang w:val="en-US"/>
              </w:rPr>
              <w:lastRenderedPageBreak/>
              <w:t xml:space="preserve">calculation methodology used for the allocation of this cost. </w:t>
            </w:r>
            <w:r w:rsidR="00DE1635" w:rsidRPr="005442AE">
              <w:rPr>
                <w:rFonts w:ascii="Times New Roman" w:hAnsi="Times New Roman" w:cs="Times New Roman"/>
                <w:sz w:val="24"/>
                <w:szCs w:val="24"/>
                <w:lang w:val="en-US"/>
              </w:rPr>
              <w:t>Reconcile such costs with the respective financial statements.</w:t>
            </w:r>
          </w:p>
          <w:p w:rsidR="00731ADC" w:rsidRPr="005442AE" w:rsidRDefault="00731ADC" w:rsidP="00262D7C">
            <w:pPr>
              <w:jc w:val="both"/>
              <w:rPr>
                <w:rFonts w:ascii="Times New Roman" w:hAnsi="Times New Roman" w:cs="Times New Roman"/>
                <w:sz w:val="24"/>
                <w:szCs w:val="24"/>
                <w:lang w:val="en-US"/>
              </w:rPr>
            </w:pPr>
          </w:p>
          <w:p w:rsidR="00731ADC" w:rsidRPr="005442AE" w:rsidRDefault="00731ADC" w:rsidP="00BB095B">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On this field it must be discriminated other fixed costs deemed relevant for the manufacturing cost. Each one of the rubrics must be discriminated by inserting a new column in the worksheet (C.2.1 to C.2.n). The last column (C.2.n) may contain the sum of all other fixed costs deemed irrelevant, i.e., the fixed costs that are not individually discriminated, without the need to specify such costs.</w:t>
            </w:r>
          </w:p>
        </w:tc>
      </w:tr>
      <w:tr w:rsidR="00DE1635" w:rsidRPr="004F59ED" w:rsidTr="000678E5">
        <w:tc>
          <w:tcPr>
            <w:tcW w:w="959" w:type="dxa"/>
          </w:tcPr>
          <w:p w:rsidR="00DE1635" w:rsidRPr="005442AE" w:rsidRDefault="00091246"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lastRenderedPageBreak/>
              <w:t>D</w:t>
            </w:r>
          </w:p>
        </w:tc>
        <w:tc>
          <w:tcPr>
            <w:tcW w:w="3544" w:type="dxa"/>
            <w:vAlign w:val="center"/>
          </w:tcPr>
          <w:p w:rsidR="00DE1635" w:rsidRPr="005442AE" w:rsidRDefault="00220AB9"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Manufacturing</w:t>
            </w:r>
            <w:r w:rsidR="00DE1635" w:rsidRPr="005442AE">
              <w:rPr>
                <w:rFonts w:ascii="Times New Roman" w:hAnsi="Times New Roman" w:cs="Times New Roman"/>
                <w:sz w:val="24"/>
                <w:szCs w:val="24"/>
                <w:lang w:val="en-US"/>
              </w:rPr>
              <w:t xml:space="preserve"> Costs</w:t>
            </w:r>
          </w:p>
        </w:tc>
        <w:tc>
          <w:tcPr>
            <w:tcW w:w="5386" w:type="dxa"/>
          </w:tcPr>
          <w:p w:rsidR="00DE1635" w:rsidRPr="005442AE" w:rsidRDefault="00DE1635"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Report the A+B+C sum</w:t>
            </w:r>
          </w:p>
        </w:tc>
      </w:tr>
      <w:tr w:rsidR="00DE1635" w:rsidRPr="004F59ED" w:rsidTr="000678E5">
        <w:tc>
          <w:tcPr>
            <w:tcW w:w="959" w:type="dxa"/>
          </w:tcPr>
          <w:p w:rsidR="00DE1635" w:rsidRPr="005442AE" w:rsidRDefault="0080175B"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E</w:t>
            </w:r>
          </w:p>
        </w:tc>
        <w:tc>
          <w:tcPr>
            <w:tcW w:w="3544" w:type="dxa"/>
            <w:vAlign w:val="center"/>
          </w:tcPr>
          <w:p w:rsidR="00DE1635" w:rsidRPr="005442AE" w:rsidRDefault="00DE1635"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Administrative and General Expenses</w:t>
            </w:r>
          </w:p>
        </w:tc>
        <w:tc>
          <w:tcPr>
            <w:tcW w:w="5386" w:type="dxa"/>
          </w:tcPr>
          <w:p w:rsidR="00DE1635" w:rsidRPr="005442AE" w:rsidRDefault="0080175B" w:rsidP="00DD05AA">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Calculate the ratio </w:t>
            </w:r>
            <w:r w:rsidR="00DE1635" w:rsidRPr="005442AE">
              <w:rPr>
                <w:rFonts w:ascii="Times New Roman" w:hAnsi="Times New Roman" w:cs="Times New Roman"/>
                <w:sz w:val="24"/>
                <w:szCs w:val="24"/>
                <w:lang w:val="en-US"/>
              </w:rPr>
              <w:t xml:space="preserve">of such expenses and </w:t>
            </w:r>
            <w:r w:rsidR="00DE1635" w:rsidRPr="005442AE">
              <w:rPr>
                <w:rFonts w:ascii="Times New Roman" w:hAnsi="Times New Roman" w:cs="Times New Roman"/>
                <w:color w:val="000000" w:themeColor="text1"/>
                <w:sz w:val="24"/>
                <w:szCs w:val="24"/>
                <w:lang w:val="en-US"/>
              </w:rPr>
              <w:t xml:space="preserve">the </w:t>
            </w:r>
            <w:r w:rsidR="00651AC2" w:rsidRPr="005442AE">
              <w:rPr>
                <w:rFonts w:ascii="Times New Roman" w:hAnsi="Times New Roman" w:cs="Times New Roman"/>
                <w:color w:val="000000" w:themeColor="text1"/>
                <w:sz w:val="24"/>
                <w:szCs w:val="24"/>
                <w:lang w:val="en-US"/>
              </w:rPr>
              <w:t xml:space="preserve">cost of </w:t>
            </w:r>
            <w:r w:rsidRPr="005442AE">
              <w:rPr>
                <w:rFonts w:ascii="Times New Roman" w:hAnsi="Times New Roman" w:cs="Times New Roman"/>
                <w:color w:val="000000" w:themeColor="text1"/>
                <w:sz w:val="24"/>
                <w:szCs w:val="24"/>
                <w:lang w:val="en-US"/>
              </w:rPr>
              <w:t xml:space="preserve">goods </w:t>
            </w:r>
            <w:r w:rsidR="00DE1635" w:rsidRPr="005442AE">
              <w:rPr>
                <w:rFonts w:ascii="Times New Roman" w:hAnsi="Times New Roman" w:cs="Times New Roman"/>
                <w:color w:val="000000" w:themeColor="text1"/>
                <w:sz w:val="24"/>
                <w:szCs w:val="24"/>
                <w:lang w:val="en-US"/>
              </w:rPr>
              <w:t>sold</w:t>
            </w:r>
            <w:r w:rsidRPr="005442AE">
              <w:rPr>
                <w:rFonts w:ascii="Times New Roman" w:hAnsi="Times New Roman" w:cs="Times New Roman"/>
                <w:color w:val="000000" w:themeColor="text1"/>
                <w:sz w:val="24"/>
                <w:szCs w:val="24"/>
                <w:lang w:val="en-US"/>
              </w:rPr>
              <w:t xml:space="preserve"> (CGS)</w:t>
            </w:r>
            <w:r w:rsidR="00DE1635" w:rsidRPr="005442AE">
              <w:rPr>
                <w:rFonts w:ascii="Times New Roman" w:hAnsi="Times New Roman" w:cs="Times New Roman"/>
                <w:color w:val="000000" w:themeColor="text1"/>
                <w:sz w:val="24"/>
                <w:szCs w:val="24"/>
                <w:lang w:val="en-US"/>
              </w:rPr>
              <w:t xml:space="preserve">, </w:t>
            </w:r>
            <w:r w:rsidRPr="005442AE">
              <w:rPr>
                <w:rFonts w:ascii="Times New Roman" w:hAnsi="Times New Roman" w:cs="Times New Roman"/>
                <w:color w:val="000000" w:themeColor="text1"/>
                <w:sz w:val="24"/>
                <w:szCs w:val="24"/>
                <w:lang w:val="en-US"/>
              </w:rPr>
              <w:t xml:space="preserve">as </w:t>
            </w:r>
            <w:r w:rsidR="00DE1635" w:rsidRPr="005442AE">
              <w:rPr>
                <w:rFonts w:ascii="Times New Roman" w:hAnsi="Times New Roman" w:cs="Times New Roman"/>
                <w:color w:val="000000" w:themeColor="text1"/>
                <w:sz w:val="24"/>
                <w:szCs w:val="24"/>
                <w:lang w:val="en-US"/>
              </w:rPr>
              <w:t xml:space="preserve">described </w:t>
            </w:r>
            <w:r w:rsidR="00DE1635" w:rsidRPr="005442AE">
              <w:rPr>
                <w:rFonts w:ascii="Times New Roman" w:hAnsi="Times New Roman" w:cs="Times New Roman"/>
                <w:sz w:val="24"/>
                <w:szCs w:val="24"/>
                <w:lang w:val="en-US"/>
              </w:rPr>
              <w:t xml:space="preserve">in your company’s financial statement. </w:t>
            </w:r>
            <w:r w:rsidR="00E22825" w:rsidRPr="005442AE">
              <w:rPr>
                <w:rFonts w:ascii="Times New Roman" w:hAnsi="Times New Roman" w:cs="Times New Roman"/>
                <w:sz w:val="24"/>
                <w:szCs w:val="24"/>
                <w:lang w:val="en-US"/>
              </w:rPr>
              <w:t>The referred ratio</w:t>
            </w:r>
            <w:r w:rsidR="00DE1635" w:rsidRPr="005442AE">
              <w:rPr>
                <w:rFonts w:ascii="Times New Roman" w:hAnsi="Times New Roman" w:cs="Times New Roman"/>
                <w:sz w:val="24"/>
                <w:szCs w:val="24"/>
                <w:lang w:val="en-US"/>
              </w:rPr>
              <w:t xml:space="preserve"> must be applied to the </w:t>
            </w:r>
            <w:r w:rsidR="00DD05AA" w:rsidRPr="005442AE">
              <w:rPr>
                <w:rFonts w:ascii="Times New Roman" w:hAnsi="Times New Roman" w:cs="Times New Roman"/>
                <w:sz w:val="24"/>
                <w:szCs w:val="24"/>
                <w:lang w:val="en-US"/>
              </w:rPr>
              <w:t xml:space="preserve">manufacturing </w:t>
            </w:r>
            <w:r w:rsidR="00DE1635" w:rsidRPr="005442AE">
              <w:rPr>
                <w:rFonts w:ascii="Times New Roman" w:hAnsi="Times New Roman" w:cs="Times New Roman"/>
                <w:sz w:val="24"/>
                <w:szCs w:val="24"/>
                <w:lang w:val="en-US"/>
              </w:rPr>
              <w:t xml:space="preserve">cost reported in </w:t>
            </w:r>
            <w:r w:rsidR="00DD05AA" w:rsidRPr="005442AE">
              <w:rPr>
                <w:rFonts w:ascii="Times New Roman" w:hAnsi="Times New Roman" w:cs="Times New Roman"/>
                <w:sz w:val="24"/>
                <w:szCs w:val="24"/>
                <w:lang w:val="en-US"/>
              </w:rPr>
              <w:t>column D</w:t>
            </w:r>
            <w:r w:rsidR="00DE1635" w:rsidRPr="005442AE">
              <w:rPr>
                <w:rFonts w:ascii="Times New Roman" w:hAnsi="Times New Roman" w:cs="Times New Roman"/>
                <w:sz w:val="24"/>
                <w:szCs w:val="24"/>
                <w:lang w:val="en-US"/>
              </w:rPr>
              <w:t>.</w:t>
            </w:r>
          </w:p>
          <w:p w:rsidR="00A358F6" w:rsidRPr="005442AE" w:rsidRDefault="00A358F6" w:rsidP="00DD05AA">
            <w:pPr>
              <w:jc w:val="both"/>
              <w:rPr>
                <w:rFonts w:ascii="Times New Roman" w:hAnsi="Times New Roman" w:cs="Times New Roman"/>
                <w:sz w:val="24"/>
                <w:szCs w:val="24"/>
                <w:lang w:val="en-US"/>
              </w:rPr>
            </w:pPr>
          </w:p>
          <w:p w:rsidR="00A358F6" w:rsidRPr="005442AE" w:rsidRDefault="00A358F6" w:rsidP="00A358F6">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Provide the calculation memory of the abovementioned ratio, which must contain the names and total values of each G/L account classified by your company as administrative and general expenses.</w:t>
            </w:r>
          </w:p>
        </w:tc>
      </w:tr>
      <w:tr w:rsidR="00DD05AA" w:rsidRPr="004F59ED" w:rsidTr="000678E5">
        <w:tc>
          <w:tcPr>
            <w:tcW w:w="959" w:type="dxa"/>
          </w:tcPr>
          <w:p w:rsidR="00DD05AA" w:rsidRPr="005442AE" w:rsidRDefault="00234EFC"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F</w:t>
            </w:r>
          </w:p>
        </w:tc>
        <w:tc>
          <w:tcPr>
            <w:tcW w:w="3544" w:type="dxa"/>
            <w:vAlign w:val="center"/>
          </w:tcPr>
          <w:p w:rsidR="00DD05AA" w:rsidRPr="005442AE" w:rsidRDefault="00DD05AA"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Credit Expenses (Revenues)</w:t>
            </w:r>
          </w:p>
        </w:tc>
        <w:tc>
          <w:tcPr>
            <w:tcW w:w="5386" w:type="dxa"/>
          </w:tcPr>
          <w:p w:rsidR="00DD05AA" w:rsidRPr="005442AE" w:rsidRDefault="00DD05AA" w:rsidP="00262D7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Calculate the ratio of such expenses and </w:t>
            </w:r>
            <w:r w:rsidRPr="005442AE">
              <w:rPr>
                <w:rFonts w:ascii="Times New Roman" w:hAnsi="Times New Roman" w:cs="Times New Roman"/>
                <w:color w:val="000000" w:themeColor="text1"/>
                <w:sz w:val="24"/>
                <w:szCs w:val="24"/>
                <w:lang w:val="en-US"/>
              </w:rPr>
              <w:t xml:space="preserve">the cost of goods sold (CGS), as described </w:t>
            </w:r>
            <w:r w:rsidRPr="005442AE">
              <w:rPr>
                <w:rFonts w:ascii="Times New Roman" w:hAnsi="Times New Roman" w:cs="Times New Roman"/>
                <w:sz w:val="24"/>
                <w:szCs w:val="24"/>
                <w:lang w:val="en-US"/>
              </w:rPr>
              <w:t>in your company’s financial statement. The referred ratio must be applied to the manufacturing cost reported in column D.</w:t>
            </w:r>
          </w:p>
          <w:p w:rsidR="009B0FB7" w:rsidRPr="005442AE" w:rsidRDefault="009B0FB7" w:rsidP="00262D7C">
            <w:pPr>
              <w:jc w:val="both"/>
              <w:rPr>
                <w:rFonts w:ascii="Times New Roman" w:hAnsi="Times New Roman" w:cs="Times New Roman"/>
                <w:sz w:val="24"/>
                <w:szCs w:val="24"/>
                <w:lang w:val="en-US"/>
              </w:rPr>
            </w:pPr>
          </w:p>
          <w:p w:rsidR="009B0FB7" w:rsidRPr="005442AE" w:rsidRDefault="009B0FB7" w:rsidP="009B0FB7">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Provide the calculation memory of the abovementioned ratio, which must contain the names and total values of each G/L account</w:t>
            </w:r>
            <w:r w:rsidR="00A358F6" w:rsidRPr="005442AE">
              <w:rPr>
                <w:rFonts w:ascii="Times New Roman" w:hAnsi="Times New Roman" w:cs="Times New Roman"/>
                <w:sz w:val="24"/>
                <w:szCs w:val="24"/>
                <w:lang w:val="en-US"/>
              </w:rPr>
              <w:t xml:space="preserve"> classified by your company as credit expenses (revenues).</w:t>
            </w:r>
          </w:p>
        </w:tc>
      </w:tr>
      <w:tr w:rsidR="00DD05AA" w:rsidRPr="004F59ED" w:rsidTr="000678E5">
        <w:tc>
          <w:tcPr>
            <w:tcW w:w="959" w:type="dxa"/>
          </w:tcPr>
          <w:p w:rsidR="00DD05AA" w:rsidRPr="005442AE" w:rsidRDefault="00234EFC"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G</w:t>
            </w:r>
          </w:p>
        </w:tc>
        <w:tc>
          <w:tcPr>
            <w:tcW w:w="3544" w:type="dxa"/>
            <w:vAlign w:val="center"/>
          </w:tcPr>
          <w:p w:rsidR="00DD05AA" w:rsidRPr="005442AE" w:rsidRDefault="00DD05AA" w:rsidP="00DD05AA">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Other Expenses (Revenues)</w:t>
            </w:r>
          </w:p>
        </w:tc>
        <w:tc>
          <w:tcPr>
            <w:tcW w:w="5386" w:type="dxa"/>
          </w:tcPr>
          <w:p w:rsidR="00DD05AA" w:rsidRPr="005442AE" w:rsidRDefault="00DD05AA" w:rsidP="00262D7C">
            <w:pPr>
              <w:jc w:val="both"/>
              <w:rPr>
                <w:rFonts w:ascii="Times New Roman" w:hAnsi="Times New Roman" w:cs="Times New Roman"/>
                <w:sz w:val="24"/>
                <w:szCs w:val="24"/>
                <w:lang w:val="en-US"/>
              </w:rPr>
            </w:pPr>
          </w:p>
          <w:p w:rsidR="003807D1" w:rsidRPr="005442AE" w:rsidRDefault="003807D1" w:rsidP="00262D7C">
            <w:pPr>
              <w:jc w:val="both"/>
              <w:rPr>
                <w:rFonts w:ascii="Times New Roman" w:hAnsi="Times New Roman" w:cs="Times New Roman"/>
                <w:sz w:val="24"/>
                <w:szCs w:val="24"/>
                <w:lang w:val="en-US"/>
              </w:rPr>
            </w:pPr>
          </w:p>
          <w:p w:rsidR="003807D1" w:rsidRPr="005442AE" w:rsidRDefault="003807D1" w:rsidP="003807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Calculate the ratio of such expenses and </w:t>
            </w:r>
            <w:r w:rsidRPr="005442AE">
              <w:rPr>
                <w:rFonts w:ascii="Times New Roman" w:hAnsi="Times New Roman" w:cs="Times New Roman"/>
                <w:color w:val="000000" w:themeColor="text1"/>
                <w:sz w:val="24"/>
                <w:szCs w:val="24"/>
                <w:lang w:val="en-US"/>
              </w:rPr>
              <w:t xml:space="preserve">the cost of goods sold (CGS), as described </w:t>
            </w:r>
            <w:r w:rsidRPr="005442AE">
              <w:rPr>
                <w:rFonts w:ascii="Times New Roman" w:hAnsi="Times New Roman" w:cs="Times New Roman"/>
                <w:sz w:val="24"/>
                <w:szCs w:val="24"/>
                <w:lang w:val="en-US"/>
              </w:rPr>
              <w:t>in your company’s financial statement. The referred ratio must be applied to the manufacturing cost reported in column D.</w:t>
            </w:r>
          </w:p>
          <w:p w:rsidR="003807D1" w:rsidRPr="005442AE" w:rsidRDefault="003807D1" w:rsidP="003807D1">
            <w:pPr>
              <w:jc w:val="both"/>
              <w:rPr>
                <w:rFonts w:ascii="Times New Roman" w:hAnsi="Times New Roman" w:cs="Times New Roman"/>
                <w:sz w:val="24"/>
                <w:szCs w:val="24"/>
                <w:lang w:val="en-US"/>
              </w:rPr>
            </w:pPr>
          </w:p>
          <w:p w:rsidR="003807D1" w:rsidRPr="005442AE" w:rsidRDefault="003807D1" w:rsidP="003807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Provide the calculation memory of the abovementioned ratio, which must contain the names and total values of each G/L account classified by your company as credit expenses (revenues).</w:t>
            </w:r>
          </w:p>
        </w:tc>
      </w:tr>
      <w:tr w:rsidR="00DD05AA" w:rsidRPr="004F59ED" w:rsidTr="000678E5">
        <w:tc>
          <w:tcPr>
            <w:tcW w:w="959" w:type="dxa"/>
          </w:tcPr>
          <w:p w:rsidR="00DD05AA" w:rsidRPr="005442AE" w:rsidRDefault="00234EFC" w:rsidP="0027346B">
            <w:pPr>
              <w:rPr>
                <w:rFonts w:ascii="Times New Roman" w:hAnsi="Times New Roman" w:cs="Times New Roman"/>
                <w:b/>
                <w:sz w:val="24"/>
                <w:szCs w:val="24"/>
                <w:lang w:val="en-US"/>
              </w:rPr>
            </w:pPr>
            <w:r w:rsidRPr="005442AE">
              <w:rPr>
                <w:rFonts w:ascii="Times New Roman" w:hAnsi="Times New Roman" w:cs="Times New Roman"/>
                <w:b/>
                <w:sz w:val="24"/>
                <w:szCs w:val="24"/>
                <w:lang w:val="en-US"/>
              </w:rPr>
              <w:t>H</w:t>
            </w:r>
          </w:p>
        </w:tc>
        <w:tc>
          <w:tcPr>
            <w:tcW w:w="3544" w:type="dxa"/>
            <w:vAlign w:val="center"/>
          </w:tcPr>
          <w:p w:rsidR="00DD05AA" w:rsidRPr="005442AE" w:rsidRDefault="00DD05AA" w:rsidP="000678E5">
            <w:pPr>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Total Cost</w:t>
            </w:r>
          </w:p>
        </w:tc>
        <w:tc>
          <w:tcPr>
            <w:tcW w:w="5386" w:type="dxa"/>
          </w:tcPr>
          <w:p w:rsidR="00DD05AA" w:rsidRPr="005442AE" w:rsidRDefault="00DD05AA" w:rsidP="00234EFC">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Report the </w:t>
            </w:r>
            <w:r w:rsidR="00234EFC" w:rsidRPr="005442AE">
              <w:rPr>
                <w:rFonts w:ascii="Times New Roman" w:hAnsi="Times New Roman" w:cs="Times New Roman"/>
                <w:sz w:val="24"/>
                <w:szCs w:val="24"/>
                <w:lang w:val="en-US"/>
              </w:rPr>
              <w:t xml:space="preserve">D+E+F+G </w:t>
            </w:r>
            <w:r w:rsidRPr="005442AE">
              <w:rPr>
                <w:rFonts w:ascii="Times New Roman" w:hAnsi="Times New Roman" w:cs="Times New Roman"/>
                <w:sz w:val="24"/>
                <w:szCs w:val="24"/>
                <w:lang w:val="en-US"/>
              </w:rPr>
              <w:t>sum</w:t>
            </w:r>
          </w:p>
        </w:tc>
      </w:tr>
    </w:tbl>
    <w:p w:rsidR="00DE1635" w:rsidRPr="005442AE" w:rsidRDefault="00DE1635" w:rsidP="00DE1635">
      <w:pPr>
        <w:rPr>
          <w:rFonts w:ascii="Times New Roman" w:hAnsi="Times New Roman" w:cs="Times New Roman"/>
          <w:sz w:val="24"/>
          <w:szCs w:val="24"/>
          <w:lang w:val="en-US"/>
        </w:rPr>
      </w:pPr>
    </w:p>
    <w:p w:rsidR="00DE1635" w:rsidRPr="005442AE" w:rsidRDefault="00DE1635" w:rsidP="00DE1635">
      <w:pPr>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B.1.2. </w:t>
      </w:r>
      <w:r w:rsidR="00864CE9" w:rsidRPr="005442AE">
        <w:rPr>
          <w:rFonts w:ascii="Times New Roman" w:hAnsi="Times New Roman" w:cs="Times New Roman"/>
          <w:sz w:val="24"/>
          <w:szCs w:val="24"/>
          <w:lang w:val="en-US"/>
        </w:rPr>
        <w:t xml:space="preserve">Information relating to the costs of </w:t>
      </w:r>
      <w:r w:rsidR="00E1126E" w:rsidRPr="005442AE">
        <w:rPr>
          <w:rFonts w:ascii="Times New Roman" w:hAnsi="Times New Roman" w:cs="Times New Roman"/>
          <w:sz w:val="24"/>
          <w:szCs w:val="24"/>
          <w:lang w:val="en-US"/>
        </w:rPr>
        <w:t>like</w:t>
      </w:r>
      <w:r w:rsidR="00864CE9" w:rsidRPr="005442AE">
        <w:rPr>
          <w:rFonts w:ascii="Times New Roman" w:hAnsi="Times New Roman" w:cs="Times New Roman"/>
          <w:sz w:val="24"/>
          <w:szCs w:val="24"/>
          <w:lang w:val="en-US"/>
        </w:rPr>
        <w:t xml:space="preserve"> product listed in Appendix VI shall be provided individually for each month of P5.</w:t>
      </w:r>
    </w:p>
    <w:p w:rsidR="00DE1635" w:rsidRPr="005442AE" w:rsidRDefault="00DE1635" w:rsidP="00DE1635">
      <w:pPr>
        <w:rPr>
          <w:rFonts w:ascii="Times New Roman" w:hAnsi="Times New Roman" w:cs="Times New Roman"/>
          <w:bCs/>
          <w:sz w:val="24"/>
          <w:szCs w:val="24"/>
          <w:lang w:val="en-US"/>
        </w:rPr>
      </w:pPr>
      <w:r w:rsidRPr="005442AE">
        <w:rPr>
          <w:rFonts w:ascii="Times New Roman" w:hAnsi="Times New Roman" w:cs="Times New Roman"/>
          <w:sz w:val="24"/>
          <w:szCs w:val="24"/>
          <w:lang w:val="en-US"/>
        </w:rPr>
        <w:lastRenderedPageBreak/>
        <w:t>B.1.3. When there are distinct</w:t>
      </w:r>
      <w:r w:rsidRPr="005442AE">
        <w:rPr>
          <w:rFonts w:ascii="Times New Roman" w:hAnsi="Times New Roman" w:cs="Times New Roman"/>
          <w:bCs/>
          <w:sz w:val="24"/>
          <w:szCs w:val="24"/>
          <w:lang w:val="en-US"/>
        </w:rPr>
        <w:t xml:space="preserve"> </w:t>
      </w:r>
      <w:r w:rsidR="00646F0C" w:rsidRPr="005442AE">
        <w:rPr>
          <w:rFonts w:ascii="Times New Roman" w:hAnsi="Times New Roman" w:cs="Times New Roman"/>
          <w:bCs/>
          <w:sz w:val="24"/>
          <w:szCs w:val="24"/>
          <w:lang w:val="en-US"/>
        </w:rPr>
        <w:t>i</w:t>
      </w:r>
      <w:r w:rsidRPr="005442AE">
        <w:rPr>
          <w:rFonts w:ascii="Times New Roman" w:hAnsi="Times New Roman" w:cs="Times New Roman"/>
          <w:bCs/>
          <w:sz w:val="24"/>
          <w:szCs w:val="24"/>
          <w:lang w:val="en-US"/>
        </w:rPr>
        <w:t xml:space="preserve">dentification </w:t>
      </w:r>
      <w:r w:rsidR="00646F0C" w:rsidRPr="005442AE">
        <w:rPr>
          <w:rFonts w:ascii="Times New Roman" w:hAnsi="Times New Roman" w:cs="Times New Roman"/>
          <w:bCs/>
          <w:sz w:val="24"/>
          <w:szCs w:val="24"/>
          <w:lang w:val="en-US"/>
        </w:rPr>
        <w:t>c</w:t>
      </w:r>
      <w:r w:rsidRPr="005442AE">
        <w:rPr>
          <w:rFonts w:ascii="Times New Roman" w:hAnsi="Times New Roman" w:cs="Times New Roman"/>
          <w:bCs/>
          <w:sz w:val="24"/>
          <w:szCs w:val="24"/>
          <w:lang w:val="en-US"/>
        </w:rPr>
        <w:t xml:space="preserve">odes of the </w:t>
      </w:r>
      <w:r w:rsidR="00646F0C" w:rsidRPr="005442AE">
        <w:rPr>
          <w:rFonts w:ascii="Times New Roman" w:hAnsi="Times New Roman" w:cs="Times New Roman"/>
          <w:bCs/>
          <w:sz w:val="24"/>
          <w:szCs w:val="24"/>
          <w:lang w:val="en-US"/>
        </w:rPr>
        <w:t>product (CODIP), as reported under item</w:t>
      </w:r>
      <w:r w:rsidRPr="005442AE">
        <w:rPr>
          <w:rFonts w:ascii="Times New Roman" w:hAnsi="Times New Roman" w:cs="Times New Roman"/>
          <w:bCs/>
          <w:sz w:val="24"/>
          <w:szCs w:val="24"/>
          <w:lang w:val="en-US"/>
        </w:rPr>
        <w:t xml:space="preserve"> 5.6</w:t>
      </w:r>
      <w:r w:rsidR="00646F0C" w:rsidRPr="005442AE">
        <w:rPr>
          <w:rFonts w:ascii="Times New Roman" w:hAnsi="Times New Roman" w:cs="Times New Roman"/>
          <w:bCs/>
          <w:sz w:val="24"/>
          <w:szCs w:val="24"/>
          <w:lang w:val="en-US"/>
        </w:rPr>
        <w:t xml:space="preserve"> of section III</w:t>
      </w:r>
      <w:r w:rsidRPr="005442AE">
        <w:rPr>
          <w:rFonts w:ascii="Times New Roman" w:hAnsi="Times New Roman" w:cs="Times New Roman"/>
          <w:bCs/>
          <w:sz w:val="24"/>
          <w:szCs w:val="24"/>
          <w:lang w:val="en-US"/>
        </w:rPr>
        <w:t>, for each CODIP</w:t>
      </w:r>
      <w:r w:rsidRPr="005442AE">
        <w:rPr>
          <w:rFonts w:ascii="Times New Roman" w:hAnsi="Times New Roman" w:cs="Times New Roman"/>
          <w:sz w:val="24"/>
          <w:szCs w:val="24"/>
          <w:lang w:val="en-US"/>
        </w:rPr>
        <w:t xml:space="preserve"> you must </w:t>
      </w:r>
      <w:r w:rsidRPr="005442AE">
        <w:rPr>
          <w:rFonts w:ascii="Times New Roman" w:hAnsi="Times New Roman" w:cs="Times New Roman"/>
          <w:bCs/>
          <w:sz w:val="24"/>
          <w:szCs w:val="24"/>
          <w:lang w:val="en-US"/>
        </w:rPr>
        <w:t>fill the set of worksheets described in B.1.2.</w:t>
      </w:r>
    </w:p>
    <w:p w:rsidR="00DE1635" w:rsidRPr="005442AE" w:rsidRDefault="00DE1635" w:rsidP="00DE1635">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B.</w:t>
      </w:r>
      <w:r w:rsidR="0014284C" w:rsidRPr="005442AE">
        <w:rPr>
          <w:rFonts w:ascii="Times New Roman" w:hAnsi="Times New Roman" w:cs="Times New Roman"/>
          <w:bCs/>
          <w:sz w:val="24"/>
          <w:szCs w:val="24"/>
          <w:lang w:val="en-US"/>
        </w:rPr>
        <w:t>1.4 In case product is manufactured</w:t>
      </w:r>
      <w:r w:rsidRPr="005442AE">
        <w:rPr>
          <w:rFonts w:ascii="Times New Roman" w:hAnsi="Times New Roman" w:cs="Times New Roman"/>
          <w:bCs/>
          <w:sz w:val="24"/>
          <w:szCs w:val="24"/>
          <w:lang w:val="en-US"/>
        </w:rPr>
        <w:t xml:space="preserve"> in more than one facility, as reported in 6.1.4., </w:t>
      </w:r>
      <w:r w:rsidR="0014284C" w:rsidRPr="005442AE">
        <w:rPr>
          <w:rFonts w:ascii="Times New Roman" w:hAnsi="Times New Roman" w:cs="Times New Roman"/>
          <w:bCs/>
          <w:sz w:val="24"/>
          <w:szCs w:val="24"/>
          <w:lang w:val="en-US"/>
        </w:rPr>
        <w:t xml:space="preserve">you must </w:t>
      </w:r>
      <w:r w:rsidRPr="005442AE">
        <w:rPr>
          <w:rFonts w:ascii="Times New Roman" w:hAnsi="Times New Roman" w:cs="Times New Roman"/>
          <w:bCs/>
          <w:sz w:val="24"/>
          <w:szCs w:val="24"/>
          <w:lang w:val="en-US"/>
        </w:rPr>
        <w:t>provide:</w:t>
      </w:r>
    </w:p>
    <w:p w:rsidR="00DE1635" w:rsidRPr="005442AE" w:rsidRDefault="00DE1635" w:rsidP="00DE1635">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a) the set of worksheets previously described in B.1.2 with the cost in each one of the facilities</w:t>
      </w:r>
      <w:r w:rsidR="0014284C" w:rsidRPr="005442AE">
        <w:rPr>
          <w:rFonts w:ascii="Times New Roman" w:hAnsi="Times New Roman" w:cs="Times New Roman"/>
          <w:bCs/>
          <w:sz w:val="24"/>
          <w:szCs w:val="24"/>
          <w:lang w:val="en-US"/>
        </w:rPr>
        <w:t>; and</w:t>
      </w:r>
    </w:p>
    <w:p w:rsidR="00DE1635" w:rsidRPr="005442AE" w:rsidRDefault="00DE1635" w:rsidP="00DE1635">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 xml:space="preserve">b) additional </w:t>
      </w:r>
      <w:r w:rsidR="0014284C" w:rsidRPr="005442AE">
        <w:rPr>
          <w:rFonts w:ascii="Times New Roman" w:hAnsi="Times New Roman" w:cs="Times New Roman"/>
          <w:bCs/>
          <w:sz w:val="24"/>
          <w:szCs w:val="24"/>
          <w:lang w:val="en-US"/>
        </w:rPr>
        <w:t xml:space="preserve">worksheet </w:t>
      </w:r>
      <w:r w:rsidRPr="005442AE">
        <w:rPr>
          <w:rFonts w:ascii="Times New Roman" w:hAnsi="Times New Roman" w:cs="Times New Roman"/>
          <w:bCs/>
          <w:sz w:val="24"/>
          <w:szCs w:val="24"/>
          <w:lang w:val="en-US"/>
        </w:rPr>
        <w:t xml:space="preserve">containing the average </w:t>
      </w:r>
      <w:r w:rsidR="0014284C" w:rsidRPr="005442AE">
        <w:rPr>
          <w:rFonts w:ascii="Times New Roman" w:hAnsi="Times New Roman" w:cs="Times New Roman"/>
          <w:bCs/>
          <w:sz w:val="24"/>
          <w:szCs w:val="24"/>
          <w:lang w:val="en-US"/>
        </w:rPr>
        <w:t xml:space="preserve">total </w:t>
      </w:r>
      <w:r w:rsidRPr="005442AE">
        <w:rPr>
          <w:rFonts w:ascii="Times New Roman" w:hAnsi="Times New Roman" w:cs="Times New Roman"/>
          <w:bCs/>
          <w:sz w:val="24"/>
          <w:szCs w:val="24"/>
          <w:lang w:val="en-US"/>
        </w:rPr>
        <w:t xml:space="preserve">cost of the </w:t>
      </w:r>
      <w:r w:rsidR="0014284C" w:rsidRPr="005442AE">
        <w:rPr>
          <w:rFonts w:ascii="Times New Roman" w:hAnsi="Times New Roman" w:cs="Times New Roman"/>
          <w:bCs/>
          <w:sz w:val="24"/>
          <w:szCs w:val="24"/>
          <w:lang w:val="en-US"/>
        </w:rPr>
        <w:t xml:space="preserve">distinct </w:t>
      </w:r>
      <w:r w:rsidRPr="005442AE">
        <w:rPr>
          <w:rFonts w:ascii="Times New Roman" w:hAnsi="Times New Roman" w:cs="Times New Roman"/>
          <w:bCs/>
          <w:sz w:val="24"/>
          <w:szCs w:val="24"/>
          <w:lang w:val="en-US"/>
        </w:rPr>
        <w:t xml:space="preserve">facilities. </w:t>
      </w:r>
    </w:p>
    <w:p w:rsidR="00A1498D" w:rsidRPr="005442AE" w:rsidRDefault="00A1498D" w:rsidP="00A1498D">
      <w:pPr>
        <w:rPr>
          <w:rFonts w:ascii="Times New Roman" w:hAnsi="Times New Roman" w:cs="Times New Roman"/>
          <w:b/>
          <w:sz w:val="24"/>
          <w:szCs w:val="24"/>
          <w:lang w:val="en-US"/>
        </w:rPr>
      </w:pPr>
      <w:r w:rsidRPr="005442AE">
        <w:rPr>
          <w:rFonts w:ascii="Times New Roman" w:hAnsi="Times New Roman" w:cs="Times New Roman"/>
          <w:b/>
          <w:noProof/>
          <w:sz w:val="24"/>
          <w:szCs w:val="24"/>
          <w:lang w:eastAsia="pt-BR"/>
        </w:rPr>
        <mc:AlternateContent>
          <mc:Choice Requires="wps">
            <w:drawing>
              <wp:anchor distT="0" distB="0" distL="114300" distR="114300" simplePos="0" relativeHeight="251683840" behindDoc="0" locked="0" layoutInCell="1" allowOverlap="1" wp14:anchorId="317CC684" wp14:editId="1AD8848E">
                <wp:simplePos x="0" y="0"/>
                <wp:positionH relativeFrom="column">
                  <wp:posOffset>-109737</wp:posOffset>
                </wp:positionH>
                <wp:positionV relativeFrom="paragraph">
                  <wp:posOffset>199744</wp:posOffset>
                </wp:positionV>
                <wp:extent cx="6634716" cy="1724025"/>
                <wp:effectExtent l="0" t="0" r="13970" b="28575"/>
                <wp:wrapNone/>
                <wp:docPr id="15" name="Retângulo 15"/>
                <wp:cNvGraphicFramePr/>
                <a:graphic xmlns:a="http://schemas.openxmlformats.org/drawingml/2006/main">
                  <a:graphicData uri="http://schemas.microsoft.com/office/word/2010/wordprocessingShape">
                    <wps:wsp>
                      <wps:cNvSpPr/>
                      <wps:spPr>
                        <a:xfrm>
                          <a:off x="0" y="0"/>
                          <a:ext cx="6634716" cy="1724025"/>
                        </a:xfrm>
                        <a:prstGeom prst="rect">
                          <a:avLst/>
                        </a:prstGeom>
                        <a:noFill/>
                        <a:ln w="6350">
                          <a:solidFill>
                            <a:schemeClr val="tx1"/>
                          </a:solidFill>
                        </a:ln>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5DC5FB9" id="Retângulo 15" o:spid="_x0000_s1026" style="position:absolute;margin-left:-8.65pt;margin-top:15.75pt;width:522.4pt;height:135.7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" filled="f" strokecolor="black [3213]" strokeweight=".5pt"/>
            </w:pict>
          </mc:Fallback>
        </mc:AlternateContent>
      </w:r>
    </w:p>
    <w:p w:rsidR="003A4120" w:rsidRPr="005442AE" w:rsidRDefault="003A4120" w:rsidP="003A4120">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Report data concerning the employee responsible for answering the “Cost of Production” section above.</w:t>
      </w:r>
    </w:p>
    <w:p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rsidR="003A4120" w:rsidRPr="005442AE" w:rsidRDefault="003A4120" w:rsidP="003A4120">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rsidR="0035060F" w:rsidRPr="005442AE" w:rsidRDefault="003A4120" w:rsidP="00B630E9">
      <w:pPr>
        <w:spacing w:after="0"/>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address (e-mail):</w:t>
      </w:r>
      <w:r w:rsidR="00A1498D" w:rsidRPr="005442AE">
        <w:rPr>
          <w:rFonts w:ascii="Times New Roman" w:hAnsi="Times New Roman" w:cs="Times New Roman"/>
          <w:sz w:val="24"/>
          <w:szCs w:val="24"/>
          <w:lang w:val="en-US"/>
        </w:rPr>
        <w:br w:type="page"/>
      </w:r>
    </w:p>
    <w:p w:rsidR="008B38D1" w:rsidRPr="005442AE" w:rsidRDefault="008B38D1" w:rsidP="008B38D1">
      <w:pPr>
        <w:jc w:val="center"/>
        <w:rPr>
          <w:rFonts w:ascii="Times New Roman" w:hAnsi="Times New Roman" w:cs="Times New Roman"/>
          <w:b/>
          <w:sz w:val="24"/>
          <w:szCs w:val="24"/>
          <w:lang w:val="en-US"/>
        </w:rPr>
      </w:pPr>
      <w:r w:rsidRPr="005442AE">
        <w:rPr>
          <w:rFonts w:ascii="Times New Roman" w:hAnsi="Times New Roman" w:cs="Times New Roman"/>
          <w:b/>
          <w:noProof/>
          <w:sz w:val="24"/>
          <w:szCs w:val="24"/>
          <w:lang w:eastAsia="pt-BR"/>
        </w:rPr>
        <w:lastRenderedPageBreak/>
        <mc:AlternateContent>
          <mc:Choice Requires="wps">
            <w:drawing>
              <wp:anchor distT="0" distB="0" distL="114300" distR="114300" simplePos="0" relativeHeight="251667456" behindDoc="0" locked="0" layoutInCell="1" allowOverlap="1" wp14:anchorId="7F6203D0" wp14:editId="6E3946A9">
                <wp:simplePos x="0" y="0"/>
                <wp:positionH relativeFrom="column">
                  <wp:posOffset>12700</wp:posOffset>
                </wp:positionH>
                <wp:positionV relativeFrom="paragraph">
                  <wp:posOffset>-116205</wp:posOffset>
                </wp:positionV>
                <wp:extent cx="5450205" cy="332740"/>
                <wp:effectExtent l="6985" t="12065" r="10160" b="7620"/>
                <wp:wrapNone/>
                <wp:docPr id="3"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65DBA0" id="Retângulo 3" o:spid="_x0000_s1026" style="position:absolute;margin-left:1pt;margin-top:-9.15pt;width:429.15pt;height:26.2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" filled="f"/>
            </w:pict>
          </mc:Fallback>
        </mc:AlternateContent>
      </w:r>
      <w:r w:rsidRPr="005442AE">
        <w:rPr>
          <w:rFonts w:ascii="Times New Roman" w:hAnsi="Times New Roman" w:cs="Times New Roman"/>
          <w:b/>
          <w:sz w:val="24"/>
          <w:szCs w:val="24"/>
          <w:lang w:val="en-US"/>
        </w:rPr>
        <w:t>VI – DETERMINATION OF THE EXPORT PRICE</w:t>
      </w:r>
    </w:p>
    <w:p w:rsidR="008B38D1" w:rsidRPr="005442AE" w:rsidRDefault="008B38D1" w:rsidP="005327AA">
      <w:pPr>
        <w:spacing w:line="240" w:lineRule="auto"/>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The purpose of this section is to gather data to subsidize the Brazilian investigative authorities in the calculation of the export price of products exported to Brazil. </w:t>
      </w:r>
    </w:p>
    <w:p w:rsidR="008B38D1" w:rsidRPr="005442AE" w:rsidRDefault="008B38D1" w:rsidP="005327AA">
      <w:pPr>
        <w:spacing w:line="240" w:lineRule="auto"/>
        <w:jc w:val="both"/>
        <w:rPr>
          <w:rFonts w:ascii="Times New Roman" w:hAnsi="Times New Roman" w:cs="Times New Roman"/>
          <w:bCs/>
          <w:i/>
          <w:sz w:val="24"/>
          <w:szCs w:val="24"/>
          <w:lang w:val="en-US"/>
        </w:rPr>
      </w:pPr>
      <w:r w:rsidRPr="005442AE">
        <w:rPr>
          <w:rFonts w:ascii="Times New Roman" w:hAnsi="Times New Roman" w:cs="Times New Roman"/>
          <w:bCs/>
          <w:i/>
          <w:sz w:val="24"/>
          <w:szCs w:val="24"/>
          <w:lang w:val="en-US"/>
        </w:rPr>
        <w:t xml:space="preserve">It is recalled that the reported information aggregation must be reconciled with your accounting system and with the information reported in Appendix </w:t>
      </w:r>
      <w:r w:rsidR="00374AAB" w:rsidRPr="005442AE">
        <w:rPr>
          <w:rFonts w:ascii="Times New Roman" w:hAnsi="Times New Roman" w:cs="Times New Roman"/>
          <w:bCs/>
          <w:i/>
          <w:sz w:val="24"/>
          <w:szCs w:val="24"/>
          <w:lang w:val="en-US"/>
        </w:rPr>
        <w:t>VIII</w:t>
      </w:r>
      <w:r w:rsidR="00007F0E" w:rsidRPr="005442AE">
        <w:rPr>
          <w:rFonts w:ascii="Times New Roman" w:hAnsi="Times New Roman" w:cs="Times New Roman"/>
          <w:bCs/>
          <w:i/>
          <w:sz w:val="24"/>
          <w:szCs w:val="24"/>
          <w:lang w:val="en-US"/>
        </w:rPr>
        <w:t xml:space="preserve"> of section VII</w:t>
      </w:r>
      <w:r w:rsidRPr="005442AE">
        <w:rPr>
          <w:rFonts w:ascii="Times New Roman" w:hAnsi="Times New Roman" w:cs="Times New Roman"/>
          <w:bCs/>
          <w:i/>
          <w:sz w:val="24"/>
          <w:szCs w:val="24"/>
          <w:lang w:val="en-US"/>
        </w:rPr>
        <w:t>.</w:t>
      </w:r>
    </w:p>
    <w:p w:rsidR="008B38D1" w:rsidRPr="005442AE" w:rsidRDefault="008B38D1" w:rsidP="008B38D1">
      <w:pPr>
        <w:jc w:val="both"/>
        <w:rPr>
          <w:rFonts w:ascii="Times New Roman" w:hAnsi="Times New Roman" w:cs="Times New Roman"/>
          <w:sz w:val="24"/>
          <w:szCs w:val="24"/>
          <w:u w:val="single"/>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66432" behindDoc="0" locked="0" layoutInCell="1" allowOverlap="1" wp14:anchorId="2658A43A" wp14:editId="31A10F07">
                <wp:simplePos x="0" y="0"/>
                <wp:positionH relativeFrom="column">
                  <wp:posOffset>12700</wp:posOffset>
                </wp:positionH>
                <wp:positionV relativeFrom="paragraph">
                  <wp:posOffset>238760</wp:posOffset>
                </wp:positionV>
                <wp:extent cx="5450205" cy="332740"/>
                <wp:effectExtent l="6985" t="5715" r="10160" b="13970"/>
                <wp:wrapNone/>
                <wp:docPr id="2" name="Retâ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33274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4C2CF9A" id="Retângulo 2" o:spid="_x0000_s1026" style="position:absolute;margin-left:1pt;margin-top:18.8pt;width:429.15pt;height:26.2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" filled="f"/>
            </w:pict>
          </mc:Fallback>
        </mc:AlternateContent>
      </w:r>
    </w:p>
    <w:p w:rsidR="008B38D1" w:rsidRPr="005442AE" w:rsidRDefault="008B38D1" w:rsidP="008B38D1">
      <w:pPr>
        <w:jc w:val="center"/>
        <w:rPr>
          <w:rFonts w:ascii="Times New Roman" w:hAnsi="Times New Roman" w:cs="Times New Roman"/>
          <w:b/>
          <w:sz w:val="24"/>
          <w:szCs w:val="24"/>
          <w:lang w:val="en-US"/>
        </w:rPr>
      </w:pPr>
      <w:r w:rsidRPr="005442AE">
        <w:rPr>
          <w:rFonts w:ascii="Times New Roman" w:hAnsi="Times New Roman" w:cs="Times New Roman"/>
          <w:b/>
          <w:sz w:val="24"/>
          <w:szCs w:val="24"/>
          <w:lang w:val="en-US"/>
        </w:rPr>
        <w:t>Item C – Exports to Brazil</w:t>
      </w:r>
    </w:p>
    <w:p w:rsidR="00A96A30" w:rsidRDefault="00A96A30" w:rsidP="00A96A30">
      <w:pPr>
        <w:jc w:val="both"/>
        <w:rPr>
          <w:rFonts w:ascii="Times New Roman" w:hAnsi="Times New Roman" w:cs="Times New Roman"/>
          <w:i/>
          <w:sz w:val="24"/>
          <w:szCs w:val="24"/>
          <w:lang w:val="en-US"/>
        </w:rPr>
      </w:pPr>
      <w:r>
        <w:rPr>
          <w:rFonts w:ascii="Times New Roman" w:hAnsi="Times New Roman" w:cs="Times New Roman"/>
          <w:i/>
          <w:sz w:val="24"/>
          <w:szCs w:val="24"/>
          <w:lang w:val="en-US"/>
        </w:rPr>
        <w:t xml:space="preserve">This item aims to instruct your company on how to record information about exports to Brazil and exports to the top 10 third-country markets in Appendix </w:t>
      </w:r>
      <w:proofErr w:type="spellStart"/>
      <w:r>
        <w:rPr>
          <w:rFonts w:ascii="Times New Roman" w:hAnsi="Times New Roman" w:cs="Times New Roman"/>
          <w:i/>
          <w:sz w:val="24"/>
          <w:szCs w:val="24"/>
          <w:lang w:val="en-US"/>
        </w:rPr>
        <w:t>VII.a</w:t>
      </w:r>
      <w:proofErr w:type="spellEnd"/>
      <w:r>
        <w:rPr>
          <w:rFonts w:ascii="Times New Roman" w:hAnsi="Times New Roman" w:cs="Times New Roman"/>
          <w:i/>
          <w:sz w:val="24"/>
          <w:szCs w:val="24"/>
          <w:lang w:val="en-US"/>
        </w:rPr>
        <w:t xml:space="preserve"> and </w:t>
      </w:r>
      <w:proofErr w:type="spellStart"/>
      <w:r>
        <w:rPr>
          <w:rFonts w:ascii="Times New Roman" w:hAnsi="Times New Roman" w:cs="Times New Roman"/>
          <w:i/>
          <w:sz w:val="24"/>
          <w:szCs w:val="24"/>
          <w:lang w:val="en-US"/>
        </w:rPr>
        <w:t>VII.b</w:t>
      </w:r>
      <w:proofErr w:type="spellEnd"/>
      <w:r>
        <w:rPr>
          <w:rFonts w:ascii="Times New Roman" w:hAnsi="Times New Roman" w:cs="Times New Roman"/>
          <w:i/>
          <w:sz w:val="24"/>
          <w:szCs w:val="24"/>
          <w:lang w:val="en-US"/>
        </w:rPr>
        <w:t xml:space="preserve">, respectively. </w:t>
      </w:r>
    </w:p>
    <w:p w:rsidR="00A96A30" w:rsidRDefault="00A96A30" w:rsidP="00A96A30">
      <w:pPr>
        <w:jc w:val="both"/>
        <w:rPr>
          <w:rFonts w:ascii="Times New Roman" w:hAnsi="Times New Roman" w:cs="Times New Roman"/>
          <w:i/>
          <w:iCs/>
          <w:snapToGrid w:val="0"/>
          <w:sz w:val="24"/>
          <w:szCs w:val="24"/>
          <w:lang w:val="en-US"/>
        </w:rPr>
      </w:pPr>
      <w:r>
        <w:rPr>
          <w:rFonts w:ascii="Times New Roman" w:hAnsi="Times New Roman" w:cs="Times New Roman"/>
          <w:i/>
          <w:iCs/>
          <w:snapToGrid w:val="0"/>
          <w:sz w:val="24"/>
          <w:szCs w:val="24"/>
          <w:lang w:val="en-US"/>
        </w:rPr>
        <w:t xml:space="preserve">In case exports to Brazil or to third-country are made through related parties not located in Brazil or in third-country, respectively, your company shall provide two databases with the information of Appendix VII: the first one with information on your company (manufacturer) and the second one with information on the related party. </w:t>
      </w:r>
    </w:p>
    <w:p w:rsidR="008B38D1" w:rsidRPr="005442AE" w:rsidRDefault="008B38D1" w:rsidP="008B38D1">
      <w:pPr>
        <w:autoSpaceDE w:val="0"/>
        <w:autoSpaceDN w:val="0"/>
        <w:adjustRightInd w:val="0"/>
        <w:spacing w:after="0" w:line="240" w:lineRule="auto"/>
        <w:rPr>
          <w:rFonts w:ascii="Times New Roman" w:hAnsi="Times New Roman" w:cs="Times New Roman"/>
          <w:color w:val="000000"/>
          <w:sz w:val="24"/>
          <w:szCs w:val="24"/>
          <w:lang w:val="en-US"/>
        </w:rPr>
      </w:pPr>
    </w:p>
    <w:p w:rsidR="008B38D1" w:rsidRPr="005442AE" w:rsidRDefault="008B38D1" w:rsidP="008B38D1">
      <w:pPr>
        <w:rPr>
          <w:rFonts w:ascii="Times New Roman" w:hAnsi="Times New Roman" w:cs="Times New Roman"/>
          <w:b/>
          <w:sz w:val="24"/>
          <w:szCs w:val="24"/>
          <w:lang w:val="en-US"/>
        </w:rPr>
      </w:pPr>
      <w:r w:rsidRPr="005442AE">
        <w:rPr>
          <w:rFonts w:ascii="Times New Roman" w:hAnsi="Times New Roman" w:cs="Times New Roman"/>
          <w:b/>
          <w:sz w:val="24"/>
          <w:szCs w:val="24"/>
          <w:lang w:val="en-US"/>
        </w:rPr>
        <w:t>C.1.</w:t>
      </w:r>
      <w:r w:rsidRPr="005442AE">
        <w:rPr>
          <w:rFonts w:ascii="Times New Roman" w:hAnsi="Times New Roman" w:cs="Times New Roman"/>
          <w:b/>
          <w:sz w:val="24"/>
          <w:szCs w:val="24"/>
          <w:lang w:val="en-US"/>
        </w:rPr>
        <w:tab/>
        <w:t>EXPORTS TO BRAZIL RECORD</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C.1.1 Data relating to exports to Brazil must be presented in Appendix VII.</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C.1.2 Data reported must refer to P5.</w:t>
      </w:r>
    </w:p>
    <w:p w:rsidR="008B38D1" w:rsidRPr="005442AE" w:rsidRDefault="008B38D1" w:rsidP="008B38D1">
      <w:pPr>
        <w:pStyle w:val="Default"/>
        <w:rPr>
          <w:rFonts w:eastAsiaTheme="minorHAnsi"/>
          <w:kern w:val="0"/>
          <w:lang w:val="en-US" w:eastAsia="en-US"/>
        </w:rPr>
      </w:pPr>
      <w:r w:rsidRPr="005442AE">
        <w:rPr>
          <w:lang w:val="en-US"/>
        </w:rPr>
        <w:t xml:space="preserve">C.1.3 Fill the fields </w:t>
      </w:r>
      <w:r w:rsidRPr="005442AE">
        <w:rPr>
          <w:rFonts w:eastAsiaTheme="minorHAnsi"/>
          <w:kern w:val="0"/>
          <w:lang w:val="en-US" w:eastAsia="en-US"/>
        </w:rPr>
        <w:t>in accordance with the instructions provided in this section.</w:t>
      </w:r>
    </w:p>
    <w:p w:rsidR="008B38D1" w:rsidRPr="005442AE" w:rsidRDefault="008B38D1" w:rsidP="008B38D1">
      <w:pPr>
        <w:pStyle w:val="Default"/>
        <w:jc w:val="both"/>
        <w:rPr>
          <w:b/>
          <w:bCs/>
          <w:lang w:val="en-US"/>
        </w:rPr>
      </w:pPr>
    </w:p>
    <w:p w:rsidR="008B38D1" w:rsidRPr="005442AE" w:rsidRDefault="008B38D1" w:rsidP="008B38D1">
      <w:pPr>
        <w:pStyle w:val="Default"/>
        <w:jc w:val="both"/>
        <w:rPr>
          <w:b/>
          <w:bCs/>
          <w:lang w:val="en-US"/>
        </w:rPr>
      </w:pPr>
    </w:p>
    <w:p w:rsidR="008B38D1" w:rsidRPr="005442AE" w:rsidRDefault="008B38D1" w:rsidP="008B38D1">
      <w:pPr>
        <w:pStyle w:val="Default"/>
        <w:jc w:val="both"/>
        <w:rPr>
          <w:lang w:val="en-US"/>
        </w:rPr>
      </w:pPr>
      <w:r w:rsidRPr="005442AE">
        <w:rPr>
          <w:b/>
          <w:bCs/>
          <w:lang w:val="en-US"/>
        </w:rPr>
        <w:t xml:space="preserve">FIELD NUMBER 1.0: </w:t>
      </w:r>
      <w:r w:rsidR="00315185" w:rsidRPr="005442AE">
        <w:rPr>
          <w:b/>
          <w:bCs/>
          <w:lang w:val="en-US"/>
        </w:rPr>
        <w:tab/>
      </w:r>
      <w:r w:rsidRPr="005442AE">
        <w:rPr>
          <w:b/>
          <w:bCs/>
          <w:lang w:val="en-US"/>
        </w:rPr>
        <w:t xml:space="preserve">Product Code </w:t>
      </w:r>
    </w:p>
    <w:p w:rsidR="008B38D1" w:rsidRPr="005442AE" w:rsidRDefault="008B38D1" w:rsidP="008B38D1">
      <w:pPr>
        <w:pStyle w:val="Default"/>
        <w:jc w:val="both"/>
        <w:rPr>
          <w:lang w:val="en-US"/>
        </w:rPr>
      </w:pPr>
    </w:p>
    <w:p w:rsidR="008B38D1" w:rsidRPr="005442AE" w:rsidRDefault="008B38D1" w:rsidP="008B38D1">
      <w:pPr>
        <w:pStyle w:val="Default"/>
        <w:jc w:val="both"/>
        <w:rPr>
          <w:lang w:val="en-US"/>
        </w:rPr>
      </w:pPr>
      <w:r w:rsidRPr="005442AE">
        <w:rPr>
          <w:lang w:val="en-US"/>
        </w:rPr>
        <w:t>Field Name:</w:t>
      </w:r>
      <w:r w:rsidRPr="005442AE">
        <w:rPr>
          <w:lang w:val="en-US"/>
        </w:rPr>
        <w:tab/>
        <w:t>ECODPROD</w:t>
      </w:r>
    </w:p>
    <w:p w:rsidR="008B38D1" w:rsidRPr="005442AE" w:rsidRDefault="008B38D1" w:rsidP="008B38D1">
      <w:pPr>
        <w:pStyle w:val="Default"/>
        <w:jc w:val="both"/>
        <w:rPr>
          <w:lang w:val="en-US"/>
        </w:rPr>
      </w:pP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commercial product code assigned by your company in the normal course of business to the specific product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w:t>
      </w:r>
    </w:p>
    <w:p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the product code should be the one reported under item 5 from section III (product and production process).</w:t>
      </w:r>
    </w:p>
    <w:p w:rsidR="008B38D1" w:rsidRPr="005442AE" w:rsidRDefault="008B38D1" w:rsidP="003C4373">
      <w:pPr>
        <w:spacing w:after="0" w:line="240" w:lineRule="auto"/>
        <w:jc w:val="both"/>
        <w:rPr>
          <w:rFonts w:ascii="Times New Roman" w:hAnsi="Times New Roman" w:cs="Times New Roman"/>
          <w:b/>
          <w:bCs/>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2.0: </w:t>
      </w:r>
      <w:r w:rsidR="00315185" w:rsidRPr="005442AE">
        <w:rPr>
          <w:rFonts w:ascii="Times New Roman" w:hAnsi="Times New Roman" w:cs="Times New Roman"/>
          <w:b/>
          <w:bCs/>
          <w:sz w:val="24"/>
          <w:szCs w:val="24"/>
          <w:lang w:val="en-US"/>
        </w:rPr>
        <w:tab/>
      </w:r>
      <w:r w:rsidR="00C676BE" w:rsidRPr="005442AE">
        <w:rPr>
          <w:rFonts w:ascii="Times New Roman" w:hAnsi="Times New Roman" w:cs="Times New Roman"/>
          <w:b/>
          <w:bCs/>
          <w:sz w:val="24"/>
          <w:szCs w:val="24"/>
          <w:lang w:val="en-US"/>
        </w:rPr>
        <w:t xml:space="preserve">Product </w:t>
      </w:r>
      <w:r w:rsidRPr="005442AE">
        <w:rPr>
          <w:rFonts w:ascii="Times New Roman" w:hAnsi="Times New Roman" w:cs="Times New Roman"/>
          <w:b/>
          <w:bCs/>
          <w:sz w:val="24"/>
          <w:szCs w:val="24"/>
          <w:lang w:val="en-US"/>
        </w:rPr>
        <w:t xml:space="preserve">Identification </w:t>
      </w:r>
      <w:r w:rsidR="00C676BE" w:rsidRPr="005442AE">
        <w:rPr>
          <w:rFonts w:ascii="Times New Roman" w:hAnsi="Times New Roman" w:cs="Times New Roman"/>
          <w:b/>
          <w:bCs/>
          <w:sz w:val="24"/>
          <w:szCs w:val="24"/>
          <w:lang w:val="en-US"/>
        </w:rPr>
        <w:t>C</w:t>
      </w:r>
      <w:r w:rsidRPr="005442AE">
        <w:rPr>
          <w:rFonts w:ascii="Times New Roman" w:hAnsi="Times New Roman" w:cs="Times New Roman"/>
          <w:b/>
          <w:bCs/>
          <w:sz w:val="24"/>
          <w:szCs w:val="24"/>
          <w:lang w:val="en-US"/>
        </w:rPr>
        <w:t>ode</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ECODIP</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identification code of products in accordance </w:t>
      </w:r>
      <w:r w:rsidR="00E43746" w:rsidRPr="005442AE">
        <w:rPr>
          <w:rFonts w:ascii="Times New Roman" w:hAnsi="Times New Roman" w:cs="Times New Roman"/>
          <w:sz w:val="24"/>
          <w:szCs w:val="24"/>
          <w:lang w:val="en-US"/>
        </w:rPr>
        <w:t>to</w:t>
      </w:r>
      <w:r w:rsidRPr="005442AE">
        <w:rPr>
          <w:rFonts w:ascii="Times New Roman" w:hAnsi="Times New Roman" w:cs="Times New Roman"/>
          <w:sz w:val="24"/>
          <w:szCs w:val="24"/>
          <w:lang w:val="en-US"/>
        </w:rPr>
        <w:t xml:space="preserve"> the characteristics reported under</w:t>
      </w:r>
      <w:r w:rsidR="00D267A0" w:rsidRPr="005442AE">
        <w:rPr>
          <w:rFonts w:ascii="Times New Roman" w:hAnsi="Times New Roman" w:cs="Times New Roman"/>
          <w:sz w:val="24"/>
          <w:szCs w:val="24"/>
          <w:lang w:val="en-US"/>
        </w:rPr>
        <w:t xml:space="preserve"> item 5 of</w:t>
      </w:r>
      <w:r w:rsidRPr="005442AE">
        <w:rPr>
          <w:rFonts w:ascii="Times New Roman" w:hAnsi="Times New Roman" w:cs="Times New Roman"/>
          <w:sz w:val="24"/>
          <w:szCs w:val="24"/>
          <w:lang w:val="en-US"/>
        </w:rPr>
        <w:t xml:space="preserve"> </w:t>
      </w:r>
      <w:r w:rsidR="00E43746" w:rsidRPr="005442AE">
        <w:rPr>
          <w:rFonts w:ascii="Times New Roman" w:hAnsi="Times New Roman" w:cs="Times New Roman"/>
          <w:sz w:val="24"/>
          <w:szCs w:val="24"/>
          <w:lang w:val="en-US"/>
        </w:rPr>
        <w:t xml:space="preserve">section </w:t>
      </w:r>
      <w:r w:rsidR="00D267A0" w:rsidRPr="005442AE">
        <w:rPr>
          <w:rFonts w:ascii="Times New Roman" w:hAnsi="Times New Roman" w:cs="Times New Roman"/>
          <w:sz w:val="24"/>
          <w:szCs w:val="24"/>
          <w:lang w:val="en-US"/>
        </w:rPr>
        <w:t>III</w:t>
      </w:r>
      <w:r w:rsidRPr="005442AE">
        <w:rPr>
          <w:rFonts w:ascii="Times New Roman" w:hAnsi="Times New Roman" w:cs="Times New Roman"/>
          <w:sz w:val="24"/>
          <w:szCs w:val="24"/>
          <w:lang w:val="en-US"/>
        </w:rPr>
        <w:t xml:space="preserve"> (product and production process).</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T</w:t>
      </w:r>
      <w:r w:rsidRPr="005442AE">
        <w:rPr>
          <w:rFonts w:ascii="Times New Roman" w:hAnsi="Times New Roman" w:cs="Times New Roman"/>
          <w:sz w:val="24"/>
          <w:szCs w:val="24"/>
          <w:lang w:val="en-US"/>
        </w:rPr>
        <w:t>he ECODIP is represented by an alphanumeric code that reflects the product</w:t>
      </w:r>
      <w:r w:rsidR="00E43746" w:rsidRPr="005442AE">
        <w:rPr>
          <w:rFonts w:ascii="Times New Roman" w:hAnsi="Times New Roman" w:cs="Times New Roman"/>
          <w:sz w:val="24"/>
          <w:szCs w:val="24"/>
          <w:lang w:val="en-US"/>
        </w:rPr>
        <w:t>’s</w:t>
      </w:r>
      <w:r w:rsidRPr="005442AE">
        <w:rPr>
          <w:rFonts w:ascii="Times New Roman" w:hAnsi="Times New Roman" w:cs="Times New Roman"/>
          <w:sz w:val="24"/>
          <w:szCs w:val="24"/>
          <w:lang w:val="en-US"/>
        </w:rPr>
        <w:t xml:space="preserve"> characteristics, registering, in descending order, the importance of each one, starting </w:t>
      </w:r>
      <w:r w:rsidR="00E43746" w:rsidRPr="005442AE">
        <w:rPr>
          <w:rFonts w:ascii="Times New Roman" w:hAnsi="Times New Roman" w:cs="Times New Roman"/>
          <w:sz w:val="24"/>
          <w:szCs w:val="24"/>
          <w:lang w:val="en-US"/>
        </w:rPr>
        <w:t>from</w:t>
      </w:r>
      <w:r w:rsidRPr="005442AE">
        <w:rPr>
          <w:rFonts w:ascii="Times New Roman" w:hAnsi="Times New Roman" w:cs="Times New Roman"/>
          <w:sz w:val="24"/>
          <w:szCs w:val="24"/>
          <w:lang w:val="en-US"/>
        </w:rPr>
        <w:t xml:space="preserve"> the most relevant. </w:t>
      </w:r>
    </w:p>
    <w:p w:rsidR="003C4373" w:rsidRPr="005442AE" w:rsidRDefault="003C4373" w:rsidP="00315185">
      <w:pPr>
        <w:rPr>
          <w:rFonts w:ascii="Times New Roman" w:hAnsi="Times New Roman" w:cs="Times New Roman"/>
          <w:b/>
          <w:bCs/>
          <w:sz w:val="24"/>
          <w:szCs w:val="24"/>
          <w:lang w:val="en-US"/>
        </w:rPr>
      </w:pPr>
    </w:p>
    <w:p w:rsidR="008B38D1" w:rsidRPr="005442AE" w:rsidRDefault="008B38D1" w:rsidP="00315185">
      <w:pPr>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3.0: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Invoice Number</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EFAT</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reference number assigned to the invoice in your accounting system.</w:t>
      </w:r>
    </w:p>
    <w:p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D</w:t>
      </w:r>
      <w:r w:rsidRPr="005442AE">
        <w:rPr>
          <w:rFonts w:ascii="Times New Roman" w:hAnsi="Times New Roman" w:cs="Times New Roman"/>
          <w:sz w:val="24"/>
          <w:szCs w:val="24"/>
          <w:lang w:val="en-US"/>
        </w:rPr>
        <w:t xml:space="preserve">escribe the invoice numbering system that originated </w:t>
      </w:r>
      <w:r w:rsidR="00E43746" w:rsidRPr="005442AE">
        <w:rPr>
          <w:rFonts w:ascii="Times New Roman" w:hAnsi="Times New Roman" w:cs="Times New Roman"/>
          <w:sz w:val="24"/>
          <w:szCs w:val="24"/>
          <w:lang w:val="en-US"/>
        </w:rPr>
        <w:t>the invoice number</w:t>
      </w:r>
      <w:r w:rsidRPr="005442AE">
        <w:rPr>
          <w:rFonts w:ascii="Times New Roman" w:hAnsi="Times New Roman" w:cs="Times New Roman"/>
          <w:sz w:val="24"/>
          <w:szCs w:val="24"/>
          <w:lang w:val="en-US"/>
        </w:rPr>
        <w:t xml:space="preserve"> reported in this data file. Indicate the existence of a </w:t>
      </w:r>
      <w:r w:rsidR="00E43746" w:rsidRPr="005442AE">
        <w:rPr>
          <w:rFonts w:ascii="Times New Roman" w:hAnsi="Times New Roman" w:cs="Times New Roman"/>
          <w:sz w:val="24"/>
          <w:szCs w:val="24"/>
          <w:lang w:val="en-US"/>
        </w:rPr>
        <w:t>numerical sequence</w:t>
      </w:r>
      <w:r w:rsidRPr="005442AE">
        <w:rPr>
          <w:rFonts w:ascii="Times New Roman" w:hAnsi="Times New Roman" w:cs="Times New Roman"/>
          <w:sz w:val="24"/>
          <w:szCs w:val="24"/>
          <w:lang w:val="en-US"/>
        </w:rPr>
        <w:t xml:space="preserve"> or any other coding system, in which case you should provide the description of each component of the code.</w:t>
      </w:r>
    </w:p>
    <w:p w:rsidR="008B38D1" w:rsidRPr="005442AE" w:rsidRDefault="008B38D1" w:rsidP="003C4373">
      <w:pPr>
        <w:spacing w:after="0" w:line="240" w:lineRule="auto"/>
        <w:jc w:val="both"/>
        <w:rPr>
          <w:rFonts w:ascii="Times New Roman" w:hAnsi="Times New Roman" w:cs="Times New Roman"/>
          <w:b/>
          <w:bCs/>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4.0:</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Invoice Date</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EDATAFAT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w:t>
      </w:r>
      <w:r w:rsidRPr="005442AE">
        <w:rPr>
          <w:rFonts w:ascii="Times New Roman" w:hAnsi="Times New Roman" w:cs="Times New Roman"/>
          <w:bCs/>
          <w:sz w:val="24"/>
          <w:szCs w:val="24"/>
          <w:lang w:val="en-US"/>
        </w:rPr>
        <w:t>invoice date.</w:t>
      </w:r>
    </w:p>
    <w:p w:rsidR="008B38D1" w:rsidRPr="005442AE" w:rsidRDefault="008B38D1" w:rsidP="008B38D1">
      <w:pPr>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T</w:t>
      </w:r>
      <w:r w:rsidRPr="005442AE">
        <w:rPr>
          <w:rFonts w:ascii="Times New Roman" w:hAnsi="Times New Roman" w:cs="Times New Roman"/>
          <w:sz w:val="24"/>
          <w:szCs w:val="24"/>
          <w:lang w:val="en-US"/>
        </w:rPr>
        <w:t xml:space="preserve">he date must be submitted in </w:t>
      </w:r>
      <w:r w:rsidR="00E43746" w:rsidRPr="005442AE">
        <w:rPr>
          <w:rFonts w:ascii="Times New Roman" w:hAnsi="Times New Roman" w:cs="Times New Roman"/>
          <w:sz w:val="24"/>
          <w:szCs w:val="24"/>
          <w:lang w:val="en-US"/>
        </w:rPr>
        <w:t xml:space="preserve">the </w:t>
      </w:r>
      <w:r w:rsidRPr="005442AE">
        <w:rPr>
          <w:rFonts w:ascii="Times New Roman" w:hAnsi="Times New Roman" w:cs="Times New Roman"/>
          <w:sz w:val="24"/>
          <w:szCs w:val="24"/>
          <w:lang w:val="en-US"/>
        </w:rPr>
        <w:t>DD/MM/YYYY format.</w:t>
      </w:r>
    </w:p>
    <w:p w:rsidR="008B38D1" w:rsidRPr="005442AE" w:rsidRDefault="008B38D1" w:rsidP="003C4373">
      <w:pPr>
        <w:spacing w:after="0" w:line="240" w:lineRule="auto"/>
        <w:jc w:val="both"/>
        <w:rPr>
          <w:rFonts w:ascii="Times New Roman" w:hAnsi="Times New Roman" w:cs="Times New Roman"/>
          <w:b/>
          <w:bCs/>
          <w:sz w:val="24"/>
          <w:szCs w:val="24"/>
          <w:lang w:val="en-US"/>
        </w:rPr>
      </w:pPr>
    </w:p>
    <w:p w:rsidR="0063530B" w:rsidRPr="005442AE" w:rsidRDefault="0063530B" w:rsidP="0063530B">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4.1: </w:t>
      </w:r>
      <w:r w:rsidRPr="005442AE">
        <w:rPr>
          <w:rFonts w:ascii="Times New Roman" w:hAnsi="Times New Roman" w:cs="Times New Roman"/>
          <w:b/>
          <w:bCs/>
          <w:sz w:val="24"/>
          <w:szCs w:val="24"/>
          <w:lang w:val="en-US"/>
        </w:rPr>
        <w:tab/>
        <w:t>Date of Sale</w:t>
      </w:r>
    </w:p>
    <w:p w:rsidR="0063530B" w:rsidRPr="005442AE" w:rsidRDefault="0063530B" w:rsidP="0063530B">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EVENDT</w:t>
      </w:r>
    </w:p>
    <w:p w:rsidR="0063530B" w:rsidRPr="005442AE" w:rsidRDefault="0063530B" w:rsidP="0063530B">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 xml:space="preserve">Report the </w:t>
      </w:r>
      <w:r w:rsidRPr="005442AE">
        <w:rPr>
          <w:rFonts w:ascii="Times New Roman" w:hAnsi="Times New Roman"/>
          <w:sz w:val="24"/>
          <w:szCs w:val="24"/>
          <w:lang w:val="en-US"/>
        </w:rPr>
        <w:t xml:space="preserve">date (for example, the date of the contract or the invoice date) selected to be </w:t>
      </w:r>
      <w:r w:rsidRPr="005442AE">
        <w:rPr>
          <w:rFonts w:ascii="Times New Roman" w:hAnsi="Times New Roman" w:cs="Times New Roman"/>
          <w:sz w:val="24"/>
          <w:szCs w:val="24"/>
          <w:lang w:val="en-US"/>
        </w:rPr>
        <w:t xml:space="preserve">the date of sale for your sales to Brazil. In case you use dates that vary according to the type of transaction (for instance, </w:t>
      </w:r>
      <w:r w:rsidRPr="005442AE">
        <w:rPr>
          <w:rFonts w:ascii="Times New Roman" w:hAnsi="Times New Roman"/>
          <w:sz w:val="24"/>
          <w:szCs w:val="24"/>
          <w:lang w:val="en-US"/>
        </w:rPr>
        <w:t xml:space="preserve">in some transactions you use the date of the contract, while in others you use the invoice date), </w:t>
      </w:r>
      <w:r w:rsidRPr="005442AE">
        <w:rPr>
          <w:rFonts w:ascii="Times New Roman" w:hAnsi="Times New Roman" w:cs="Times New Roman"/>
          <w:sz w:val="24"/>
          <w:szCs w:val="24"/>
          <w:lang w:val="en-US"/>
        </w:rPr>
        <w:t>you must create a field to relate the date with the type of transaction (ex. CONT for contracts, FAT for invoices). In case your company uses other ways to determinate the date of sale, justify and explain.</w:t>
      </w:r>
    </w:p>
    <w:p w:rsidR="0063530B" w:rsidRPr="005442AE" w:rsidRDefault="0063530B" w:rsidP="0063530B">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The date must be submitted in the DD/MM/YYYY format</w:t>
      </w:r>
    </w:p>
    <w:p w:rsidR="0063530B" w:rsidRPr="005442AE" w:rsidRDefault="0063530B" w:rsidP="0063530B">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 xml:space="preserve">In general, the date of sale is the invoice date. However, in long terms contracts, the date of sale can be, for instance, the contract date. The date of sale </w:t>
      </w:r>
      <w:r w:rsidRPr="005442AE">
        <w:rPr>
          <w:rFonts w:ascii="Times New Roman" w:hAnsi="Times New Roman" w:cs="Times New Roman"/>
          <w:bCs/>
          <w:sz w:val="24"/>
          <w:szCs w:val="24"/>
          <w:lang w:val="en-US"/>
        </w:rPr>
        <w:t xml:space="preserve">must be no later than </w:t>
      </w:r>
      <w:r w:rsidRPr="005442AE">
        <w:rPr>
          <w:rFonts w:ascii="Times New Roman" w:hAnsi="Times New Roman" w:cs="Times New Roman"/>
          <w:sz w:val="24"/>
          <w:szCs w:val="24"/>
          <w:lang w:val="en-US"/>
        </w:rPr>
        <w:t>the shipment date.</w:t>
      </w:r>
    </w:p>
    <w:p w:rsidR="0063530B" w:rsidRPr="005442AE" w:rsidRDefault="0063530B" w:rsidP="008B38D1">
      <w:pPr>
        <w:jc w:val="both"/>
        <w:rPr>
          <w:rFonts w:ascii="Times New Roman" w:hAnsi="Times New Roman" w:cs="Times New Roman"/>
          <w:b/>
          <w:bCs/>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5.0: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Date of </w:t>
      </w:r>
      <w:r w:rsidR="003A6151" w:rsidRPr="005442AE">
        <w:rPr>
          <w:rFonts w:ascii="Times New Roman" w:hAnsi="Times New Roman" w:cs="Times New Roman"/>
          <w:b/>
          <w:bCs/>
          <w:sz w:val="24"/>
          <w:szCs w:val="24"/>
          <w:lang w:val="en-US"/>
        </w:rPr>
        <w:t>S</w:t>
      </w:r>
      <w:r w:rsidRPr="005442AE">
        <w:rPr>
          <w:rFonts w:ascii="Times New Roman" w:hAnsi="Times New Roman" w:cs="Times New Roman"/>
          <w:b/>
          <w:bCs/>
          <w:sz w:val="24"/>
          <w:szCs w:val="24"/>
          <w:lang w:val="en-US"/>
        </w:rPr>
        <w:t>hipment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EDATAEMB</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date of shipment from the factory or distribution warehouse to the customer</w:t>
      </w:r>
      <w:r w:rsidRPr="005442AE">
        <w:rPr>
          <w:rFonts w:ascii="Times New Roman" w:hAnsi="Times New Roman" w:cs="Times New Roman"/>
          <w:b/>
          <w:i/>
          <w:sz w:val="24"/>
          <w:szCs w:val="24"/>
          <w:lang w:val="en-US"/>
        </w:rPr>
        <w:t>.</w:t>
      </w:r>
      <w:r w:rsidRPr="005442AE">
        <w:rPr>
          <w:rFonts w:ascii="Times New Roman" w:hAnsi="Times New Roman" w:cs="Times New Roman"/>
          <w:sz w:val="24"/>
          <w:szCs w:val="24"/>
          <w:lang w:val="en-US"/>
        </w:rPr>
        <w:t xml:space="preserve"> Distribution warehouse is, hereby, understood as</w:t>
      </w:r>
      <w:r w:rsidRPr="005442AE">
        <w:rPr>
          <w:rFonts w:ascii="Times New Roman" w:hAnsi="Times New Roman" w:cs="Times New Roman"/>
          <w:bCs/>
          <w:i/>
          <w:color w:val="FF0000"/>
          <w:sz w:val="24"/>
          <w:szCs w:val="24"/>
          <w:lang w:val="en-US"/>
        </w:rPr>
        <w:t xml:space="preserve"> </w:t>
      </w:r>
      <w:r w:rsidRPr="005442AE">
        <w:rPr>
          <w:rFonts w:ascii="Times New Roman" w:hAnsi="Times New Roman" w:cs="Times New Roman"/>
          <w:bCs/>
          <w:sz w:val="24"/>
          <w:szCs w:val="24"/>
          <w:lang w:val="en-US"/>
        </w:rPr>
        <w:t xml:space="preserve">any other stockpile, warehouse or storage that is not situated by </w:t>
      </w:r>
      <w:r w:rsidR="00DE1635" w:rsidRPr="005442AE">
        <w:rPr>
          <w:rFonts w:ascii="Times New Roman" w:hAnsi="Times New Roman" w:cs="Times New Roman"/>
          <w:bCs/>
          <w:sz w:val="24"/>
          <w:szCs w:val="24"/>
          <w:lang w:val="en-US"/>
        </w:rPr>
        <w:t>your</w:t>
      </w:r>
      <w:r w:rsidRPr="005442AE">
        <w:rPr>
          <w:rFonts w:ascii="Times New Roman" w:hAnsi="Times New Roman" w:cs="Times New Roman"/>
          <w:bCs/>
          <w:sz w:val="24"/>
          <w:szCs w:val="24"/>
          <w:lang w:val="en-US"/>
        </w:rPr>
        <w:t xml:space="preserve"> company’s factory. </w:t>
      </w:r>
    </w:p>
    <w:p w:rsidR="008B38D1" w:rsidRPr="005442AE" w:rsidRDefault="008B38D1" w:rsidP="008B38D1">
      <w:pPr>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T</w:t>
      </w:r>
      <w:r w:rsidRPr="005442AE">
        <w:rPr>
          <w:rFonts w:ascii="Times New Roman" w:hAnsi="Times New Roman" w:cs="Times New Roman"/>
          <w:sz w:val="24"/>
          <w:szCs w:val="24"/>
          <w:lang w:val="en-US"/>
        </w:rPr>
        <w:t xml:space="preserve">he date must be submitted in </w:t>
      </w:r>
      <w:r w:rsidR="00DE1635" w:rsidRPr="005442AE">
        <w:rPr>
          <w:rFonts w:ascii="Times New Roman" w:hAnsi="Times New Roman" w:cs="Times New Roman"/>
          <w:sz w:val="24"/>
          <w:szCs w:val="24"/>
          <w:lang w:val="en-US"/>
        </w:rPr>
        <w:t xml:space="preserve">the </w:t>
      </w:r>
      <w:r w:rsidRPr="005442AE">
        <w:rPr>
          <w:rFonts w:ascii="Times New Roman" w:hAnsi="Times New Roman" w:cs="Times New Roman"/>
          <w:sz w:val="24"/>
          <w:szCs w:val="24"/>
          <w:lang w:val="en-US"/>
        </w:rPr>
        <w:t>DD/MM/YYYY format</w:t>
      </w:r>
      <w:r w:rsidR="00DE1635" w:rsidRPr="005442AE">
        <w:rPr>
          <w:rFonts w:ascii="Times New Roman" w:hAnsi="Times New Roman" w:cs="Times New Roman"/>
          <w:sz w:val="24"/>
          <w:szCs w:val="24"/>
          <w:lang w:val="en-US"/>
        </w:rPr>
        <w:t>.</w:t>
      </w:r>
    </w:p>
    <w:p w:rsidR="008B38D1" w:rsidRPr="005442AE" w:rsidRDefault="008B38D1" w:rsidP="003C4373">
      <w:pPr>
        <w:pStyle w:val="Default"/>
        <w:spacing w:line="240" w:lineRule="auto"/>
        <w:jc w:val="both"/>
        <w:rPr>
          <w:b/>
          <w:bCs/>
          <w:lang w:val="en-US"/>
        </w:rPr>
      </w:pPr>
    </w:p>
    <w:p w:rsidR="008B38D1" w:rsidRPr="005442AE" w:rsidRDefault="008B38D1" w:rsidP="008B38D1">
      <w:pPr>
        <w:pStyle w:val="Default"/>
        <w:jc w:val="both"/>
        <w:rPr>
          <w:u w:val="single"/>
          <w:lang w:val="en-US"/>
        </w:rPr>
      </w:pPr>
      <w:r w:rsidRPr="005442AE">
        <w:rPr>
          <w:b/>
          <w:bCs/>
          <w:lang w:val="en-US"/>
        </w:rPr>
        <w:lastRenderedPageBreak/>
        <w:t xml:space="preserve">FIELD NUMBER 6.0: </w:t>
      </w:r>
      <w:r w:rsidR="00315185" w:rsidRPr="005442AE">
        <w:rPr>
          <w:b/>
          <w:bCs/>
          <w:lang w:val="en-US"/>
        </w:rPr>
        <w:tab/>
      </w:r>
      <w:r w:rsidRPr="005442AE">
        <w:rPr>
          <w:b/>
          <w:bCs/>
          <w:lang w:val="en-US"/>
        </w:rPr>
        <w:t xml:space="preserve">Customer Code </w:t>
      </w:r>
    </w:p>
    <w:p w:rsidR="008B38D1" w:rsidRPr="005442AE" w:rsidRDefault="008B38D1" w:rsidP="008B38D1">
      <w:pPr>
        <w:jc w:val="both"/>
        <w:rPr>
          <w:rFonts w:ascii="Times New Roman" w:hAnsi="Times New Roman" w:cs="Times New Roman"/>
          <w:sz w:val="24"/>
          <w:szCs w:val="24"/>
          <w:u w:val="single"/>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ECLICOD</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name of the customer or the internal accounting code designating the customer.</w:t>
      </w:r>
    </w:p>
    <w:p w:rsidR="008B38D1" w:rsidRPr="005442AE" w:rsidRDefault="008B38D1" w:rsidP="00B630E9">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P</w:t>
      </w:r>
      <w:r w:rsidRPr="005442AE">
        <w:rPr>
          <w:rFonts w:ascii="Times New Roman" w:hAnsi="Times New Roman" w:cs="Times New Roman"/>
          <w:sz w:val="24"/>
          <w:szCs w:val="24"/>
          <w:lang w:val="en-US"/>
        </w:rPr>
        <w:t>rovide a complete list of customer names and codes</w:t>
      </w:r>
      <w:r w:rsidR="00DE1635" w:rsidRPr="005442AE">
        <w:rPr>
          <w:rFonts w:ascii="Times New Roman" w:hAnsi="Times New Roman" w:cs="Times New Roman"/>
          <w:sz w:val="24"/>
          <w:szCs w:val="24"/>
          <w:lang w:val="en-US"/>
        </w:rPr>
        <w:t>, relating the codes with their</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corporate name.</w:t>
      </w:r>
    </w:p>
    <w:p w:rsidR="008B38D1" w:rsidRPr="005442AE" w:rsidRDefault="008B38D1" w:rsidP="003C4373">
      <w:pPr>
        <w:spacing w:after="0" w:line="240" w:lineRule="auto"/>
        <w:jc w:val="both"/>
        <w:rPr>
          <w:rFonts w:ascii="Times New Roman" w:hAnsi="Times New Roman" w:cs="Times New Roman"/>
          <w:b/>
          <w:bCs/>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6.1: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Customer Name</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ECLINOM</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corporate name of each customer.</w:t>
      </w:r>
    </w:p>
    <w:p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367C5"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corporate </w:t>
      </w:r>
      <w:r w:rsidR="00DE1635" w:rsidRPr="005442AE">
        <w:rPr>
          <w:rFonts w:ascii="Times New Roman" w:hAnsi="Times New Roman" w:cs="Times New Roman"/>
          <w:sz w:val="24"/>
          <w:szCs w:val="24"/>
          <w:lang w:val="en-US"/>
        </w:rPr>
        <w:t>name of all customers, whether i</w:t>
      </w:r>
      <w:r w:rsidRPr="005442AE">
        <w:rPr>
          <w:rFonts w:ascii="Times New Roman" w:hAnsi="Times New Roman" w:cs="Times New Roman"/>
          <w:sz w:val="24"/>
          <w:szCs w:val="24"/>
          <w:lang w:val="en-US"/>
        </w:rPr>
        <w:t xml:space="preserve">n the domestic market or foreign market. </w:t>
      </w:r>
    </w:p>
    <w:p w:rsidR="003C4373" w:rsidRPr="005442AE" w:rsidRDefault="003C4373" w:rsidP="003C4373">
      <w:pPr>
        <w:spacing w:after="0" w:line="240" w:lineRule="auto"/>
        <w:jc w:val="both"/>
        <w:rPr>
          <w:rFonts w:ascii="Times New Roman" w:hAnsi="Times New Roman" w:cs="Times New Roman"/>
          <w:b/>
          <w:bCs/>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7.0: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Customer Relationship</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ERELCLI</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code designating whether the customer is affiliated. </w:t>
      </w:r>
    </w:p>
    <w:p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1 = Unaffiliated Customers </w:t>
      </w:r>
    </w:p>
    <w:p w:rsidR="008B38D1" w:rsidRPr="005442AE" w:rsidRDefault="008B38D1" w:rsidP="008B38D1">
      <w:pPr>
        <w:spacing w:after="0" w:line="100" w:lineRule="atLeast"/>
        <w:ind w:left="708" w:firstLine="708"/>
        <w:jc w:val="both"/>
        <w:rPr>
          <w:rFonts w:ascii="Times New Roman" w:hAnsi="Times New Roman" w:cs="Times New Roman"/>
          <w:color w:val="FF0000"/>
          <w:sz w:val="24"/>
          <w:szCs w:val="24"/>
          <w:lang w:val="en-US"/>
        </w:rPr>
      </w:pPr>
      <w:r w:rsidRPr="005442AE">
        <w:rPr>
          <w:rFonts w:ascii="Times New Roman" w:hAnsi="Times New Roman" w:cs="Times New Roman"/>
          <w:color w:val="000000"/>
          <w:sz w:val="24"/>
          <w:szCs w:val="24"/>
          <w:lang w:val="en-US"/>
        </w:rPr>
        <w:t>2 = Unaffiliated</w:t>
      </w:r>
      <w:r w:rsidRPr="005442AE">
        <w:rPr>
          <w:rFonts w:ascii="Times New Roman" w:hAnsi="Times New Roman" w:cs="Times New Roman"/>
          <w:sz w:val="24"/>
          <w:szCs w:val="24"/>
          <w:lang w:val="en-US"/>
        </w:rPr>
        <w:t xml:space="preserve"> Resellers</w:t>
      </w:r>
    </w:p>
    <w:p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3 = Affiliated Customers</w:t>
      </w:r>
    </w:p>
    <w:p w:rsidR="008B38D1" w:rsidRPr="005442AE" w:rsidRDefault="008B38D1" w:rsidP="008B38D1">
      <w:pPr>
        <w:ind w:left="708" w:firstLine="708"/>
        <w:jc w:val="both"/>
        <w:rPr>
          <w:rFonts w:ascii="Times New Roman" w:hAnsi="Times New Roman" w:cs="Times New Roman"/>
          <w:sz w:val="24"/>
          <w:szCs w:val="24"/>
          <w:lang w:val="en-US"/>
        </w:rPr>
      </w:pPr>
      <w:r w:rsidRPr="005442AE">
        <w:rPr>
          <w:rFonts w:ascii="Times New Roman" w:hAnsi="Times New Roman" w:cs="Times New Roman"/>
          <w:color w:val="000000"/>
          <w:sz w:val="24"/>
          <w:szCs w:val="24"/>
          <w:lang w:val="en-US"/>
        </w:rPr>
        <w:t xml:space="preserve">4 = Affiliated </w:t>
      </w:r>
      <w:r w:rsidRPr="005442AE">
        <w:rPr>
          <w:rFonts w:ascii="Times New Roman" w:hAnsi="Times New Roman" w:cs="Times New Roman"/>
          <w:sz w:val="24"/>
          <w:szCs w:val="24"/>
          <w:lang w:val="en-US"/>
        </w:rPr>
        <w:t>Resellers</w:t>
      </w:r>
    </w:p>
    <w:p w:rsidR="008B38D1" w:rsidRPr="005442AE" w:rsidRDefault="008B38D1" w:rsidP="008B38D1">
      <w:pPr>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A</w:t>
      </w:r>
      <w:r w:rsidRPr="005442AE">
        <w:rPr>
          <w:rFonts w:ascii="Times New Roman" w:hAnsi="Times New Roman" w:cs="Times New Roman"/>
          <w:sz w:val="24"/>
          <w:szCs w:val="24"/>
          <w:lang w:val="en-US"/>
        </w:rPr>
        <w:t>s previously noted, the definition of affiliated parties is under item 3.3</w:t>
      </w:r>
    </w:p>
    <w:p w:rsidR="008B38D1" w:rsidRPr="005442AE" w:rsidRDefault="008B38D1" w:rsidP="003C4373">
      <w:pPr>
        <w:spacing w:after="0" w:line="240" w:lineRule="auto"/>
        <w:jc w:val="both"/>
        <w:rPr>
          <w:rFonts w:ascii="Times New Roman" w:hAnsi="Times New Roman" w:cs="Times New Roman"/>
          <w:b/>
          <w:bCs/>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8.0: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Customer Category</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ECATCLI</w:t>
      </w:r>
    </w:p>
    <w:p w:rsidR="008B38D1" w:rsidRPr="005442AE" w:rsidRDefault="008B38D1" w:rsidP="008B38D1">
      <w:pPr>
        <w:jc w:val="both"/>
        <w:rPr>
          <w:rFonts w:ascii="Times New Roman" w:hAnsi="Times New Roman" w:cs="Times New Roman"/>
          <w:color w:val="000000"/>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customer category</w:t>
      </w:r>
    </w:p>
    <w:p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1 =</w:t>
      </w:r>
      <w:r w:rsidRPr="005442AE">
        <w:rPr>
          <w:rFonts w:ascii="Times New Roman" w:hAnsi="Times New Roman" w:cs="Times New Roman"/>
          <w:sz w:val="24"/>
          <w:szCs w:val="24"/>
          <w:lang w:val="en-US"/>
        </w:rPr>
        <w:t xml:space="preserve"> industrial user</w:t>
      </w:r>
    </w:p>
    <w:p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2 = </w:t>
      </w:r>
      <w:r w:rsidR="000678E5" w:rsidRPr="005442AE">
        <w:rPr>
          <w:rFonts w:ascii="Times New Roman" w:hAnsi="Times New Roman" w:cs="Times New Roman"/>
          <w:color w:val="000000"/>
          <w:sz w:val="24"/>
          <w:szCs w:val="24"/>
          <w:lang w:val="en-US"/>
        </w:rPr>
        <w:t>end-users</w:t>
      </w:r>
    </w:p>
    <w:p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3 = trading companies</w:t>
      </w:r>
    </w:p>
    <w:p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 xml:space="preserve">4 = </w:t>
      </w:r>
      <w:r w:rsidRPr="005442AE">
        <w:rPr>
          <w:rFonts w:ascii="Times New Roman" w:hAnsi="Times New Roman" w:cs="Times New Roman"/>
          <w:sz w:val="24"/>
          <w:szCs w:val="24"/>
          <w:lang w:val="en-US"/>
        </w:rPr>
        <w:t>local distributors</w:t>
      </w:r>
    </w:p>
    <w:p w:rsidR="008B38D1" w:rsidRPr="005442AE" w:rsidRDefault="008B38D1" w:rsidP="008B38D1">
      <w:pPr>
        <w:spacing w:after="0" w:line="100" w:lineRule="atLeast"/>
        <w:ind w:left="708" w:firstLine="708"/>
        <w:jc w:val="both"/>
        <w:rPr>
          <w:rFonts w:ascii="Times New Roman" w:hAnsi="Times New Roman" w:cs="Times New Roman"/>
          <w:color w:val="000000"/>
          <w:sz w:val="24"/>
          <w:szCs w:val="24"/>
          <w:lang w:val="en-US"/>
        </w:rPr>
      </w:pPr>
      <w:r w:rsidRPr="005442AE">
        <w:rPr>
          <w:rFonts w:ascii="Times New Roman" w:hAnsi="Times New Roman" w:cs="Times New Roman"/>
          <w:color w:val="000000"/>
          <w:sz w:val="24"/>
          <w:szCs w:val="24"/>
          <w:lang w:val="en-US"/>
        </w:rPr>
        <w:t>5 = retailers</w:t>
      </w:r>
    </w:p>
    <w:p w:rsidR="008B38D1" w:rsidRPr="005442AE" w:rsidRDefault="008B38D1" w:rsidP="008B38D1">
      <w:pPr>
        <w:ind w:left="708" w:firstLine="708"/>
        <w:jc w:val="both"/>
        <w:rPr>
          <w:rFonts w:ascii="Times New Roman" w:hAnsi="Times New Roman" w:cs="Times New Roman"/>
          <w:sz w:val="24"/>
          <w:szCs w:val="24"/>
          <w:lang w:val="en-US"/>
        </w:rPr>
      </w:pPr>
      <w:r w:rsidRPr="005442AE">
        <w:rPr>
          <w:rFonts w:ascii="Times New Roman" w:hAnsi="Times New Roman" w:cs="Times New Roman"/>
          <w:color w:val="000000"/>
          <w:sz w:val="24"/>
          <w:szCs w:val="24"/>
          <w:lang w:val="en-US"/>
        </w:rPr>
        <w:t xml:space="preserve">6 until n = </w:t>
      </w:r>
      <w:r w:rsidRPr="005442AE">
        <w:rPr>
          <w:rFonts w:ascii="Times New Roman" w:hAnsi="Times New Roman" w:cs="Times New Roman"/>
          <w:sz w:val="24"/>
          <w:szCs w:val="24"/>
          <w:lang w:val="en-US"/>
        </w:rPr>
        <w:t xml:space="preserve">specify additional categories </w:t>
      </w:r>
    </w:p>
    <w:p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dentify any customers that have been classified in more than one customer category and explain the circumstances requiring such treatment.</w:t>
      </w:r>
    </w:p>
    <w:p w:rsidR="008B38D1" w:rsidRPr="005442AE" w:rsidRDefault="008B38D1" w:rsidP="003C4373">
      <w:pPr>
        <w:spacing w:after="0" w:line="240" w:lineRule="auto"/>
        <w:jc w:val="both"/>
        <w:rPr>
          <w:rFonts w:ascii="Times New Roman" w:hAnsi="Times New Roman" w:cs="Times New Roman"/>
          <w:b/>
          <w:bCs/>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lastRenderedPageBreak/>
        <w:t>FIELD NUMBER 9.(1 until n):</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Date </w:t>
      </w:r>
      <w:r w:rsidR="00485863" w:rsidRPr="005442AE">
        <w:rPr>
          <w:rFonts w:ascii="Times New Roman" w:hAnsi="Times New Roman" w:cs="Times New Roman"/>
          <w:b/>
          <w:bCs/>
          <w:sz w:val="24"/>
          <w:szCs w:val="24"/>
          <w:lang w:val="en-US"/>
        </w:rPr>
        <w:t xml:space="preserve">of </w:t>
      </w:r>
      <w:r w:rsidR="003A6151" w:rsidRPr="005442AE">
        <w:rPr>
          <w:rFonts w:ascii="Times New Roman" w:hAnsi="Times New Roman" w:cs="Times New Roman"/>
          <w:b/>
          <w:bCs/>
          <w:sz w:val="24"/>
          <w:szCs w:val="24"/>
          <w:lang w:val="en-US"/>
        </w:rPr>
        <w:t>P</w:t>
      </w:r>
      <w:r w:rsidRPr="005442AE">
        <w:rPr>
          <w:rFonts w:ascii="Times New Roman" w:hAnsi="Times New Roman" w:cs="Times New Roman"/>
          <w:b/>
          <w:bCs/>
          <w:sz w:val="24"/>
          <w:szCs w:val="24"/>
          <w:lang w:val="en-US"/>
        </w:rPr>
        <w:t>ayment</w:t>
      </w:r>
      <w:r w:rsidR="00485863" w:rsidRPr="005442AE">
        <w:rPr>
          <w:rFonts w:ascii="Times New Roman" w:hAnsi="Times New Roman" w:cs="Times New Roman"/>
          <w:b/>
          <w:bCs/>
          <w:sz w:val="24"/>
          <w:szCs w:val="24"/>
          <w:lang w:val="en-US"/>
        </w:rPr>
        <w:t xml:space="preserve"> Receipt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EPAGDT (1 until n)</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date your records indicate payment was received from the customer. The date must be submitted in </w:t>
      </w:r>
      <w:r w:rsidR="00315185" w:rsidRPr="005442AE">
        <w:rPr>
          <w:rFonts w:ascii="Times New Roman" w:hAnsi="Times New Roman" w:cs="Times New Roman"/>
          <w:sz w:val="24"/>
          <w:szCs w:val="24"/>
          <w:lang w:val="en-US"/>
        </w:rPr>
        <w:t xml:space="preserve">the </w:t>
      </w:r>
      <w:r w:rsidRPr="005442AE">
        <w:rPr>
          <w:rFonts w:ascii="Times New Roman" w:hAnsi="Times New Roman" w:cs="Times New Roman"/>
          <w:sz w:val="24"/>
          <w:szCs w:val="24"/>
          <w:lang w:val="en-US"/>
        </w:rPr>
        <w:t>DD/MM/YYYY format</w:t>
      </w:r>
    </w:p>
    <w:p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f you cannot gather the dates of payment in the time allowed for responding to this questionnaire, explain why. If a particular invoice</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has not been paid</w:t>
      </w:r>
      <w:r w:rsidRPr="005442AE">
        <w:rPr>
          <w:rFonts w:ascii="Times New Roman" w:hAnsi="Times New Roman" w:cs="Times New Roman"/>
          <w:i/>
          <w:sz w:val="24"/>
          <w:szCs w:val="24"/>
          <w:lang w:val="en-US"/>
        </w:rPr>
        <w:t>,</w:t>
      </w:r>
      <w:r w:rsidRPr="005442AE">
        <w:rPr>
          <w:rFonts w:ascii="Times New Roman" w:hAnsi="Times New Roman" w:cs="Times New Roman"/>
          <w:sz w:val="24"/>
          <w:szCs w:val="24"/>
          <w:lang w:val="en-US"/>
        </w:rPr>
        <w:t xml:space="preserve"> do not complete this field. If the payment is in installments, insert columns corresponding to the number of </w:t>
      </w:r>
      <w:r w:rsidRPr="005442AE">
        <w:rPr>
          <w:rFonts w:ascii="Times New Roman" w:hAnsi="Times New Roman" w:cs="Times New Roman"/>
          <w:bCs/>
          <w:sz w:val="24"/>
          <w:szCs w:val="24"/>
          <w:lang w:val="en-US"/>
        </w:rPr>
        <w:t>monthly payments.</w:t>
      </w:r>
    </w:p>
    <w:p w:rsidR="00E71185" w:rsidRPr="005442AE" w:rsidRDefault="00E71185" w:rsidP="00E71185">
      <w:pPr>
        <w:spacing w:after="0" w:line="240" w:lineRule="auto"/>
        <w:jc w:val="both"/>
        <w:rPr>
          <w:rFonts w:ascii="Times New Roman" w:hAnsi="Times New Roman" w:cs="Times New Roman"/>
          <w:b/>
          <w:bCs/>
          <w:color w:val="000000" w:themeColor="text1"/>
          <w:sz w:val="24"/>
          <w:szCs w:val="24"/>
          <w:lang w:val="en-US"/>
        </w:rPr>
      </w:pPr>
    </w:p>
    <w:p w:rsidR="008B38D1" w:rsidRPr="005442AE" w:rsidRDefault="008B38D1" w:rsidP="008B38D1">
      <w:pPr>
        <w:jc w:val="both"/>
        <w:rPr>
          <w:rFonts w:ascii="Times New Roman" w:hAnsi="Times New Roman" w:cs="Times New Roman"/>
          <w:color w:val="000000" w:themeColor="text1"/>
          <w:sz w:val="24"/>
          <w:szCs w:val="24"/>
          <w:lang w:val="en-US"/>
        </w:rPr>
      </w:pPr>
      <w:r w:rsidRPr="005442AE">
        <w:rPr>
          <w:rFonts w:ascii="Times New Roman" w:hAnsi="Times New Roman" w:cs="Times New Roman"/>
          <w:b/>
          <w:bCs/>
          <w:color w:val="000000" w:themeColor="text1"/>
          <w:sz w:val="24"/>
          <w:szCs w:val="24"/>
          <w:lang w:val="en-US"/>
        </w:rPr>
        <w:t xml:space="preserve">FIELD NUMBER 10.0: </w:t>
      </w:r>
      <w:r w:rsidR="00315185" w:rsidRPr="005442AE">
        <w:rPr>
          <w:rFonts w:ascii="Times New Roman" w:hAnsi="Times New Roman" w:cs="Times New Roman"/>
          <w:b/>
          <w:bCs/>
          <w:color w:val="000000" w:themeColor="text1"/>
          <w:sz w:val="24"/>
          <w:szCs w:val="24"/>
          <w:lang w:val="en-US"/>
        </w:rPr>
        <w:tab/>
      </w:r>
      <w:r w:rsidR="00AB101F" w:rsidRPr="005442AE">
        <w:rPr>
          <w:rFonts w:ascii="Times New Roman" w:hAnsi="Times New Roman" w:cs="Times New Roman"/>
          <w:b/>
          <w:bCs/>
          <w:color w:val="000000" w:themeColor="text1"/>
          <w:sz w:val="24"/>
          <w:szCs w:val="24"/>
          <w:lang w:val="en-US"/>
        </w:rPr>
        <w:t>Terms of Commerce</w:t>
      </w:r>
      <w:r w:rsidRPr="005442AE">
        <w:rPr>
          <w:rFonts w:ascii="Times New Roman" w:hAnsi="Times New Roman" w:cs="Times New Roman"/>
          <w:b/>
          <w:bCs/>
          <w:color w:val="000000" w:themeColor="text1"/>
          <w:sz w:val="24"/>
          <w:szCs w:val="24"/>
          <w:lang w:val="en-US"/>
        </w:rPr>
        <w:t xml:space="preserve"> (INCOTERMS)</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color w:val="000000" w:themeColor="text1"/>
          <w:sz w:val="24"/>
          <w:szCs w:val="24"/>
          <w:lang w:val="en-US"/>
        </w:rPr>
        <w:t>Field Name</w:t>
      </w:r>
      <w:r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ab/>
        <w:t>E</w:t>
      </w:r>
      <w:r w:rsidR="009C1D82" w:rsidRPr="005442AE">
        <w:rPr>
          <w:rFonts w:ascii="Times New Roman" w:hAnsi="Times New Roman" w:cs="Times New Roman"/>
          <w:sz w:val="24"/>
          <w:szCs w:val="24"/>
          <w:lang w:val="en-US"/>
        </w:rPr>
        <w:t>TER</w:t>
      </w:r>
      <w:r w:rsidR="003A6151" w:rsidRPr="005442AE">
        <w:rPr>
          <w:rFonts w:ascii="Times New Roman" w:hAnsi="Times New Roman" w:cs="Times New Roman"/>
          <w:sz w:val="24"/>
          <w:szCs w:val="24"/>
          <w:lang w:val="en-US"/>
        </w:rPr>
        <w:t>COM</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w:t>
      </w:r>
      <w:r w:rsidR="00C626E3" w:rsidRPr="005442AE">
        <w:rPr>
          <w:rFonts w:ascii="Times New Roman" w:hAnsi="Times New Roman" w:cs="Times New Roman"/>
          <w:sz w:val="24"/>
          <w:szCs w:val="24"/>
          <w:lang w:val="en-US"/>
        </w:rPr>
        <w:t>terms of commerce (</w:t>
      </w:r>
      <w:r w:rsidR="00907F8A" w:rsidRPr="005442AE">
        <w:rPr>
          <w:rFonts w:ascii="Times New Roman" w:hAnsi="Times New Roman" w:cs="Times New Roman"/>
          <w:sz w:val="24"/>
          <w:szCs w:val="24"/>
          <w:lang w:val="en-US"/>
        </w:rPr>
        <w:t>INCOTERMS</w:t>
      </w:r>
      <w:r w:rsidR="00C626E3" w:rsidRPr="005442AE">
        <w:rPr>
          <w:rFonts w:ascii="Times New Roman" w:hAnsi="Times New Roman" w:cs="Times New Roman"/>
          <w:sz w:val="24"/>
          <w:szCs w:val="24"/>
          <w:lang w:val="en-US"/>
        </w:rPr>
        <w:t>)</w:t>
      </w:r>
    </w:p>
    <w:p w:rsidR="008B38D1" w:rsidRPr="005442AE" w:rsidRDefault="008B38D1" w:rsidP="008B38D1">
      <w:pPr>
        <w:spacing w:after="0" w:line="100" w:lineRule="atLeast"/>
        <w:ind w:left="141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1 =</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CIF</w:t>
      </w:r>
    </w:p>
    <w:p w:rsidR="008B38D1" w:rsidRPr="005442AE" w:rsidRDefault="008B38D1" w:rsidP="008B38D1">
      <w:pPr>
        <w:pStyle w:val="Default"/>
        <w:ind w:left="1416"/>
        <w:jc w:val="both"/>
        <w:rPr>
          <w:rFonts w:eastAsia="Times New Roman"/>
          <w:color w:val="auto"/>
          <w:kern w:val="0"/>
          <w:lang w:val="en-US" w:eastAsia="pt-BR"/>
        </w:rPr>
      </w:pPr>
      <w:r w:rsidRPr="005442AE">
        <w:rPr>
          <w:color w:val="auto"/>
          <w:lang w:val="en-US"/>
        </w:rPr>
        <w:t>2 = FOB</w:t>
      </w:r>
      <w:r w:rsidRPr="005442AE">
        <w:rPr>
          <w:i/>
          <w:color w:val="auto"/>
          <w:lang w:val="en-US"/>
        </w:rPr>
        <w:t xml:space="preserve"> </w:t>
      </w:r>
    </w:p>
    <w:p w:rsidR="008B38D1" w:rsidRPr="005442AE" w:rsidRDefault="008B38D1" w:rsidP="008B38D1">
      <w:pPr>
        <w:spacing w:after="0" w:line="100" w:lineRule="atLeast"/>
        <w:ind w:left="708"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3 = ex works</w:t>
      </w:r>
    </w:p>
    <w:p w:rsidR="008B38D1" w:rsidRPr="005442AE" w:rsidRDefault="008B38D1" w:rsidP="008B38D1">
      <w:pPr>
        <w:spacing w:after="0" w:line="100" w:lineRule="atLeast"/>
        <w:ind w:left="708"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4 = CFR</w:t>
      </w:r>
    </w:p>
    <w:p w:rsidR="008B38D1" w:rsidRPr="005442AE" w:rsidRDefault="00907F8A" w:rsidP="008B38D1">
      <w:pPr>
        <w:spacing w:after="0" w:line="100" w:lineRule="atLeast"/>
        <w:ind w:left="708"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5 until n = specify any other</w:t>
      </w:r>
      <w:r w:rsidR="008B38D1" w:rsidRPr="005442AE">
        <w:rPr>
          <w:rFonts w:ascii="Times New Roman" w:hAnsi="Times New Roman" w:cs="Times New Roman"/>
          <w:sz w:val="24"/>
          <w:szCs w:val="24"/>
          <w:lang w:val="en-US"/>
        </w:rPr>
        <w:t xml:space="preserve"> </w:t>
      </w:r>
      <w:r w:rsidR="00C626E3" w:rsidRPr="005442AE">
        <w:rPr>
          <w:rFonts w:ascii="Times New Roman" w:hAnsi="Times New Roman" w:cs="Times New Roman"/>
          <w:sz w:val="24"/>
          <w:szCs w:val="24"/>
          <w:lang w:val="en-US"/>
        </w:rPr>
        <w:t>terms of commerce (INCOTERMS)</w:t>
      </w:r>
    </w:p>
    <w:p w:rsidR="008B38D1" w:rsidRPr="005442AE" w:rsidRDefault="008B38D1" w:rsidP="008B38D1">
      <w:pPr>
        <w:spacing w:after="0" w:line="100" w:lineRule="atLeast"/>
        <w:ind w:left="708" w:firstLine="708"/>
        <w:jc w:val="both"/>
        <w:rPr>
          <w:rFonts w:ascii="Times New Roman" w:hAnsi="Times New Roman" w:cs="Times New Roman"/>
          <w:sz w:val="24"/>
          <w:szCs w:val="24"/>
          <w:lang w:val="en-US"/>
        </w:rPr>
      </w:pPr>
    </w:p>
    <w:p w:rsidR="008B38D1" w:rsidRPr="005442AE" w:rsidRDefault="008B38D1" w:rsidP="008B38D1">
      <w:pPr>
        <w:ind w:left="1410" w:hanging="1410"/>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D</w:t>
      </w:r>
      <w:r w:rsidRPr="005442AE">
        <w:rPr>
          <w:rFonts w:ascii="Times New Roman" w:hAnsi="Times New Roman" w:cs="Times New Roman"/>
          <w:sz w:val="24"/>
          <w:szCs w:val="24"/>
          <w:lang w:val="en-US"/>
        </w:rPr>
        <w:t xml:space="preserve">escribe the </w:t>
      </w:r>
      <w:r w:rsidR="00C626E3" w:rsidRPr="005442AE">
        <w:rPr>
          <w:rFonts w:ascii="Times New Roman" w:hAnsi="Times New Roman" w:cs="Times New Roman"/>
          <w:sz w:val="24"/>
          <w:szCs w:val="24"/>
          <w:lang w:val="en-US"/>
        </w:rPr>
        <w:t>terms of commerce (INCOTERMS)</w:t>
      </w:r>
      <w:r w:rsidRPr="005442AE">
        <w:rPr>
          <w:rFonts w:ascii="Times New Roman" w:hAnsi="Times New Roman" w:cs="Times New Roman"/>
          <w:sz w:val="24"/>
          <w:szCs w:val="24"/>
          <w:lang w:val="en-US"/>
        </w:rPr>
        <w:t xml:space="preserve"> and indicate the code used for each and its meaning. Clarify which transportation and insurance expenses, among others, were incurred by your company.</w:t>
      </w:r>
    </w:p>
    <w:p w:rsidR="008B38D1" w:rsidRPr="005442AE" w:rsidRDefault="008B38D1" w:rsidP="003C4373">
      <w:pPr>
        <w:spacing w:after="0" w:line="240" w:lineRule="auto"/>
        <w:jc w:val="both"/>
        <w:rPr>
          <w:rFonts w:ascii="Times New Roman" w:hAnsi="Times New Roman" w:cs="Times New Roman"/>
          <w:b/>
          <w:bCs/>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w:t>
      </w:r>
      <w:proofErr w:type="gramStart"/>
      <w:r w:rsidRPr="005442AE">
        <w:rPr>
          <w:rFonts w:ascii="Times New Roman" w:hAnsi="Times New Roman" w:cs="Times New Roman"/>
          <w:b/>
          <w:bCs/>
          <w:sz w:val="24"/>
          <w:szCs w:val="24"/>
          <w:lang w:val="en-US"/>
        </w:rPr>
        <w:t>11.0 :</w:t>
      </w:r>
      <w:proofErr w:type="gramEnd"/>
      <w:r w:rsidRPr="005442AE">
        <w:rPr>
          <w:rFonts w:ascii="Times New Roman" w:hAnsi="Times New Roman" w:cs="Times New Roman"/>
          <w:b/>
          <w:bCs/>
          <w:sz w:val="24"/>
          <w:szCs w:val="24"/>
          <w:lang w:val="en-US"/>
        </w:rPr>
        <w:t xml:space="preserve">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Quantity </w:t>
      </w:r>
      <w:r w:rsidR="003A6151" w:rsidRPr="005442AE">
        <w:rPr>
          <w:rFonts w:ascii="Times New Roman" w:hAnsi="Times New Roman" w:cs="Times New Roman"/>
          <w:b/>
          <w:bCs/>
          <w:sz w:val="24"/>
          <w:szCs w:val="24"/>
          <w:lang w:val="en-US"/>
        </w:rPr>
        <w:t>S</w:t>
      </w:r>
      <w:r w:rsidRPr="005442AE">
        <w:rPr>
          <w:rFonts w:ascii="Times New Roman" w:hAnsi="Times New Roman" w:cs="Times New Roman"/>
          <w:b/>
          <w:bCs/>
          <w:sz w:val="24"/>
          <w:szCs w:val="24"/>
          <w:lang w:val="en-US"/>
        </w:rPr>
        <w:t>old (reported unit</w:t>
      </w:r>
      <w:r w:rsidR="00201C61" w:rsidRPr="005442AE">
        <w:rPr>
          <w:rFonts w:ascii="Times New Roman" w:hAnsi="Times New Roman" w:cs="Times New Roman"/>
          <w:b/>
          <w:bCs/>
          <w:sz w:val="24"/>
          <w:szCs w:val="24"/>
          <w:lang w:val="en-US"/>
        </w:rPr>
        <w:t>, preferably weight unit: kg)</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EQTDVEND</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quantity sold (reported unit</w:t>
      </w:r>
      <w:r w:rsidR="00201C61" w:rsidRPr="005442AE">
        <w:rPr>
          <w:rFonts w:ascii="Times New Roman" w:hAnsi="Times New Roman" w:cs="Times New Roman"/>
          <w:bCs/>
          <w:sz w:val="24"/>
          <w:szCs w:val="24"/>
          <w:lang w:val="en-US"/>
        </w:rPr>
        <w:t>, preferably weight unit: kg)</w:t>
      </w:r>
      <w:r w:rsidRPr="005442AE">
        <w:rPr>
          <w:rFonts w:ascii="Times New Roman" w:hAnsi="Times New Roman" w:cs="Times New Roman"/>
          <w:sz w:val="24"/>
          <w:szCs w:val="24"/>
          <w:lang w:val="en-US"/>
        </w:rPr>
        <w:t xml:space="preserve"> in each transaction</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E</w:t>
      </w:r>
      <w:r w:rsidRPr="005442AE">
        <w:rPr>
          <w:rFonts w:ascii="Times New Roman" w:hAnsi="Times New Roman" w:cs="Times New Roman"/>
          <w:sz w:val="24"/>
          <w:szCs w:val="24"/>
          <w:lang w:val="en-US"/>
        </w:rPr>
        <w:t>xplain how the returns, if allowed, affect your sales records both in the general ledger as sales journal.</w:t>
      </w:r>
    </w:p>
    <w:p w:rsidR="008B38D1" w:rsidRPr="005442AE" w:rsidRDefault="008B38D1" w:rsidP="003C4373">
      <w:pPr>
        <w:spacing w:after="0" w:line="240" w:lineRule="auto"/>
        <w:jc w:val="both"/>
        <w:rPr>
          <w:rFonts w:ascii="Times New Roman" w:hAnsi="Times New Roman" w:cs="Times New Roman"/>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11.1: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Quantity </w:t>
      </w:r>
      <w:r w:rsidR="00C625CF" w:rsidRPr="005442AE">
        <w:rPr>
          <w:rFonts w:ascii="Times New Roman" w:hAnsi="Times New Roman" w:cs="Times New Roman"/>
          <w:b/>
          <w:bCs/>
          <w:sz w:val="24"/>
          <w:szCs w:val="24"/>
          <w:lang w:val="en-US"/>
        </w:rPr>
        <w:t xml:space="preserve">Sold </w:t>
      </w:r>
      <w:r w:rsidRPr="005442AE">
        <w:rPr>
          <w:rFonts w:ascii="Times New Roman" w:hAnsi="Times New Roman" w:cs="Times New Roman"/>
          <w:b/>
          <w:bCs/>
          <w:sz w:val="24"/>
          <w:szCs w:val="24"/>
          <w:lang w:val="en-US"/>
        </w:rPr>
        <w:t>(sales unit)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EQTDCOM</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5D621E"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sales unit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68480" behindDoc="0" locked="0" layoutInCell="1" allowOverlap="1" wp14:anchorId="0ACA3DBD" wp14:editId="0BAF2600">
                <wp:simplePos x="0" y="0"/>
                <wp:positionH relativeFrom="column">
                  <wp:posOffset>-102004</wp:posOffset>
                </wp:positionH>
                <wp:positionV relativeFrom="paragraph">
                  <wp:posOffset>245441</wp:posOffset>
                </wp:positionV>
                <wp:extent cx="5450205" cy="593766"/>
                <wp:effectExtent l="0" t="0" r="17145" b="15875"/>
                <wp:wrapNone/>
                <wp:docPr id="1" name="Retângulo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450205" cy="593766"/>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5AAAC4A" id="Retângulo 1" o:spid="_x0000_s1026" style="position:absolute;margin-left:-8.05pt;margin-top:19.35pt;width:429.15pt;height:46.7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" filled="f"/>
            </w:pict>
          </mc:Fallback>
        </mc:AlternateContent>
      </w:r>
    </w:p>
    <w:p w:rsidR="008B38D1" w:rsidRPr="005442AE" w:rsidRDefault="008B38D1" w:rsidP="008B38D1">
      <w:pPr>
        <w:pStyle w:val="Default"/>
        <w:spacing w:after="140"/>
        <w:jc w:val="both"/>
        <w:rPr>
          <w:lang w:val="en-US"/>
        </w:rPr>
      </w:pPr>
      <w:r w:rsidRPr="005442AE">
        <w:rPr>
          <w:b/>
          <w:lang w:val="en-US"/>
        </w:rPr>
        <w:t>FIELDS 12.0 TO 37.0:</w:t>
      </w:r>
      <w:r w:rsidRPr="005442AE">
        <w:rPr>
          <w:lang w:val="en-US"/>
        </w:rPr>
        <w:t xml:space="preserve"> Report all values in </w:t>
      </w:r>
      <w:r w:rsidR="003F73EB" w:rsidRPr="005442AE">
        <w:rPr>
          <w:lang w:val="en-US"/>
        </w:rPr>
        <w:t>US dollars</w:t>
      </w:r>
      <w:r w:rsidRPr="005442AE">
        <w:rPr>
          <w:lang w:val="en-US"/>
        </w:rPr>
        <w:t>.</w:t>
      </w:r>
    </w:p>
    <w:p w:rsidR="00201C61" w:rsidRPr="005442AE" w:rsidRDefault="00201C61" w:rsidP="008B38D1">
      <w:pPr>
        <w:pStyle w:val="Default"/>
        <w:spacing w:after="140"/>
        <w:jc w:val="both"/>
        <w:rPr>
          <w:b/>
          <w:bCs/>
          <w:lang w:val="en-US"/>
        </w:rPr>
      </w:pPr>
      <w:r w:rsidRPr="005442AE">
        <w:rPr>
          <w:lang w:val="en-US"/>
        </w:rPr>
        <w:tab/>
      </w:r>
      <w:r w:rsidRPr="005442AE">
        <w:rPr>
          <w:lang w:val="en-US"/>
        </w:rPr>
        <w:tab/>
      </w:r>
      <w:r w:rsidRPr="005442AE">
        <w:rPr>
          <w:lang w:val="en-US"/>
        </w:rPr>
        <w:tab/>
        <w:t xml:space="preserve">    Inform the unit (sold or traded)</w:t>
      </w:r>
    </w:p>
    <w:p w:rsidR="008B38D1" w:rsidRPr="005442AE" w:rsidRDefault="008B38D1" w:rsidP="008B38D1">
      <w:pPr>
        <w:jc w:val="both"/>
        <w:rPr>
          <w:rFonts w:ascii="Times New Roman" w:hAnsi="Times New Roman" w:cs="Times New Roman"/>
          <w:b/>
          <w:bCs/>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lastRenderedPageBreak/>
        <w:t>FIELD NUMBER 12.0:</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Gross Unit Price</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EPRBRUTO</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gross unit price. Indicate</w:t>
      </w:r>
      <w:r w:rsidR="00195D38" w:rsidRPr="005442AE">
        <w:rPr>
          <w:rFonts w:ascii="Times New Roman" w:hAnsi="Times New Roman" w:cs="Times New Roman"/>
          <w:sz w:val="24"/>
          <w:szCs w:val="24"/>
          <w:lang w:val="en-US"/>
        </w:rPr>
        <w:t xml:space="preserve"> in</w:t>
      </w:r>
      <w:r w:rsidRPr="005442AE">
        <w:rPr>
          <w:rFonts w:ascii="Times New Roman" w:hAnsi="Times New Roman" w:cs="Times New Roman"/>
          <w:sz w:val="24"/>
          <w:szCs w:val="24"/>
          <w:lang w:val="en-US"/>
        </w:rPr>
        <w:t xml:space="preserve"> which unit of measure is being informed the prices (currency/kg or currency/sales unit).</w:t>
      </w:r>
      <w:r w:rsidRPr="005442AE">
        <w:rPr>
          <w:rFonts w:ascii="Times New Roman" w:hAnsi="Times New Roman" w:cs="Times New Roman"/>
          <w:i/>
          <w:sz w:val="24"/>
          <w:szCs w:val="24"/>
          <w:lang w:val="en-US"/>
        </w:rPr>
        <w:t xml:space="preserve"> </w:t>
      </w:r>
      <w:r w:rsidRPr="005442AE">
        <w:rPr>
          <w:rFonts w:ascii="Times New Roman" w:hAnsi="Times New Roman" w:cs="Times New Roman"/>
          <w:sz w:val="24"/>
          <w:szCs w:val="24"/>
          <w:lang w:val="en-US"/>
        </w:rPr>
        <w:t>Discounts and rebates should be reported separately in fields numbered 13 and 14, respectively.</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sales taxes included in this price. </w:t>
      </w:r>
    </w:p>
    <w:p w:rsidR="003C4373" w:rsidRPr="005442AE" w:rsidRDefault="003C4373" w:rsidP="008B38D1">
      <w:pPr>
        <w:jc w:val="both"/>
        <w:rPr>
          <w:rFonts w:ascii="Times New Roman" w:hAnsi="Times New Roman" w:cs="Times New Roman"/>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13.1:</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Early </w:t>
      </w:r>
      <w:r w:rsidR="003C4373" w:rsidRPr="005442AE">
        <w:rPr>
          <w:rFonts w:ascii="Times New Roman" w:hAnsi="Times New Roman" w:cs="Times New Roman"/>
          <w:b/>
          <w:bCs/>
          <w:sz w:val="24"/>
          <w:szCs w:val="24"/>
          <w:lang w:val="en-US"/>
        </w:rPr>
        <w:t>P</w:t>
      </w:r>
      <w:r w:rsidRPr="005442AE">
        <w:rPr>
          <w:rFonts w:ascii="Times New Roman" w:hAnsi="Times New Roman" w:cs="Times New Roman"/>
          <w:b/>
          <w:bCs/>
          <w:sz w:val="24"/>
          <w:szCs w:val="24"/>
          <w:lang w:val="en-US"/>
        </w:rPr>
        <w:t xml:space="preserve">ayment </w:t>
      </w:r>
      <w:r w:rsidR="003C4373" w:rsidRPr="005442AE">
        <w:rPr>
          <w:rFonts w:ascii="Times New Roman" w:hAnsi="Times New Roman" w:cs="Times New Roman"/>
          <w:b/>
          <w:bCs/>
          <w:sz w:val="24"/>
          <w:szCs w:val="24"/>
          <w:lang w:val="en-US"/>
        </w:rPr>
        <w:t>D</w:t>
      </w:r>
      <w:r w:rsidRPr="005442AE">
        <w:rPr>
          <w:rFonts w:ascii="Times New Roman" w:hAnsi="Times New Roman" w:cs="Times New Roman"/>
          <w:b/>
          <w:bCs/>
          <w:sz w:val="24"/>
          <w:szCs w:val="24"/>
          <w:lang w:val="en-US"/>
        </w:rPr>
        <w:t>iscount</w:t>
      </w:r>
      <w:r w:rsidR="00AA5F8F" w:rsidRPr="005442AE">
        <w:rPr>
          <w:rFonts w:ascii="Times New Roman" w:hAnsi="Times New Roman" w:cs="Times New Roman"/>
          <w:b/>
          <w:bCs/>
          <w:sz w:val="24"/>
          <w:szCs w:val="24"/>
          <w:lang w:val="en-US"/>
        </w:rPr>
        <w:t xml:space="preserve"> </w:t>
      </w:r>
      <w:r w:rsidR="00D80555" w:rsidRPr="005442AE">
        <w:rPr>
          <w:rFonts w:ascii="Times New Roman" w:hAnsi="Times New Roman" w:cs="Times New Roman"/>
          <w:b/>
          <w:bCs/>
          <w:sz w:val="24"/>
          <w:szCs w:val="24"/>
          <w:lang w:val="en-US"/>
        </w:rPr>
        <w:t xml:space="preserve">per Unit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EDESPANT</w:t>
      </w:r>
    </w:p>
    <w:p w:rsidR="008B38D1" w:rsidRPr="005442AE" w:rsidRDefault="008B38D1" w:rsidP="008B38D1">
      <w:pPr>
        <w:ind w:left="1470" w:hanging="147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 xml:space="preserve">f the payment has been anticipated, and for that reason a discount has been granted to your customer, report the unit value, clarifying if such discount is granted in the form of credit, discount on future sales or merchandise. </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E</w:t>
      </w:r>
      <w:r w:rsidRPr="005442AE">
        <w:rPr>
          <w:rFonts w:ascii="Times New Roman" w:hAnsi="Times New Roman" w:cs="Times New Roman"/>
          <w:sz w:val="24"/>
          <w:szCs w:val="24"/>
          <w:lang w:val="en-US"/>
        </w:rPr>
        <w:t xml:space="preserve">xplain your policy for granting early payment discount. If such discount varies according with the customer, provide a brief explanation on the adopted policy for each customer category. Explain how you calculated the per-unit discount, providing the discounts worksheet as an attachment to the response. Where available, provide sample documentation for this type of discount    </w:t>
      </w:r>
    </w:p>
    <w:p w:rsidR="008B38D1" w:rsidRPr="005442AE" w:rsidRDefault="008B38D1" w:rsidP="003C4373">
      <w:pPr>
        <w:spacing w:after="0" w:line="240" w:lineRule="auto"/>
        <w:ind w:left="1410" w:hanging="1410"/>
        <w:jc w:val="both"/>
        <w:rPr>
          <w:rFonts w:ascii="Times New Roman" w:hAnsi="Times New Roman" w:cs="Times New Roman"/>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13.2: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Quantity </w:t>
      </w:r>
      <w:r w:rsidR="00D8549C" w:rsidRPr="005442AE">
        <w:rPr>
          <w:rFonts w:ascii="Times New Roman" w:hAnsi="Times New Roman" w:cs="Times New Roman"/>
          <w:b/>
          <w:bCs/>
          <w:sz w:val="24"/>
          <w:szCs w:val="24"/>
          <w:lang w:val="en-US"/>
        </w:rPr>
        <w:t>D</w:t>
      </w:r>
      <w:r w:rsidRPr="005442AE">
        <w:rPr>
          <w:rFonts w:ascii="Times New Roman" w:hAnsi="Times New Roman" w:cs="Times New Roman"/>
          <w:b/>
          <w:bCs/>
          <w:sz w:val="24"/>
          <w:szCs w:val="24"/>
          <w:lang w:val="en-US"/>
        </w:rPr>
        <w:t>iscount</w:t>
      </w:r>
      <w:r w:rsidR="00AA5F8F" w:rsidRPr="005442AE">
        <w:rPr>
          <w:rFonts w:ascii="Times New Roman" w:hAnsi="Times New Roman" w:cs="Times New Roman"/>
          <w:b/>
          <w:bCs/>
          <w:sz w:val="24"/>
          <w:szCs w:val="24"/>
          <w:lang w:val="en-US"/>
        </w:rPr>
        <w:t xml:space="preserve"> </w:t>
      </w:r>
      <w:r w:rsidR="00D80555" w:rsidRPr="005442AE">
        <w:rPr>
          <w:rFonts w:ascii="Times New Roman" w:hAnsi="Times New Roman" w:cs="Times New Roman"/>
          <w:b/>
          <w:bCs/>
          <w:sz w:val="24"/>
          <w:szCs w:val="24"/>
          <w:lang w:val="en-US"/>
        </w:rPr>
        <w:t xml:space="preserve">per Unit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EDESQTD</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I</w:t>
      </w:r>
      <w:r w:rsidRPr="005442AE">
        <w:rPr>
          <w:rFonts w:ascii="Times New Roman" w:hAnsi="Times New Roman" w:cs="Times New Roman"/>
          <w:sz w:val="24"/>
          <w:szCs w:val="24"/>
          <w:lang w:val="en-US"/>
        </w:rPr>
        <w:t>f a discount has been granted due to the quantities sold, report the unit value of such discount. This field should only be filled if the discount was granted after the invoice issuance.</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E</w:t>
      </w:r>
      <w:r w:rsidRPr="005442AE">
        <w:rPr>
          <w:rFonts w:ascii="Times New Roman" w:hAnsi="Times New Roman" w:cs="Times New Roman"/>
          <w:sz w:val="24"/>
          <w:szCs w:val="24"/>
          <w:lang w:val="en-US"/>
        </w:rPr>
        <w:t xml:space="preserve">xplain your policy for granting quantity discount,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rsidR="008B38D1" w:rsidRPr="005442AE" w:rsidRDefault="008B38D1" w:rsidP="003C4373">
      <w:pPr>
        <w:spacing w:after="0" w:line="240" w:lineRule="auto"/>
        <w:jc w:val="both"/>
        <w:rPr>
          <w:rFonts w:ascii="Times New Roman" w:hAnsi="Times New Roman" w:cs="Times New Roman"/>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13.(3 until n): </w:t>
      </w:r>
      <w:r w:rsidR="00315185" w:rsidRPr="005442AE">
        <w:rPr>
          <w:rFonts w:ascii="Times New Roman" w:hAnsi="Times New Roman" w:cs="Times New Roman"/>
          <w:b/>
          <w:bCs/>
          <w:sz w:val="24"/>
          <w:szCs w:val="24"/>
          <w:lang w:val="en-US"/>
        </w:rPr>
        <w:tab/>
      </w:r>
      <w:r w:rsidR="00D8549C" w:rsidRPr="005442AE">
        <w:rPr>
          <w:rFonts w:ascii="Times New Roman" w:hAnsi="Times New Roman" w:cs="Times New Roman"/>
          <w:b/>
          <w:bCs/>
          <w:sz w:val="24"/>
          <w:szCs w:val="24"/>
          <w:lang w:val="en-US"/>
        </w:rPr>
        <w:t>Other</w:t>
      </w:r>
      <w:r w:rsidRPr="005442AE">
        <w:rPr>
          <w:rFonts w:ascii="Times New Roman" w:hAnsi="Times New Roman" w:cs="Times New Roman"/>
          <w:b/>
          <w:bCs/>
          <w:sz w:val="24"/>
          <w:szCs w:val="24"/>
          <w:lang w:val="en-US"/>
        </w:rPr>
        <w:t xml:space="preserve"> </w:t>
      </w:r>
      <w:r w:rsidR="00D8549C" w:rsidRPr="005442AE">
        <w:rPr>
          <w:rFonts w:ascii="Times New Roman" w:hAnsi="Times New Roman" w:cs="Times New Roman"/>
          <w:b/>
          <w:bCs/>
          <w:sz w:val="24"/>
          <w:szCs w:val="24"/>
          <w:lang w:val="en-US"/>
        </w:rPr>
        <w:t>D</w:t>
      </w:r>
      <w:r w:rsidRPr="005442AE">
        <w:rPr>
          <w:rFonts w:ascii="Times New Roman" w:hAnsi="Times New Roman" w:cs="Times New Roman"/>
          <w:b/>
          <w:bCs/>
          <w:sz w:val="24"/>
          <w:szCs w:val="24"/>
          <w:lang w:val="en-US"/>
        </w:rPr>
        <w:t>iscounts</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EOUTDES</w:t>
      </w:r>
      <w:r w:rsidR="003244BF" w:rsidRPr="005442AE">
        <w:rPr>
          <w:rFonts w:ascii="Times New Roman" w:hAnsi="Times New Roman" w:cs="Times New Roman"/>
          <w:sz w:val="24"/>
          <w:szCs w:val="24"/>
          <w:lang w:val="en-US"/>
        </w:rPr>
        <w:t xml:space="preserve"> (3 until n)</w:t>
      </w:r>
    </w:p>
    <w:p w:rsidR="008B38D1" w:rsidRPr="005442AE" w:rsidRDefault="008B38D1" w:rsidP="008B38D1">
      <w:pPr>
        <w:ind w:left="1410" w:hanging="1410"/>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eport the unit value of other discounts granted to the customer, clarifying if such discounts have already been considered for determining the gross unit price referred in the field 12.0. Create a separate field for reporting each discount granted. Each record on the database must correspond to a</w:t>
      </w:r>
      <w:r w:rsidRPr="005442AE">
        <w:rPr>
          <w:rFonts w:ascii="Times New Roman" w:hAnsi="Times New Roman" w:cs="Times New Roman"/>
          <w:iCs/>
          <w:sz w:val="24"/>
          <w:szCs w:val="24"/>
          <w:lang w:val="en-US"/>
        </w:rPr>
        <w:t xml:space="preserve"> row of the invoice</w:t>
      </w:r>
      <w:r w:rsidRPr="005442AE">
        <w:rPr>
          <w:rFonts w:ascii="Times New Roman" w:hAnsi="Times New Roman" w:cs="Times New Roman"/>
          <w:i/>
          <w:iCs/>
          <w:sz w:val="24"/>
          <w:szCs w:val="24"/>
          <w:lang w:val="en-US"/>
        </w:rPr>
        <w:t xml:space="preserve">. </w:t>
      </w:r>
    </w:p>
    <w:p w:rsidR="008B38D1" w:rsidRPr="005442AE" w:rsidRDefault="008B38D1" w:rsidP="00B630E9">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Narr</w:t>
      </w:r>
      <w:r w:rsidR="00CB2FD2" w:rsidRPr="005442AE">
        <w:rPr>
          <w:rFonts w:ascii="Times New Roman" w:hAnsi="Times New Roman" w:cs="Times New Roman"/>
          <w:sz w:val="24"/>
          <w:szCs w:val="24"/>
          <w:lang w:val="en-US"/>
        </w:rPr>
        <w:t xml:space="preserve">ative: </w:t>
      </w:r>
      <w:r w:rsidR="00CB2FD2"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E</w:t>
      </w:r>
      <w:r w:rsidR="00CB2FD2" w:rsidRPr="005442AE">
        <w:rPr>
          <w:rFonts w:ascii="Times New Roman" w:hAnsi="Times New Roman" w:cs="Times New Roman"/>
          <w:sz w:val="24"/>
          <w:szCs w:val="24"/>
          <w:lang w:val="en-US"/>
        </w:rPr>
        <w:t>xplain your policy</w:t>
      </w:r>
      <w:r w:rsidRPr="005442AE">
        <w:rPr>
          <w:rFonts w:ascii="Times New Roman" w:hAnsi="Times New Roman" w:cs="Times New Roman"/>
          <w:sz w:val="24"/>
          <w:szCs w:val="24"/>
          <w:lang w:val="en-US"/>
        </w:rPr>
        <w:t xml:space="preserve"> for granting </w:t>
      </w:r>
      <w:r w:rsidR="003244BF" w:rsidRPr="005442AE">
        <w:rPr>
          <w:rFonts w:ascii="Times New Roman" w:hAnsi="Times New Roman" w:cs="Times New Roman"/>
          <w:sz w:val="24"/>
          <w:szCs w:val="24"/>
          <w:lang w:val="en-US"/>
        </w:rPr>
        <w:t>other</w:t>
      </w:r>
      <w:r w:rsidRPr="005442AE">
        <w:rPr>
          <w:rFonts w:ascii="Times New Roman" w:hAnsi="Times New Roman" w:cs="Times New Roman"/>
          <w:sz w:val="24"/>
          <w:szCs w:val="24"/>
          <w:lang w:val="en-US"/>
        </w:rPr>
        <w:t xml:space="preserve"> discount</w:t>
      </w:r>
      <w:r w:rsidR="00597647" w:rsidRPr="005442AE">
        <w:rPr>
          <w:rFonts w:ascii="Times New Roman" w:hAnsi="Times New Roman" w:cs="Times New Roman"/>
          <w:sz w:val="24"/>
          <w:szCs w:val="24"/>
          <w:lang w:val="en-US"/>
        </w:rPr>
        <w:t>s</w:t>
      </w:r>
      <w:r w:rsidRPr="005442AE">
        <w:rPr>
          <w:rFonts w:ascii="Times New Roman" w:hAnsi="Times New Roman" w:cs="Times New Roman"/>
          <w:sz w:val="24"/>
          <w:szCs w:val="24"/>
          <w:lang w:val="en-US"/>
        </w:rPr>
        <w:t xml:space="preserve">, clarifying if such discount is granted in the form of credit, discount on future sales or merchandise. If such discount varies according with the customer, provide a brief explanation on the adopted policy for each customer category. Explain how you calculated the per-unit discount. Provide the discounts worksheet as an attachment to the response or another equivalent document. </w:t>
      </w:r>
    </w:p>
    <w:p w:rsidR="00034DE3" w:rsidRPr="005442AE" w:rsidRDefault="00034DE3" w:rsidP="00034DE3">
      <w:pPr>
        <w:spacing w:after="0" w:line="240" w:lineRule="auto"/>
        <w:ind w:left="1412" w:hanging="1412"/>
        <w:jc w:val="both"/>
        <w:rPr>
          <w:rFonts w:ascii="Times New Roman" w:hAnsi="Times New Roman" w:cs="Times New Roman"/>
          <w:sz w:val="24"/>
          <w:szCs w:val="24"/>
          <w:lang w:val="en-US"/>
        </w:rPr>
      </w:pP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14.(1 until n)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 Rebate</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 EABAT</w:t>
      </w:r>
      <w:r w:rsidR="007233D8" w:rsidRPr="005442AE">
        <w:rPr>
          <w:rFonts w:ascii="Times New Roman" w:hAnsi="Times New Roman" w:cs="Times New Roman"/>
          <w:sz w:val="24"/>
          <w:szCs w:val="24"/>
          <w:lang w:val="en-US"/>
        </w:rPr>
        <w:t xml:space="preserve"> (1 until n)</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R</w:t>
      </w:r>
      <w:r w:rsidRPr="005442AE">
        <w:rPr>
          <w:rFonts w:ascii="Times New Roman" w:hAnsi="Times New Roman" w:cs="Times New Roman"/>
          <w:sz w:val="24"/>
          <w:szCs w:val="24"/>
          <w:lang w:val="en-US"/>
        </w:rPr>
        <w:t xml:space="preserve">eport the unit value of each rebate granted to the customer, clarifying if such rebates have already been considered for determining the gross unit price referred in the field 12.0. Create a separate field for reporting each rebate granted. </w:t>
      </w:r>
    </w:p>
    <w:p w:rsidR="00712F40" w:rsidRPr="005442AE" w:rsidRDefault="008B38D1" w:rsidP="00712F40">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E</w:t>
      </w:r>
      <w:r w:rsidR="007A2D30" w:rsidRPr="005442AE">
        <w:rPr>
          <w:rFonts w:ascii="Times New Roman" w:hAnsi="Times New Roman" w:cs="Times New Roman"/>
          <w:sz w:val="24"/>
          <w:szCs w:val="24"/>
          <w:lang w:val="en-US"/>
        </w:rPr>
        <w:t xml:space="preserve">xplain your policy </w:t>
      </w:r>
      <w:r w:rsidRPr="005442AE">
        <w:rPr>
          <w:rFonts w:ascii="Times New Roman" w:hAnsi="Times New Roman" w:cs="Times New Roman"/>
          <w:sz w:val="24"/>
          <w:szCs w:val="24"/>
          <w:lang w:val="en-US"/>
        </w:rPr>
        <w:t xml:space="preserve">for granting rebates, describing the terms and conditions of each rebate program. If rebates vary by customer category, provide a brief explanation of the rebates granted to each. Where available, provide documentation, including sample agreements, for each type of rebate. </w:t>
      </w:r>
    </w:p>
    <w:p w:rsidR="00712F40" w:rsidRPr="005442AE" w:rsidRDefault="00712F40" w:rsidP="003C4373">
      <w:pPr>
        <w:spacing w:after="0" w:line="240" w:lineRule="auto"/>
        <w:ind w:left="1410" w:hanging="1410"/>
        <w:jc w:val="both"/>
        <w:rPr>
          <w:rFonts w:ascii="Times New Roman" w:hAnsi="Times New Roman" w:cs="Times New Roman"/>
          <w:sz w:val="24"/>
          <w:szCs w:val="24"/>
          <w:lang w:val="en-US"/>
        </w:rPr>
      </w:pPr>
    </w:p>
    <w:p w:rsidR="008B38D1" w:rsidRPr="005442AE" w:rsidRDefault="008B38D1" w:rsidP="00712F40">
      <w:pPr>
        <w:ind w:left="1410" w:hanging="1410"/>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15.0: </w:t>
      </w:r>
      <w:r w:rsidR="00315185"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Credit </w:t>
      </w:r>
      <w:r w:rsidR="00034DE3" w:rsidRPr="005442AE">
        <w:rPr>
          <w:rFonts w:ascii="Times New Roman" w:hAnsi="Times New Roman" w:cs="Times New Roman"/>
          <w:b/>
          <w:bCs/>
          <w:sz w:val="24"/>
          <w:szCs w:val="24"/>
          <w:lang w:val="en-US"/>
        </w:rPr>
        <w:t>E</w:t>
      </w:r>
      <w:r w:rsidRPr="005442AE">
        <w:rPr>
          <w:rFonts w:ascii="Times New Roman" w:hAnsi="Times New Roman" w:cs="Times New Roman"/>
          <w:b/>
          <w:bCs/>
          <w:sz w:val="24"/>
          <w:szCs w:val="24"/>
          <w:lang w:val="en-US"/>
        </w:rPr>
        <w:t>xpense</w:t>
      </w:r>
      <w:r w:rsidR="00AA5F8F" w:rsidRPr="005442AE">
        <w:rPr>
          <w:rFonts w:ascii="Times New Roman" w:hAnsi="Times New Roman" w:cs="Times New Roman"/>
          <w:b/>
          <w:bCs/>
          <w:sz w:val="24"/>
          <w:szCs w:val="24"/>
          <w:lang w:val="en-US"/>
        </w:rPr>
        <w:t xml:space="preserve"> </w:t>
      </w:r>
      <w:r w:rsidR="00005701" w:rsidRPr="005442AE">
        <w:rPr>
          <w:rFonts w:ascii="Times New Roman" w:hAnsi="Times New Roman" w:cs="Times New Roman"/>
          <w:b/>
          <w:bCs/>
          <w:sz w:val="24"/>
          <w:szCs w:val="24"/>
          <w:lang w:val="en-US"/>
        </w:rPr>
        <w:t xml:space="preserve">per Unit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8B38D1" w:rsidRPr="005442AE" w:rsidRDefault="008B38D1" w:rsidP="008B38D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Field Name: </w:t>
      </w:r>
      <w:r w:rsidRPr="005442AE">
        <w:rPr>
          <w:rFonts w:ascii="Times New Roman" w:hAnsi="Times New Roman" w:cs="Times New Roman"/>
          <w:sz w:val="24"/>
          <w:szCs w:val="24"/>
          <w:lang w:val="en-US"/>
        </w:rPr>
        <w:tab/>
        <w:t>ECUSTFIN</w:t>
      </w:r>
    </w:p>
    <w:p w:rsidR="008B38D1" w:rsidRPr="005442AE" w:rsidRDefault="00D414ED" w:rsidP="008B38D1">
      <w:pPr>
        <w:pStyle w:val="Corpodetexto"/>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Description: </w:t>
      </w:r>
      <w:r w:rsidRPr="005442AE">
        <w:rPr>
          <w:rFonts w:ascii="Times New Roman" w:hAnsi="Times New Roman" w:cs="Times New Roman"/>
          <w:sz w:val="24"/>
          <w:szCs w:val="24"/>
          <w:lang w:val="en-US"/>
        </w:rPr>
        <w:tab/>
        <w:t>R</w:t>
      </w:r>
      <w:r w:rsidR="008B38D1" w:rsidRPr="005442AE">
        <w:rPr>
          <w:rFonts w:ascii="Times New Roman" w:hAnsi="Times New Roman" w:cs="Times New Roman"/>
          <w:sz w:val="24"/>
          <w:szCs w:val="24"/>
          <w:lang w:val="en-US"/>
        </w:rPr>
        <w:t xml:space="preserve">eport the unit cost of short-term credit incurred by your company. If you did not take on any short-term loans during the </w:t>
      </w:r>
      <w:r w:rsidR="00422A8D">
        <w:rPr>
          <w:rFonts w:ascii="Times New Roman" w:hAnsi="Times New Roman" w:cs="Times New Roman"/>
          <w:sz w:val="24"/>
          <w:szCs w:val="24"/>
          <w:lang w:val="en-US"/>
        </w:rPr>
        <w:t>period of dumping review</w:t>
      </w:r>
      <w:r w:rsidR="008B38D1" w:rsidRPr="005442AE">
        <w:rPr>
          <w:rFonts w:ascii="Times New Roman" w:hAnsi="Times New Roman" w:cs="Times New Roman"/>
          <w:sz w:val="24"/>
          <w:szCs w:val="24"/>
          <w:lang w:val="en-US"/>
        </w:rPr>
        <w:t xml:space="preserve"> (</w:t>
      </w:r>
      <w:r w:rsidR="008B38D1" w:rsidRPr="005442AE">
        <w:rPr>
          <w:rFonts w:ascii="Times New Roman" w:hAnsi="Times New Roman" w:cs="Times New Roman"/>
          <w:i/>
          <w:iCs/>
          <w:sz w:val="24"/>
          <w:szCs w:val="24"/>
          <w:lang w:val="en-US"/>
        </w:rPr>
        <w:t>POI</w:t>
      </w:r>
      <w:r w:rsidR="008B38D1" w:rsidRPr="005442AE">
        <w:rPr>
          <w:rFonts w:ascii="Times New Roman" w:hAnsi="Times New Roman" w:cs="Times New Roman"/>
          <w:sz w:val="24"/>
          <w:szCs w:val="24"/>
          <w:lang w:val="en-US"/>
        </w:rPr>
        <w:t>), use a rate for short-term loans issued by a commercial bank on the date of the sale. This expense should be calculated</w:t>
      </w:r>
      <w:r w:rsidR="00F1581E" w:rsidRPr="005442AE">
        <w:rPr>
          <w:rFonts w:ascii="Times New Roman" w:hAnsi="Times New Roman" w:cs="Times New Roman"/>
          <w:sz w:val="24"/>
          <w:szCs w:val="24"/>
          <w:lang w:val="en-US"/>
        </w:rPr>
        <w:t xml:space="preserve"> and reported on a transaction-</w:t>
      </w:r>
      <w:r w:rsidR="008B38D1" w:rsidRPr="005442AE">
        <w:rPr>
          <w:rFonts w:ascii="Times New Roman" w:hAnsi="Times New Roman" w:cs="Times New Roman"/>
          <w:sz w:val="24"/>
          <w:szCs w:val="24"/>
          <w:lang w:val="en-US"/>
        </w:rPr>
        <w:t xml:space="preserve">by-transaction basis using the number of days between date of shipment to the customer and date of payment. If you are unable to determine actual payment dates from your records, you may base the calculation on the average age of accounts receivable. </w:t>
      </w:r>
    </w:p>
    <w:p w:rsidR="008B38D1" w:rsidRPr="005442AE" w:rsidRDefault="008B38D1" w:rsidP="008B38D1">
      <w:pPr>
        <w:ind w:left="1410" w:hanging="141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r>
      <w:r w:rsidR="00F1581E" w:rsidRPr="005442AE">
        <w:rPr>
          <w:rFonts w:ascii="Times New Roman" w:hAnsi="Times New Roman" w:cs="Times New Roman"/>
          <w:sz w:val="24"/>
          <w:szCs w:val="24"/>
          <w:lang w:val="en-US"/>
        </w:rPr>
        <w:tab/>
      </w:r>
      <w:r w:rsidR="00D414ED" w:rsidRPr="005442AE">
        <w:rPr>
          <w:rFonts w:ascii="Times New Roman" w:hAnsi="Times New Roman" w:cs="Times New Roman"/>
          <w:sz w:val="24"/>
          <w:szCs w:val="24"/>
          <w:lang w:val="en-US"/>
        </w:rPr>
        <w:t>P</w:t>
      </w:r>
      <w:r w:rsidRPr="005442AE">
        <w:rPr>
          <w:rFonts w:ascii="Times New Roman" w:hAnsi="Times New Roman" w:cs="Times New Roman"/>
          <w:sz w:val="24"/>
          <w:szCs w:val="24"/>
          <w:lang w:val="en-US"/>
        </w:rPr>
        <w:t xml:space="preserve">rovide the equation you have used to calculate credit expenses and a worksheet showing the calculation of your average short-term interest rate. Indicate the source of the short-term interest rates used in the calculation and provide relevant documentation. </w:t>
      </w:r>
    </w:p>
    <w:p w:rsidR="0027346B" w:rsidRPr="005442AE" w:rsidRDefault="0027346B" w:rsidP="003C4373">
      <w:pPr>
        <w:spacing w:after="0" w:line="240" w:lineRule="auto"/>
        <w:jc w:val="both"/>
        <w:rPr>
          <w:rFonts w:ascii="Times New Roman" w:hAnsi="Times New Roman" w:cs="Times New Roman"/>
          <w:b/>
          <w:bCs/>
          <w:sz w:val="24"/>
          <w:szCs w:val="24"/>
          <w:lang w:val="en-US"/>
        </w:rPr>
      </w:pPr>
    </w:p>
    <w:p w:rsidR="00A24301" w:rsidRPr="005442AE" w:rsidRDefault="00A24301" w:rsidP="00483299">
      <w:pPr>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16.0</w:t>
      </w:r>
      <w:r w:rsidR="00686BB7" w:rsidRPr="005442AE">
        <w:rPr>
          <w:rFonts w:ascii="Times New Roman" w:hAnsi="Times New Roman" w:cs="Times New Roman"/>
          <w:b/>
          <w:bCs/>
          <w:sz w:val="24"/>
          <w:szCs w:val="24"/>
          <w:lang w:val="en-US"/>
        </w:rPr>
        <w:t>:</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Interest Income</w:t>
      </w:r>
      <w:r w:rsidR="00D80555" w:rsidRPr="005442AE">
        <w:rPr>
          <w:rFonts w:ascii="Times New Roman" w:hAnsi="Times New Roman" w:cs="Times New Roman"/>
          <w:b/>
          <w:bCs/>
          <w:sz w:val="24"/>
          <w:szCs w:val="24"/>
          <w:lang w:val="en-US"/>
        </w:rPr>
        <w:t xml:space="preserve"> per Unit</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spacing w:after="0" w:line="240" w:lineRule="auto"/>
        <w:jc w:val="both"/>
        <w:rPr>
          <w:rFonts w:ascii="Times New Roman" w:hAnsi="Times New Roman" w:cs="Times New Roman"/>
          <w:bCs/>
          <w:sz w:val="24"/>
          <w:szCs w:val="24"/>
          <w:lang w:val="en-US"/>
        </w:rPr>
      </w:pPr>
    </w:p>
    <w:p w:rsidR="00A24301" w:rsidRPr="005442AE" w:rsidRDefault="00A24301" w:rsidP="00A24301">
      <w:pPr>
        <w:spacing w:after="0" w:line="240" w:lineRule="auto"/>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ERECJUR</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 xml:space="preserve">Description:  </w:t>
      </w:r>
      <w:r w:rsidRPr="005442AE">
        <w:rPr>
          <w:rFonts w:ascii="Times New Roman" w:hAnsi="Times New Roman" w:cs="Times New Roman"/>
          <w:bCs/>
          <w:sz w:val="24"/>
          <w:szCs w:val="24"/>
          <w:lang w:val="en-US"/>
        </w:rPr>
        <w:tab/>
        <w:t>Report the unit value of interest income resulting from late payment of the invoice.</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Narrative:</w:t>
      </w:r>
      <w:r w:rsidRPr="005442AE">
        <w:rPr>
          <w:rFonts w:ascii="Times New Roman" w:hAnsi="Times New Roman" w:cs="Times New Roman"/>
          <w:bCs/>
          <w:sz w:val="24"/>
          <w:szCs w:val="24"/>
          <w:lang w:val="en-US"/>
        </w:rPr>
        <w:tab/>
        <w:t>Describe the conditions un</w:t>
      </w:r>
      <w:r w:rsidR="004A571A" w:rsidRPr="005442AE">
        <w:rPr>
          <w:rFonts w:ascii="Times New Roman" w:hAnsi="Times New Roman" w:cs="Times New Roman"/>
          <w:bCs/>
          <w:sz w:val="24"/>
          <w:szCs w:val="24"/>
          <w:lang w:val="en-US"/>
        </w:rPr>
        <w:t xml:space="preserve">der which you charge customers </w:t>
      </w:r>
      <w:r w:rsidRPr="005442AE">
        <w:rPr>
          <w:rFonts w:ascii="Times New Roman" w:hAnsi="Times New Roman" w:cs="Times New Roman"/>
          <w:bCs/>
          <w:sz w:val="24"/>
          <w:szCs w:val="24"/>
          <w:lang w:val="en-US"/>
        </w:rPr>
        <w:t>from late payment.  If the practice varies by channel of distribution or category of customer, explain why it varies and how.</w:t>
      </w:r>
    </w:p>
    <w:p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p>
    <w:p w:rsidR="00B630E9" w:rsidRPr="005442AE" w:rsidRDefault="00B630E9" w:rsidP="00A24301">
      <w:pPr>
        <w:spacing w:after="0" w:line="240" w:lineRule="auto"/>
        <w:ind w:left="2126" w:hanging="2126"/>
        <w:jc w:val="both"/>
        <w:rPr>
          <w:rFonts w:ascii="Times New Roman" w:hAnsi="Times New Roman" w:cs="Times New Roman"/>
          <w:b/>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17.0:</w:t>
      </w:r>
      <w:r w:rsidRPr="005442AE">
        <w:rPr>
          <w:rFonts w:ascii="Times New Roman" w:hAnsi="Times New Roman" w:cs="Times New Roman"/>
          <w:b/>
          <w:bCs/>
          <w:sz w:val="24"/>
          <w:szCs w:val="24"/>
          <w:lang w:val="en-US"/>
        </w:rPr>
        <w:tab/>
        <w:t xml:space="preserve">Taxes on </w:t>
      </w:r>
      <w:r w:rsidR="00BE02F8" w:rsidRPr="005442AE">
        <w:rPr>
          <w:rFonts w:ascii="Times New Roman" w:hAnsi="Times New Roman" w:cs="Times New Roman"/>
          <w:b/>
          <w:bCs/>
          <w:sz w:val="24"/>
          <w:szCs w:val="24"/>
          <w:lang w:val="en-US"/>
        </w:rPr>
        <w:t>Transactions</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EIMPOSTO</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005367C5" w:rsidRPr="005442AE">
        <w:rPr>
          <w:rFonts w:ascii="Times New Roman" w:hAnsi="Times New Roman" w:cs="Times New Roman"/>
          <w:bCs/>
          <w:sz w:val="24"/>
          <w:szCs w:val="24"/>
          <w:lang w:val="en-US"/>
        </w:rPr>
        <w:t>R</w:t>
      </w:r>
      <w:r w:rsidRPr="005442AE">
        <w:rPr>
          <w:rFonts w:ascii="Times New Roman" w:hAnsi="Times New Roman" w:cs="Times New Roman"/>
          <w:bCs/>
          <w:sz w:val="24"/>
          <w:szCs w:val="24"/>
          <w:lang w:val="en-US"/>
        </w:rPr>
        <w:t>eport the incurred unit value.</w:t>
      </w:r>
    </w:p>
    <w:p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p>
    <w:p w:rsidR="00B630E9" w:rsidRPr="005442AE" w:rsidRDefault="00B630E9" w:rsidP="003C4373">
      <w:pPr>
        <w:spacing w:after="0" w:line="240" w:lineRule="auto"/>
        <w:ind w:left="2126" w:hanging="2126"/>
        <w:jc w:val="both"/>
        <w:rPr>
          <w:rFonts w:ascii="Times New Roman" w:hAnsi="Times New Roman" w:cs="Times New Roman"/>
          <w:b/>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18.0:</w:t>
      </w:r>
      <w:r w:rsidRPr="005442AE">
        <w:rPr>
          <w:rFonts w:ascii="Times New Roman" w:hAnsi="Times New Roman" w:cs="Times New Roman"/>
          <w:b/>
          <w:bCs/>
          <w:sz w:val="24"/>
          <w:szCs w:val="24"/>
          <w:lang w:val="en-US"/>
        </w:rPr>
        <w:tab/>
        <w:t>Place of Shipment</w:t>
      </w:r>
    </w:p>
    <w:p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ELOCSAI</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005367C5" w:rsidRPr="005442AE">
        <w:rPr>
          <w:rFonts w:ascii="Times New Roman" w:hAnsi="Times New Roman" w:cs="Times New Roman"/>
          <w:bCs/>
          <w:sz w:val="24"/>
          <w:szCs w:val="24"/>
          <w:lang w:val="en-US"/>
        </w:rPr>
        <w:t>R</w:t>
      </w:r>
      <w:r w:rsidRPr="005442AE">
        <w:rPr>
          <w:rFonts w:ascii="Times New Roman" w:hAnsi="Times New Roman" w:cs="Times New Roman"/>
          <w:bCs/>
          <w:sz w:val="24"/>
          <w:szCs w:val="24"/>
          <w:lang w:val="en-US"/>
        </w:rPr>
        <w:t>eport the place of shipment if it is different from the place where the product was manufacture</w:t>
      </w:r>
      <w:r w:rsidR="00D414ED" w:rsidRPr="005442AE">
        <w:rPr>
          <w:rFonts w:ascii="Times New Roman" w:hAnsi="Times New Roman" w:cs="Times New Roman"/>
          <w:bCs/>
          <w:sz w:val="24"/>
          <w:szCs w:val="24"/>
          <w:lang w:val="en-US"/>
        </w:rPr>
        <w:t>d</w:t>
      </w:r>
      <w:r w:rsidRPr="005442AE">
        <w:rPr>
          <w:rFonts w:ascii="Times New Roman" w:hAnsi="Times New Roman" w:cs="Times New Roman"/>
          <w:bCs/>
          <w:sz w:val="24"/>
          <w:szCs w:val="24"/>
          <w:lang w:val="en-US"/>
        </w:rPr>
        <w:t>.</w:t>
      </w:r>
    </w:p>
    <w:p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p>
    <w:p w:rsidR="00B630E9" w:rsidRPr="005442AE" w:rsidRDefault="00B630E9" w:rsidP="003C4373">
      <w:pPr>
        <w:spacing w:after="0" w:line="240" w:lineRule="auto"/>
        <w:ind w:left="2126" w:hanging="2126"/>
        <w:jc w:val="both"/>
        <w:rPr>
          <w:rFonts w:ascii="Times New Roman" w:hAnsi="Times New Roman" w:cs="Times New Roman"/>
          <w:b/>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19.0:</w:t>
      </w:r>
      <w:r w:rsidRPr="005442AE">
        <w:rPr>
          <w:rFonts w:ascii="Times New Roman" w:hAnsi="Times New Roman" w:cs="Times New Roman"/>
          <w:b/>
          <w:bCs/>
          <w:sz w:val="24"/>
          <w:szCs w:val="24"/>
          <w:lang w:val="en-US"/>
        </w:rPr>
        <w:tab/>
        <w:t>Channel of Distribution</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ECANDISTR</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The channels of distribution designated in this field should conform to those described in section IV.7.</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r>
    </w:p>
    <w:p w:rsidR="00A24301" w:rsidRPr="005442AE" w:rsidRDefault="00A24301" w:rsidP="00A24301">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1 = channel 1</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t>2 = channel 2</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t>3 – n = channel 3 until channel n</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20.0:</w:t>
      </w:r>
      <w:r w:rsidRPr="005442AE">
        <w:rPr>
          <w:rFonts w:ascii="Times New Roman" w:hAnsi="Times New Roman" w:cs="Times New Roman"/>
          <w:b/>
          <w:bCs/>
          <w:sz w:val="24"/>
          <w:szCs w:val="24"/>
          <w:lang w:val="en-US"/>
        </w:rPr>
        <w:tab/>
        <w:t>Terms of Payment</w:t>
      </w:r>
    </w:p>
    <w:p w:rsidR="00A24301" w:rsidRPr="005442AE" w:rsidRDefault="00A24301" w:rsidP="00A24301">
      <w:pPr>
        <w:spacing w:after="0" w:line="240" w:lineRule="auto"/>
        <w:ind w:left="2126" w:hanging="2126"/>
        <w:jc w:val="both"/>
        <w:rPr>
          <w:rFonts w:ascii="Times New Roman" w:hAnsi="Times New Roman" w:cs="Times New Roman"/>
          <w:b/>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ECONDPAG</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terms of payment granted the customer</w:t>
      </w:r>
    </w:p>
    <w:p w:rsidR="00A24301" w:rsidRPr="005442AE" w:rsidRDefault="00A24301" w:rsidP="00A24301">
      <w:pPr>
        <w:spacing w:after="0" w:line="240" w:lineRule="auto"/>
        <w:ind w:left="2126" w:hanging="2126"/>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ab/>
      </w:r>
    </w:p>
    <w:p w:rsidR="00A24301" w:rsidRPr="005442AE" w:rsidRDefault="00A24301" w:rsidP="00A24301">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1 = 30 days after invoice.</w:t>
      </w:r>
    </w:p>
    <w:p w:rsidR="00A24301" w:rsidRPr="005442AE" w:rsidRDefault="00A24301" w:rsidP="00A24301">
      <w:pPr>
        <w:spacing w:after="0" w:line="240" w:lineRule="auto"/>
        <w:ind w:left="2126" w:hanging="2"/>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2 = 60 days after invoice.</w:t>
      </w:r>
    </w:p>
    <w:p w:rsidR="00A24301" w:rsidRPr="005442AE" w:rsidRDefault="00A24301" w:rsidP="00A24301">
      <w:pPr>
        <w:spacing w:after="0" w:line="240" w:lineRule="auto"/>
        <w:ind w:left="2126" w:hanging="2"/>
        <w:jc w:val="both"/>
        <w:rPr>
          <w:rFonts w:ascii="Times New Roman" w:hAnsi="Times New Roman" w:cs="Times New Roman"/>
          <w:lang w:val="en-US"/>
        </w:rPr>
      </w:pPr>
      <w:r w:rsidRPr="005442AE">
        <w:rPr>
          <w:rFonts w:ascii="Times New Roman" w:hAnsi="Times New Roman" w:cs="Times New Roman"/>
          <w:bCs/>
          <w:sz w:val="24"/>
          <w:szCs w:val="24"/>
          <w:lang w:val="en-US"/>
        </w:rPr>
        <w:t>3- n =  Specify other payment terms as required</w:t>
      </w:r>
      <w:r w:rsidRPr="005442AE">
        <w:rPr>
          <w:rFonts w:ascii="Times New Roman" w:hAnsi="Times New Roman" w:cs="Times New Roman"/>
          <w:lang w:val="en-US"/>
        </w:rPr>
        <w:t>.</w:t>
      </w:r>
    </w:p>
    <w:p w:rsidR="00A24301" w:rsidRPr="005442AE" w:rsidRDefault="00A24301" w:rsidP="00A24301">
      <w:pPr>
        <w:spacing w:after="0" w:line="240" w:lineRule="auto"/>
        <w:jc w:val="both"/>
        <w:rPr>
          <w:rFonts w:ascii="Times New Roman" w:hAnsi="Times New Roman" w:cs="Times New Roman"/>
          <w:lang w:val="en-US"/>
        </w:rPr>
      </w:pPr>
    </w:p>
    <w:p w:rsidR="00E6741D" w:rsidRPr="005442AE" w:rsidRDefault="00A24301" w:rsidP="00A24301">
      <w:pPr>
        <w:spacing w:after="0" w:line="240" w:lineRule="auto"/>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each of the terms of payment you offer and indicate the code used for each. If the terms vary by channel of distribution, explain how these are related.  Indicate whether the payment terms are stated or coded on each invoice or, otherwise, how customers agree to payment terms.  The codes for payment terms listed above are only examples, you can adapt them to your necessity </w:t>
      </w:r>
    </w:p>
    <w:p w:rsidR="00A24301" w:rsidRPr="005442AE" w:rsidRDefault="00A24301" w:rsidP="00A24301">
      <w:pPr>
        <w:spacing w:after="0" w:line="240" w:lineRule="auto"/>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r>
    </w:p>
    <w:tbl>
      <w:tblPr>
        <w:tblStyle w:val="Tabelacomgrade"/>
        <w:tblW w:w="10053" w:type="dxa"/>
        <w:tblLook w:val="04A0" w:firstRow="1" w:lastRow="0" w:firstColumn="1" w:lastColumn="0" w:noHBand="0" w:noVBand="1"/>
      </w:tblPr>
      <w:tblGrid>
        <w:gridCol w:w="10053"/>
      </w:tblGrid>
      <w:tr w:rsidR="00A24301" w:rsidRPr="004F59ED" w:rsidTr="0027346B">
        <w:trPr>
          <w:trHeight w:val="255"/>
        </w:trPr>
        <w:tc>
          <w:tcPr>
            <w:tcW w:w="10053" w:type="dxa"/>
          </w:tcPr>
          <w:p w:rsidR="00A24301" w:rsidRPr="005442AE" w:rsidRDefault="00E71185" w:rsidP="0027346B">
            <w:pPr>
              <w:jc w:val="both"/>
              <w:rPr>
                <w:rFonts w:ascii="Times New Roman" w:hAnsi="Times New Roman" w:cs="Times New Roman"/>
                <w:bCs/>
                <w:sz w:val="24"/>
                <w:szCs w:val="24"/>
                <w:lang w:val="en-US"/>
              </w:rPr>
            </w:pPr>
            <w:r w:rsidRPr="005442AE">
              <w:rPr>
                <w:rFonts w:ascii="Times New Roman" w:hAnsi="Times New Roman" w:cs="Times New Roman"/>
                <w:sz w:val="24"/>
                <w:szCs w:val="24"/>
                <w:lang w:val="en-US"/>
              </w:rPr>
              <w:br w:type="page"/>
            </w:r>
            <w:r w:rsidR="00A24301" w:rsidRPr="005442AE">
              <w:rPr>
                <w:rFonts w:ascii="Times New Roman" w:hAnsi="Times New Roman" w:cs="Times New Roman"/>
                <w:b/>
                <w:bCs/>
                <w:sz w:val="24"/>
                <w:szCs w:val="24"/>
                <w:lang w:val="en-US"/>
              </w:rPr>
              <w:t>Fields Nº 2</w:t>
            </w:r>
            <w:r w:rsidR="00E6741D" w:rsidRPr="005442AE">
              <w:rPr>
                <w:rFonts w:ascii="Times New Roman" w:hAnsi="Times New Roman" w:cs="Times New Roman"/>
                <w:b/>
                <w:bCs/>
                <w:sz w:val="24"/>
                <w:szCs w:val="24"/>
                <w:lang w:val="en-US"/>
              </w:rPr>
              <w:t>1</w:t>
            </w:r>
            <w:r w:rsidR="00A24301" w:rsidRPr="005442AE">
              <w:rPr>
                <w:rFonts w:ascii="Times New Roman" w:hAnsi="Times New Roman" w:cs="Times New Roman"/>
                <w:b/>
                <w:bCs/>
                <w:sz w:val="24"/>
                <w:szCs w:val="24"/>
                <w:lang w:val="en-US"/>
              </w:rPr>
              <w:t xml:space="preserve">.0 through </w:t>
            </w:r>
            <w:r w:rsidR="008E574C" w:rsidRPr="005442AE">
              <w:rPr>
                <w:rFonts w:ascii="Times New Roman" w:hAnsi="Times New Roman" w:cs="Times New Roman"/>
                <w:b/>
                <w:bCs/>
                <w:sz w:val="24"/>
                <w:szCs w:val="24"/>
                <w:lang w:val="en-US"/>
              </w:rPr>
              <w:t>33</w:t>
            </w:r>
            <w:r w:rsidR="00A24301" w:rsidRPr="005442AE">
              <w:rPr>
                <w:rFonts w:ascii="Times New Roman" w:hAnsi="Times New Roman" w:cs="Times New Roman"/>
                <w:b/>
                <w:bCs/>
                <w:sz w:val="24"/>
                <w:szCs w:val="24"/>
                <w:lang w:val="en-US"/>
              </w:rPr>
              <w:t xml:space="preserve">.0: </w:t>
            </w:r>
            <w:r w:rsidR="00A24301" w:rsidRPr="005442AE">
              <w:rPr>
                <w:rFonts w:ascii="Times New Roman" w:hAnsi="Times New Roman" w:cs="Times New Roman"/>
                <w:bCs/>
                <w:sz w:val="24"/>
                <w:szCs w:val="24"/>
                <w:lang w:val="en-US"/>
              </w:rPr>
              <w:t xml:space="preserve">Report the information requested concerning the direct cost incurred to </w:t>
            </w:r>
            <w:r w:rsidR="00AD1816" w:rsidRPr="005442AE">
              <w:rPr>
                <w:rFonts w:ascii="Times New Roman" w:hAnsi="Times New Roman" w:cs="Times New Roman"/>
                <w:bCs/>
                <w:sz w:val="24"/>
                <w:szCs w:val="24"/>
                <w:lang w:val="en-US"/>
              </w:rPr>
              <w:t>transport</w:t>
            </w:r>
            <w:r w:rsidR="00A24301" w:rsidRPr="005442AE">
              <w:rPr>
                <w:rFonts w:ascii="Times New Roman" w:hAnsi="Times New Roman" w:cs="Times New Roman"/>
                <w:bCs/>
                <w:sz w:val="24"/>
                <w:szCs w:val="24"/>
                <w:lang w:val="en-US"/>
              </w:rPr>
              <w:t xml:space="preserve"> the merchandise from the factory to the customer´s place of delivery.  All the direct costs incurred to transport the merchandise should be reported in these fields.  If needed, you may add fields.</w:t>
            </w:r>
          </w:p>
          <w:p w:rsidR="00A24301" w:rsidRPr="005442AE" w:rsidRDefault="00A24301" w:rsidP="00AD1816">
            <w:pPr>
              <w:pStyle w:val="Default"/>
              <w:spacing w:after="140"/>
              <w:jc w:val="both"/>
              <w:rPr>
                <w:lang w:val="en-US"/>
              </w:rPr>
            </w:pPr>
            <w:r w:rsidRPr="005442AE">
              <w:rPr>
                <w:lang w:val="en-US"/>
              </w:rPr>
              <w:t xml:space="preserve">The fields listed below anticipate the types of transport expenses commonly incurred on international shipments.  </w:t>
            </w:r>
            <w:r w:rsidRPr="005442AE">
              <w:rPr>
                <w:bCs/>
                <w:color w:val="auto"/>
                <w:lang w:val="en-US"/>
              </w:rPr>
              <w:t xml:space="preserve">If sales conditions include all transportation costs, </w:t>
            </w:r>
            <w:r w:rsidR="00AD1816" w:rsidRPr="005442AE">
              <w:rPr>
                <w:bCs/>
                <w:color w:val="auto"/>
                <w:lang w:val="en-US"/>
              </w:rPr>
              <w:t>there is no need</w:t>
            </w:r>
            <w:r w:rsidRPr="005442AE">
              <w:rPr>
                <w:bCs/>
                <w:color w:val="auto"/>
                <w:lang w:val="en-US"/>
              </w:rPr>
              <w:t xml:space="preserve"> to separate the costs.  In this case, the company should report them in a single field and explain. </w:t>
            </w:r>
          </w:p>
        </w:tc>
      </w:tr>
    </w:tbl>
    <w:p w:rsidR="00A24301" w:rsidRPr="005442AE" w:rsidRDefault="00A24301" w:rsidP="00A24301">
      <w:pPr>
        <w:spacing w:line="240" w:lineRule="auto"/>
        <w:ind w:left="2126" w:hanging="2126"/>
        <w:jc w:val="both"/>
        <w:rPr>
          <w:rFonts w:ascii="Times New Roman" w:hAnsi="Times New Roman" w:cs="Times New Roman"/>
          <w:bCs/>
          <w:sz w:val="24"/>
          <w:szCs w:val="24"/>
          <w:lang w:val="en-US"/>
        </w:rPr>
      </w:pPr>
    </w:p>
    <w:p w:rsidR="00A24301" w:rsidRPr="005442AE" w:rsidRDefault="00A24301" w:rsidP="00D80555">
      <w:pPr>
        <w:ind w:left="2832" w:hanging="2832"/>
        <w:rPr>
          <w:rFonts w:ascii="Times New Roman" w:hAnsi="Times New Roman" w:cs="Times New Roman"/>
          <w:sz w:val="24"/>
          <w:szCs w:val="24"/>
          <w:lang w:val="en-US"/>
        </w:rPr>
      </w:pPr>
      <w:r w:rsidRPr="005442AE">
        <w:rPr>
          <w:rFonts w:ascii="Times New Roman" w:hAnsi="Times New Roman" w:cs="Times New Roman"/>
          <w:b/>
          <w:bCs/>
          <w:sz w:val="24"/>
          <w:szCs w:val="24"/>
          <w:lang w:val="en-US"/>
        </w:rPr>
        <w:lastRenderedPageBreak/>
        <w:t>FIELD NUMBER 2</w:t>
      </w:r>
      <w:r w:rsidR="00E6741D" w:rsidRPr="005442AE">
        <w:rPr>
          <w:rFonts w:ascii="Times New Roman" w:hAnsi="Times New Roman" w:cs="Times New Roman"/>
          <w:b/>
          <w:bCs/>
          <w:sz w:val="24"/>
          <w:szCs w:val="24"/>
          <w:lang w:val="en-US"/>
        </w:rPr>
        <w:t>1</w:t>
      </w:r>
      <w:r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Inland Freight</w:t>
      </w:r>
      <w:r w:rsidR="00D80555"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bCs/>
          <w:sz w:val="24"/>
          <w:szCs w:val="24"/>
          <w:lang w:val="en-US"/>
        </w:rPr>
        <w:t xml:space="preserve"> - Plant to Distribution Warehouse</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EFRETINT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freight from the factory to the distribution warehouse or other intermediate location.  If necessary, allocate the unit cost of inland freight considering the basis taken to calculate the freight (</w:t>
      </w:r>
      <w:r w:rsidRPr="005442AE">
        <w:rPr>
          <w:rFonts w:ascii="Times New Roman" w:hAnsi="Times New Roman" w:cs="Times New Roman"/>
          <w:i/>
          <w:iCs/>
          <w:sz w:val="24"/>
          <w:szCs w:val="24"/>
          <w:lang w:val="en-US"/>
        </w:rPr>
        <w:t>e.g.</w:t>
      </w:r>
      <w:r w:rsidRPr="005442AE">
        <w:rPr>
          <w:rFonts w:ascii="Times New Roman" w:hAnsi="Times New Roman" w:cs="Times New Roman"/>
          <w:sz w:val="24"/>
          <w:szCs w:val="24"/>
          <w:lang w:val="en-US"/>
        </w:rPr>
        <w:t xml:space="preserve">, weight, volume). </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forms of transport you used to deliver the merchandise to your distribution warehouse(s) or other intermediate location and any affiliations you had with the carriers duri</w:t>
      </w:r>
      <w:r w:rsidR="00D5369D" w:rsidRPr="005442AE">
        <w:rPr>
          <w:rFonts w:ascii="Times New Roman" w:hAnsi="Times New Roman" w:cs="Times New Roman"/>
          <w:sz w:val="24"/>
          <w:szCs w:val="24"/>
          <w:lang w:val="en-US"/>
        </w:rPr>
        <w:t xml:space="preserve">ng the </w:t>
      </w:r>
      <w:r w:rsidR="00422A8D">
        <w:rPr>
          <w:rFonts w:ascii="Times New Roman" w:hAnsi="Times New Roman" w:cs="Times New Roman"/>
          <w:sz w:val="24"/>
          <w:szCs w:val="24"/>
          <w:lang w:val="en-US"/>
        </w:rPr>
        <w:t>period of dumping review</w:t>
      </w:r>
      <w:r w:rsidR="00D5369D"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If you shipped by common carrier, please submit the specific freight charges incurred on each transaction and the method of allocation, when more than one type or size of merchandise was shipped together.  If it is not possible to specifically identify the cost of each shipment, describe how you calculated the freight cost per unit.  Include your worksheets as attachments to the narrative response.  If you used your own vehicles to deliver the product, explain how you calculated the freight cost for each sale and provide the total expense incurred by type of expense (</w:t>
      </w:r>
      <w:r w:rsidRPr="005442AE">
        <w:rPr>
          <w:rFonts w:ascii="Times New Roman" w:hAnsi="Times New Roman" w:cs="Times New Roman"/>
          <w:i/>
          <w:iCs/>
          <w:sz w:val="24"/>
          <w:szCs w:val="24"/>
          <w:lang w:val="en-US"/>
        </w:rPr>
        <w:t>e.g.</w:t>
      </w:r>
      <w:r w:rsidRPr="005442AE">
        <w:rPr>
          <w:rFonts w:ascii="Times New Roman" w:hAnsi="Times New Roman" w:cs="Times New Roman"/>
          <w:sz w:val="24"/>
          <w:szCs w:val="24"/>
          <w:lang w:val="en-US"/>
        </w:rPr>
        <w:t>, fuel).  Include your worksheets as attachments to the narrative response.</w:t>
      </w:r>
    </w:p>
    <w:p w:rsidR="0027346B" w:rsidRPr="005442AE" w:rsidRDefault="0027346B" w:rsidP="003C4373">
      <w:pPr>
        <w:tabs>
          <w:tab w:val="left" w:pos="-1440"/>
        </w:tabs>
        <w:spacing w:after="0" w:line="240" w:lineRule="auto"/>
        <w:ind w:left="2124" w:hanging="2124"/>
        <w:jc w:val="both"/>
        <w:rPr>
          <w:rFonts w:ascii="Times New Roman" w:hAnsi="Times New Roman" w:cs="Times New Roman"/>
          <w:b/>
          <w:bCs/>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w:t>
      </w:r>
      <w:r w:rsidR="00E6741D" w:rsidRPr="005442AE">
        <w:rPr>
          <w:rFonts w:ascii="Times New Roman" w:hAnsi="Times New Roman" w:cs="Times New Roman"/>
          <w:b/>
          <w:bCs/>
          <w:sz w:val="24"/>
          <w:szCs w:val="24"/>
          <w:lang w:val="en-US"/>
        </w:rPr>
        <w:t>2</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t xml:space="preserve">Warehousing Expense </w:t>
      </w:r>
      <w:r w:rsidR="00D80555"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 Pre-sale</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EDARMPV</w:t>
      </w:r>
    </w:p>
    <w:p w:rsidR="00A24301" w:rsidRPr="005442AE" w:rsidRDefault="00A24301" w:rsidP="00A24301">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 xml:space="preserve">Report the unit cost of direct expense of warehousing incurred before the sale. After-sales expenses must be indicated in field 38.0.  The cost of warehousing reported in this field should include only expenses incurred at a distribution warehouse not located at the factory that produced the merchandise.  Indirect expenses of sales, concerning warehousing, </w:t>
      </w:r>
      <w:r w:rsidR="00F4331D" w:rsidRPr="005442AE">
        <w:rPr>
          <w:rFonts w:ascii="Times New Roman" w:hAnsi="Times New Roman" w:cs="Times New Roman"/>
          <w:bCs/>
          <w:sz w:val="24"/>
          <w:szCs w:val="24"/>
          <w:lang w:val="en-US"/>
        </w:rPr>
        <w:t>must be reported in field 4</w:t>
      </w:r>
      <w:r w:rsidR="00E6741D" w:rsidRPr="005442AE">
        <w:rPr>
          <w:rFonts w:ascii="Times New Roman" w:hAnsi="Times New Roman" w:cs="Times New Roman"/>
          <w:bCs/>
          <w:sz w:val="24"/>
          <w:szCs w:val="24"/>
          <w:lang w:val="en-US"/>
        </w:rPr>
        <w:t>1</w:t>
      </w:r>
      <w:r w:rsidR="00F4331D" w:rsidRPr="005442AE">
        <w:rPr>
          <w:rFonts w:ascii="Times New Roman" w:hAnsi="Times New Roman" w:cs="Times New Roman"/>
          <w:bCs/>
          <w:sz w:val="24"/>
          <w:szCs w:val="24"/>
          <w:lang w:val="en-US"/>
        </w:rPr>
        <w:t>.0 and</w:t>
      </w:r>
      <w:r w:rsidRPr="005442AE">
        <w:rPr>
          <w:rFonts w:ascii="Times New Roman" w:hAnsi="Times New Roman" w:cs="Times New Roman"/>
          <w:bCs/>
          <w:sz w:val="24"/>
          <w:szCs w:val="24"/>
          <w:lang w:val="en-US"/>
        </w:rPr>
        <w:t xml:space="preserve"> 4</w:t>
      </w:r>
      <w:r w:rsidR="00E6741D" w:rsidRPr="005442AE">
        <w:rPr>
          <w:rFonts w:ascii="Times New Roman" w:hAnsi="Times New Roman" w:cs="Times New Roman"/>
          <w:bCs/>
          <w:sz w:val="24"/>
          <w:szCs w:val="24"/>
          <w:lang w:val="en-US"/>
        </w:rPr>
        <w:t>2</w:t>
      </w:r>
      <w:r w:rsidRPr="005442AE">
        <w:rPr>
          <w:rFonts w:ascii="Times New Roman" w:hAnsi="Times New Roman" w:cs="Times New Roman"/>
          <w:bCs/>
          <w:sz w:val="24"/>
          <w:szCs w:val="24"/>
          <w:lang w:val="en-US"/>
        </w:rPr>
        <w:t>.0.</w:t>
      </w:r>
      <w:r w:rsidRPr="005442AE">
        <w:rPr>
          <w:rFonts w:ascii="Times New Roman" w:hAnsi="Times New Roman" w:cs="Times New Roman"/>
          <w:b/>
          <w:bCs/>
          <w:sz w:val="24"/>
          <w:szCs w:val="24"/>
          <w:lang w:val="en-US"/>
        </w:rPr>
        <w:tab/>
      </w:r>
    </w:p>
    <w:p w:rsidR="00686BB7" w:rsidRPr="005442AE" w:rsidRDefault="00686BB7" w:rsidP="003C4373">
      <w:pPr>
        <w:tabs>
          <w:tab w:val="left" w:pos="-1440"/>
        </w:tabs>
        <w:spacing w:after="0" w:line="240" w:lineRule="auto"/>
        <w:ind w:left="2124" w:hanging="2124"/>
        <w:jc w:val="both"/>
        <w:rPr>
          <w:rFonts w:ascii="Times New Roman" w:hAnsi="Times New Roman" w:cs="Times New Roman"/>
          <w:b/>
          <w:bCs/>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w:t>
      </w:r>
      <w:r w:rsidR="00E6741D" w:rsidRPr="005442AE">
        <w:rPr>
          <w:rFonts w:ascii="Times New Roman" w:hAnsi="Times New Roman" w:cs="Times New Roman"/>
          <w:b/>
          <w:bCs/>
          <w:sz w:val="24"/>
          <w:szCs w:val="24"/>
          <w:lang w:val="en-US"/>
        </w:rPr>
        <w:t>3</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t xml:space="preserve">Inland Freight </w:t>
      </w:r>
      <w:r w:rsidR="00474F08"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 Plant/Warehouse to Port of Shipment</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EFRETINTEMB</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freight to the customer’s place of delivery from the factory or the distribution warehouse (or other intermediate location).  Where it is necessary to allocate because multiple items were included in a shipment, freight cost should be allocated on the basis incurred (e.g., weight, volume).</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forms of transport you used to deliver the merchandise to your customers and any affiliations you had with the carriers during the </w:t>
      </w:r>
      <w:r w:rsidR="00422A8D">
        <w:rPr>
          <w:rFonts w:ascii="Times New Roman" w:hAnsi="Times New Roman" w:cs="Times New Roman"/>
          <w:sz w:val="24"/>
          <w:szCs w:val="24"/>
          <w:lang w:val="en-US"/>
        </w:rPr>
        <w:t>period of dumping review</w:t>
      </w:r>
      <w:r w:rsidRPr="005442AE">
        <w:rPr>
          <w:rFonts w:ascii="Times New Roman" w:hAnsi="Times New Roman" w:cs="Times New Roman"/>
          <w:sz w:val="24"/>
          <w:szCs w:val="24"/>
          <w:lang w:val="en-US"/>
        </w:rPr>
        <w:t xml:space="preserve">.  If you shipped by common carrier, please submit the specific freight charges incurred on each transaction and the method of allocation, when </w:t>
      </w:r>
      <w:r w:rsidRPr="005442AE">
        <w:rPr>
          <w:rFonts w:ascii="Times New Roman" w:hAnsi="Times New Roman" w:cs="Times New Roman"/>
          <w:sz w:val="24"/>
          <w:szCs w:val="24"/>
          <w:lang w:val="en-US"/>
        </w:rPr>
        <w:lastRenderedPageBreak/>
        <w:t>more than one type or size of merchandise was shipped.  If it is not possible to specifically identify the cost of each shipment please describe how you derived the freight cost per unit.  Include your worksheets as attachments to the narrative response. If you used your own vehicles to deliver the product, provide the total expense incurred by type of expense (e.g., fuel) and describe the method you used to allocate the expenses incurred to each sale. Include your worksheets as attachments to the narrative response.</w:t>
      </w:r>
    </w:p>
    <w:p w:rsidR="00686BB7" w:rsidRPr="005442AE" w:rsidRDefault="00686BB7" w:rsidP="003C4373">
      <w:pPr>
        <w:spacing w:after="0" w:line="240" w:lineRule="auto"/>
        <w:jc w:val="both"/>
        <w:rPr>
          <w:rFonts w:ascii="Times New Roman" w:hAnsi="Times New Roman" w:cs="Times New Roman"/>
          <w:b/>
          <w:bCs/>
          <w:sz w:val="24"/>
          <w:szCs w:val="24"/>
          <w:lang w:val="en-US"/>
        </w:rPr>
      </w:pPr>
    </w:p>
    <w:p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 2</w:t>
      </w:r>
      <w:r w:rsidR="00E6741D" w:rsidRPr="005442AE">
        <w:rPr>
          <w:rFonts w:ascii="Times New Roman" w:hAnsi="Times New Roman" w:cs="Times New Roman"/>
          <w:b/>
          <w:bCs/>
          <w:sz w:val="24"/>
          <w:szCs w:val="24"/>
          <w:lang w:val="en-US"/>
        </w:rPr>
        <w:t>4</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t>Inland Insurance</w:t>
      </w:r>
      <w:r w:rsidR="00474F08" w:rsidRPr="005442AE">
        <w:rPr>
          <w:rFonts w:ascii="Times New Roman" w:hAnsi="Times New Roman" w:cs="Times New Roman"/>
          <w:b/>
          <w:bCs/>
          <w:sz w:val="24"/>
          <w:szCs w:val="24"/>
          <w:lang w:val="en-US"/>
        </w:rPr>
        <w:t xml:space="preserve"> per Unit</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ESEGINT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insurance on shipments from the factory or distribution warehouse to the customer’s place of delivery.</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inland insurance and include your worksheets as attachments to the narrative response.</w:t>
      </w:r>
    </w:p>
    <w:p w:rsidR="00686BB7" w:rsidRPr="005442AE" w:rsidRDefault="00686BB7" w:rsidP="00035C9A">
      <w:pPr>
        <w:spacing w:after="0" w:line="240" w:lineRule="auto"/>
        <w:jc w:val="both"/>
        <w:rPr>
          <w:rFonts w:ascii="Times New Roman" w:hAnsi="Times New Roman" w:cs="Times New Roman"/>
          <w:b/>
          <w:bCs/>
          <w:sz w:val="24"/>
          <w:szCs w:val="24"/>
          <w:lang w:val="en-US"/>
        </w:rPr>
      </w:pPr>
    </w:p>
    <w:p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FIELD NUMBER</w:t>
      </w:r>
      <w:r w:rsidR="00686BB7" w:rsidRPr="005442AE">
        <w:rPr>
          <w:rFonts w:ascii="Times New Roman" w:hAnsi="Times New Roman" w:cs="Times New Roman"/>
          <w:b/>
          <w:bCs/>
          <w:sz w:val="24"/>
          <w:szCs w:val="24"/>
          <w:lang w:val="en-US"/>
        </w:rPr>
        <w:t xml:space="preserve"> 2</w:t>
      </w:r>
      <w:r w:rsidR="00E6741D" w:rsidRPr="005442AE">
        <w:rPr>
          <w:rFonts w:ascii="Times New Roman" w:hAnsi="Times New Roman" w:cs="Times New Roman"/>
          <w:b/>
          <w:bCs/>
          <w:sz w:val="24"/>
          <w:szCs w:val="24"/>
          <w:lang w:val="en-US"/>
        </w:rPr>
        <w:t>5</w:t>
      </w:r>
      <w:r w:rsidR="00686BB7"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Brokerage and Handling</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EMCARCORR</w:t>
      </w:r>
    </w:p>
    <w:p w:rsidR="00A24301" w:rsidRPr="005442AE" w:rsidRDefault="00A24301" w:rsidP="00A24301">
      <w:pPr>
        <w:keepLines/>
        <w:tabs>
          <w:tab w:val="left" w:pos="-1440"/>
        </w:tabs>
        <w:ind w:left="2124" w:hanging="2124"/>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any brokerage and handling expense incurred in the country of manufacture.</w:t>
      </w:r>
    </w:p>
    <w:p w:rsidR="00A24301" w:rsidRPr="005442AE" w:rsidRDefault="00A24301" w:rsidP="00A24301">
      <w:pPr>
        <w:keepLines/>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brokerage and handling and include your worksheets as attachments to the narrative response.</w:t>
      </w:r>
    </w:p>
    <w:p w:rsidR="0027346B" w:rsidRPr="005442AE" w:rsidRDefault="0027346B" w:rsidP="00035C9A">
      <w:pPr>
        <w:spacing w:after="0" w:line="240" w:lineRule="auto"/>
        <w:jc w:val="both"/>
        <w:rPr>
          <w:rFonts w:ascii="Times New Roman" w:hAnsi="Times New Roman" w:cs="Times New Roman"/>
          <w:b/>
          <w:bCs/>
          <w:sz w:val="24"/>
          <w:szCs w:val="24"/>
          <w:lang w:val="en-US"/>
        </w:rPr>
      </w:pPr>
    </w:p>
    <w:p w:rsidR="00A24301" w:rsidRPr="005442AE" w:rsidRDefault="00A24301" w:rsidP="00A24301">
      <w:pPr>
        <w:jc w:val="both"/>
        <w:rPr>
          <w:rFonts w:ascii="Times New Roman" w:hAnsi="Times New Roman" w:cs="Times New Roman"/>
          <w:b/>
          <w:sz w:val="24"/>
          <w:szCs w:val="24"/>
          <w:lang w:val="en-US"/>
        </w:rPr>
      </w:pPr>
      <w:r w:rsidRPr="005442AE">
        <w:rPr>
          <w:rFonts w:ascii="Times New Roman" w:hAnsi="Times New Roman" w:cs="Times New Roman"/>
          <w:b/>
          <w:bCs/>
          <w:sz w:val="24"/>
          <w:szCs w:val="24"/>
          <w:lang w:val="en-US"/>
        </w:rPr>
        <w:t>FIELD NUMBER 2</w:t>
      </w:r>
      <w:r w:rsidR="00E6741D" w:rsidRPr="005442AE">
        <w:rPr>
          <w:rFonts w:ascii="Times New Roman" w:hAnsi="Times New Roman" w:cs="Times New Roman"/>
          <w:b/>
          <w:bCs/>
          <w:sz w:val="24"/>
          <w:szCs w:val="24"/>
          <w:lang w:val="en-US"/>
        </w:rPr>
        <w:t>6</w:t>
      </w:r>
      <w:r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sz w:val="24"/>
          <w:szCs w:val="24"/>
          <w:lang w:val="en-US"/>
        </w:rPr>
        <w:t xml:space="preserve">International </w:t>
      </w:r>
      <w:r w:rsidR="00AA5F8F" w:rsidRPr="005442AE">
        <w:rPr>
          <w:rFonts w:ascii="Times New Roman" w:hAnsi="Times New Roman" w:cs="Times New Roman"/>
          <w:b/>
          <w:sz w:val="24"/>
          <w:szCs w:val="24"/>
          <w:lang w:val="en-US"/>
        </w:rPr>
        <w:t>Freight</w:t>
      </w:r>
      <w:r w:rsidR="00AA5F8F" w:rsidRPr="005442AE">
        <w:rPr>
          <w:rFonts w:ascii="Times New Roman" w:hAnsi="Times New Roman" w:cs="Times New Roman"/>
          <w:b/>
          <w:bCs/>
          <w:sz w:val="24"/>
          <w:szCs w:val="24"/>
          <w:lang w:val="en-US"/>
        </w:rPr>
        <w:t xml:space="preserve"> </w:t>
      </w:r>
      <w:r w:rsidR="008135C0" w:rsidRPr="005442AE">
        <w:rPr>
          <w:rFonts w:ascii="Times New Roman" w:hAnsi="Times New Roman" w:cs="Times New Roman"/>
          <w:b/>
          <w:bCs/>
          <w:sz w:val="24"/>
          <w:szCs w:val="24"/>
          <w:lang w:val="en-US"/>
        </w:rPr>
        <w:t xml:space="preserve">per Unit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EFRETINTL</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international freight expense incurred on shipments from the port of exit in the </w:t>
      </w:r>
      <w:r w:rsidR="00023431" w:rsidRPr="005442AE">
        <w:rPr>
          <w:rFonts w:ascii="Times New Roman" w:hAnsi="Times New Roman" w:cs="Times New Roman"/>
          <w:sz w:val="24"/>
          <w:szCs w:val="24"/>
          <w:lang w:val="en-US"/>
        </w:rPr>
        <w:t>country of manufacturing</w:t>
      </w:r>
      <w:r w:rsidR="00E6741D"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to the third- country port of entry.</w:t>
      </w:r>
    </w:p>
    <w:p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Indicate whether the freight carrier is affiliated. Supply any contracts with carriers that apply to the merchandise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w:t>
      </w:r>
      <w:r w:rsidRPr="005442AE">
        <w:rPr>
          <w:rFonts w:ascii="Times New Roman" w:hAnsi="Times New Roman" w:cs="Times New Roman"/>
          <w:lang w:val="en-US"/>
        </w:rPr>
        <w:t xml:space="preserve"> </w:t>
      </w:r>
      <w:r w:rsidRPr="005442AE">
        <w:rPr>
          <w:rFonts w:ascii="Times New Roman" w:hAnsi="Times New Roman" w:cs="Times New Roman"/>
          <w:sz w:val="24"/>
          <w:szCs w:val="24"/>
          <w:lang w:val="en-US"/>
        </w:rPr>
        <w:t>Describe how you calculated the unit cost of international freight and include your worksheets as attachments to the narrative response.</w:t>
      </w:r>
    </w:p>
    <w:p w:rsidR="00035C9A" w:rsidRPr="005442AE" w:rsidRDefault="00035C9A" w:rsidP="00035C9A">
      <w:pPr>
        <w:spacing w:after="0" w:line="240" w:lineRule="auto"/>
        <w:ind w:left="2126" w:hanging="2126"/>
        <w:jc w:val="both"/>
        <w:rPr>
          <w:rFonts w:ascii="Times New Roman" w:hAnsi="Times New Roman" w:cs="Times New Roman"/>
          <w:sz w:val="24"/>
          <w:szCs w:val="24"/>
          <w:lang w:val="en-US"/>
        </w:rPr>
      </w:pPr>
    </w:p>
    <w:p w:rsidR="00A24301" w:rsidRPr="005442AE" w:rsidRDefault="00A24301" w:rsidP="00A24301">
      <w:pPr>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2</w:t>
      </w:r>
      <w:r w:rsidR="00E6741D" w:rsidRPr="005442AE">
        <w:rPr>
          <w:rFonts w:ascii="Times New Roman" w:hAnsi="Times New Roman" w:cs="Times New Roman"/>
          <w:b/>
          <w:bCs/>
          <w:sz w:val="24"/>
          <w:szCs w:val="24"/>
          <w:lang w:val="en-US"/>
        </w:rPr>
        <w:t>7</w:t>
      </w:r>
      <w:r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 xml:space="preserve">International Insurance </w:t>
      </w:r>
      <w:r w:rsidR="008135C0" w:rsidRPr="005442AE">
        <w:rPr>
          <w:rFonts w:ascii="Times New Roman" w:hAnsi="Times New Roman" w:cs="Times New Roman"/>
          <w:b/>
          <w:bCs/>
          <w:sz w:val="24"/>
          <w:szCs w:val="24"/>
          <w:lang w:val="en-US"/>
        </w:rPr>
        <w:t xml:space="preserve">per Unit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ESEGINTL</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international insurance expense incurred on shipments from the port of exit in the </w:t>
      </w:r>
      <w:r w:rsidR="00023431" w:rsidRPr="005442AE">
        <w:rPr>
          <w:rFonts w:ascii="Times New Roman" w:hAnsi="Times New Roman" w:cs="Times New Roman"/>
          <w:sz w:val="24"/>
          <w:szCs w:val="24"/>
          <w:lang w:val="en-US"/>
        </w:rPr>
        <w:t>country of manufacturing</w:t>
      </w:r>
      <w:r w:rsidR="00E6741D"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to the third- country port of entry.</w:t>
      </w:r>
    </w:p>
    <w:p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Narrative:</w:t>
      </w:r>
      <w:r w:rsidRPr="005442AE">
        <w:rPr>
          <w:rFonts w:ascii="Times New Roman" w:hAnsi="Times New Roman" w:cs="Times New Roman"/>
          <w:sz w:val="24"/>
          <w:szCs w:val="24"/>
          <w:lang w:val="en-US"/>
        </w:rPr>
        <w:tab/>
        <w:t>Describe how you calculated the unit cost of international insurance and include your worksheets as attachments to the narrative response.</w:t>
      </w:r>
    </w:p>
    <w:p w:rsidR="00B54E60" w:rsidRPr="005442AE" w:rsidRDefault="00B54E60" w:rsidP="00035C9A">
      <w:pPr>
        <w:spacing w:after="0" w:line="240" w:lineRule="auto"/>
        <w:ind w:left="2124" w:hanging="2124"/>
        <w:jc w:val="both"/>
        <w:rPr>
          <w:rFonts w:ascii="Times New Roman" w:hAnsi="Times New Roman" w:cs="Times New Roman"/>
          <w:sz w:val="24"/>
          <w:szCs w:val="24"/>
          <w:lang w:val="en-US"/>
        </w:rPr>
      </w:pPr>
    </w:p>
    <w:p w:rsidR="00A24301" w:rsidRPr="005442AE" w:rsidRDefault="00A24301" w:rsidP="008135C0">
      <w:pPr>
        <w:tabs>
          <w:tab w:val="left" w:pos="-1440"/>
        </w:tabs>
        <w:ind w:left="2832" w:hanging="2832"/>
        <w:jc w:val="both"/>
        <w:rPr>
          <w:rFonts w:ascii="Times New Roman" w:hAnsi="Times New Roman" w:cs="Times New Roman"/>
          <w:b/>
          <w:sz w:val="24"/>
          <w:szCs w:val="24"/>
          <w:lang w:val="en-US"/>
        </w:rPr>
      </w:pPr>
      <w:r w:rsidRPr="005442AE">
        <w:rPr>
          <w:rFonts w:ascii="Times New Roman" w:hAnsi="Times New Roman" w:cs="Times New Roman"/>
          <w:b/>
          <w:bCs/>
          <w:sz w:val="24"/>
          <w:szCs w:val="24"/>
          <w:lang w:val="en-US"/>
        </w:rPr>
        <w:t>FIELD NUMBER 2</w:t>
      </w:r>
      <w:r w:rsidR="00E6741D" w:rsidRPr="005442AE">
        <w:rPr>
          <w:rFonts w:ascii="Times New Roman" w:hAnsi="Times New Roman" w:cs="Times New Roman"/>
          <w:b/>
          <w:bCs/>
          <w:sz w:val="24"/>
          <w:szCs w:val="24"/>
          <w:lang w:val="en-US"/>
        </w:rPr>
        <w:t>8</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r>
      <w:r w:rsidRPr="005442AE">
        <w:rPr>
          <w:rFonts w:ascii="Times New Roman" w:hAnsi="Times New Roman" w:cs="Times New Roman"/>
          <w:b/>
          <w:sz w:val="24"/>
          <w:szCs w:val="24"/>
          <w:lang w:val="en-US"/>
        </w:rPr>
        <w:t>Brazil Inland Freight</w:t>
      </w:r>
      <w:r w:rsidR="008135C0" w:rsidRPr="005442AE">
        <w:rPr>
          <w:rFonts w:ascii="Times New Roman" w:hAnsi="Times New Roman" w:cs="Times New Roman"/>
          <w:b/>
          <w:sz w:val="24"/>
          <w:szCs w:val="24"/>
          <w:lang w:val="en-US"/>
        </w:rPr>
        <w:t xml:space="preserve"> </w:t>
      </w:r>
      <w:r w:rsidR="008135C0" w:rsidRPr="005442AE">
        <w:rPr>
          <w:rFonts w:ascii="Times New Roman" w:hAnsi="Times New Roman" w:cs="Times New Roman"/>
          <w:b/>
          <w:bCs/>
          <w:sz w:val="24"/>
          <w:szCs w:val="24"/>
          <w:lang w:val="en-US"/>
        </w:rPr>
        <w:t>per Unit -</w:t>
      </w:r>
      <w:r w:rsidRPr="005442AE">
        <w:rPr>
          <w:rFonts w:ascii="Times New Roman" w:hAnsi="Times New Roman" w:cs="Times New Roman"/>
          <w:b/>
          <w:sz w:val="24"/>
          <w:szCs w:val="24"/>
          <w:lang w:val="en-US"/>
        </w:rPr>
        <w:t xml:space="preserve"> from Port to Warehouse</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EFRETINTPOAR</w:t>
      </w:r>
    </w:p>
    <w:p w:rsidR="00A24301" w:rsidRPr="005442AE" w:rsidRDefault="00A24301" w:rsidP="00A24301">
      <w:pPr>
        <w:keepLines/>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any freight expense incurred on shipments from the port in Brazil to the affiliated reseller’s warehouse or other intermediate location.  If the sale is direct to an unaffiliated third-country customer, report the unit cost of freight from the third-country port of entry to the unaffiliated customer.</w:t>
      </w:r>
    </w:p>
    <w:p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how you calculated the unit cost of inland freight and include your worksheets as attachments to the narrative response. </w:t>
      </w:r>
    </w:p>
    <w:p w:rsidR="0027346B" w:rsidRPr="005442AE" w:rsidRDefault="0027346B" w:rsidP="00035C9A">
      <w:pPr>
        <w:spacing w:after="0" w:line="240" w:lineRule="auto"/>
        <w:ind w:left="2124" w:hanging="2124"/>
        <w:jc w:val="both"/>
        <w:rPr>
          <w:rFonts w:ascii="Times New Roman" w:hAnsi="Times New Roman" w:cs="Times New Roman"/>
          <w:b/>
          <w:bCs/>
          <w:sz w:val="24"/>
          <w:szCs w:val="24"/>
          <w:lang w:val="en-US"/>
        </w:rPr>
      </w:pPr>
    </w:p>
    <w:p w:rsidR="00A24301" w:rsidRPr="005442AE" w:rsidRDefault="00A24301" w:rsidP="008135C0">
      <w:pPr>
        <w:ind w:left="2832" w:hanging="2832"/>
        <w:jc w:val="both"/>
        <w:rPr>
          <w:rFonts w:ascii="Times New Roman" w:hAnsi="Times New Roman" w:cs="Times New Roman"/>
          <w:sz w:val="24"/>
          <w:szCs w:val="24"/>
          <w:lang w:val="en-US"/>
        </w:rPr>
      </w:pPr>
      <w:r w:rsidRPr="005442AE">
        <w:rPr>
          <w:rFonts w:ascii="Times New Roman" w:hAnsi="Times New Roman" w:cs="Times New Roman"/>
          <w:b/>
          <w:bCs/>
          <w:sz w:val="24"/>
          <w:szCs w:val="24"/>
          <w:lang w:val="en-US"/>
        </w:rPr>
        <w:t xml:space="preserve">FIELD NUMBER </w:t>
      </w:r>
      <w:r w:rsidR="00E6741D" w:rsidRPr="005442AE">
        <w:rPr>
          <w:rFonts w:ascii="Times New Roman" w:hAnsi="Times New Roman" w:cs="Times New Roman"/>
          <w:b/>
          <w:bCs/>
          <w:sz w:val="24"/>
          <w:szCs w:val="24"/>
          <w:lang w:val="en-US"/>
        </w:rPr>
        <w:t>29</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r>
      <w:r w:rsidRPr="005442AE">
        <w:rPr>
          <w:rFonts w:ascii="Times New Roman" w:hAnsi="Times New Roman" w:cs="Times New Roman"/>
          <w:b/>
          <w:sz w:val="24"/>
          <w:szCs w:val="24"/>
          <w:lang w:val="en-US"/>
        </w:rPr>
        <w:t xml:space="preserve">Brazil Inland Freight </w:t>
      </w:r>
      <w:r w:rsidR="008135C0" w:rsidRPr="005442AE">
        <w:rPr>
          <w:rFonts w:ascii="Times New Roman" w:hAnsi="Times New Roman" w:cs="Times New Roman"/>
          <w:b/>
          <w:bCs/>
          <w:sz w:val="24"/>
          <w:szCs w:val="24"/>
          <w:lang w:val="en-US"/>
        </w:rPr>
        <w:t xml:space="preserve">per Unit - </w:t>
      </w:r>
      <w:r w:rsidRPr="005442AE">
        <w:rPr>
          <w:rFonts w:ascii="Times New Roman" w:hAnsi="Times New Roman" w:cs="Times New Roman"/>
          <w:b/>
          <w:sz w:val="24"/>
          <w:szCs w:val="24"/>
          <w:lang w:val="en-US"/>
        </w:rPr>
        <w:t xml:space="preserve">from </w:t>
      </w:r>
      <w:r w:rsidR="000A3A37" w:rsidRPr="005442AE">
        <w:rPr>
          <w:rFonts w:ascii="Times New Roman" w:hAnsi="Times New Roman" w:cs="Times New Roman"/>
          <w:b/>
          <w:bCs/>
          <w:sz w:val="24"/>
          <w:szCs w:val="24"/>
          <w:lang w:val="en-US"/>
        </w:rPr>
        <w:t xml:space="preserve">Warehouse to </w:t>
      </w:r>
      <w:r w:rsidRPr="005442AE">
        <w:rPr>
          <w:rFonts w:ascii="Times New Roman" w:hAnsi="Times New Roman" w:cs="Times New Roman"/>
          <w:b/>
          <w:bCs/>
          <w:sz w:val="24"/>
          <w:szCs w:val="24"/>
          <w:lang w:val="en-US"/>
        </w:rPr>
        <w:t>Unaffiliated Customer</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EFRETINTCLI</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freight expense incurred on shipments from the affiliated reseller’s warehouse in Brazil to the unaffiliated customer.</w:t>
      </w:r>
    </w:p>
    <w:p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inland freight and include your worksheets as attachments to the narrative response.</w:t>
      </w:r>
    </w:p>
    <w:p w:rsidR="0027346B" w:rsidRPr="005442AE" w:rsidRDefault="0027346B" w:rsidP="00035C9A">
      <w:pPr>
        <w:spacing w:after="0" w:line="240" w:lineRule="auto"/>
        <w:rPr>
          <w:rFonts w:ascii="Times New Roman" w:hAnsi="Times New Roman" w:cs="Times New Roman"/>
          <w:b/>
          <w:bCs/>
          <w:sz w:val="24"/>
          <w:szCs w:val="24"/>
          <w:lang w:val="en-US"/>
        </w:rPr>
      </w:pPr>
    </w:p>
    <w:p w:rsidR="00A24301" w:rsidRPr="005442AE" w:rsidRDefault="00A24301" w:rsidP="00A24301">
      <w:pPr>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w:t>
      </w:r>
      <w:r w:rsidR="00AA5F8F" w:rsidRPr="005442AE">
        <w:rPr>
          <w:rFonts w:ascii="Times New Roman" w:hAnsi="Times New Roman" w:cs="Times New Roman"/>
          <w:b/>
          <w:bCs/>
          <w:sz w:val="24"/>
          <w:szCs w:val="24"/>
          <w:lang w:val="en-US"/>
        </w:rPr>
        <w:t xml:space="preserve"> 3</w:t>
      </w:r>
      <w:r w:rsidR="00E6741D" w:rsidRPr="005442AE">
        <w:rPr>
          <w:rFonts w:ascii="Times New Roman" w:hAnsi="Times New Roman" w:cs="Times New Roman"/>
          <w:b/>
          <w:bCs/>
          <w:sz w:val="24"/>
          <w:szCs w:val="24"/>
          <w:lang w:val="en-US"/>
        </w:rPr>
        <w:t>0</w:t>
      </w:r>
      <w:r w:rsidR="00AA5F8F" w:rsidRPr="005442AE">
        <w:rPr>
          <w:rFonts w:ascii="Times New Roman" w:hAnsi="Times New Roman" w:cs="Times New Roman"/>
          <w:b/>
          <w:bCs/>
          <w:sz w:val="24"/>
          <w:szCs w:val="24"/>
          <w:lang w:val="en-US"/>
        </w:rPr>
        <w:t>.0:</w:t>
      </w:r>
      <w:r w:rsidR="00AA5F8F"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Other Transportation Expenses</w:t>
      </w:r>
      <w:r w:rsidR="0042722A"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bCs/>
          <w:sz w:val="24"/>
          <w:szCs w:val="24"/>
          <w:lang w:val="en-US"/>
        </w:rPr>
        <w:t xml:space="preserve"> in Brazil</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EOUDESPTRANSP</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any additional transportation expense incurred in Brazil.</w:t>
      </w:r>
    </w:p>
    <w:p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this additional transportation expense and include your worksheets as attachments to the narrative response.</w:t>
      </w:r>
    </w:p>
    <w:p w:rsidR="0027346B" w:rsidRPr="005442AE" w:rsidRDefault="0027346B" w:rsidP="00035C9A">
      <w:pPr>
        <w:tabs>
          <w:tab w:val="left" w:pos="-1440"/>
        </w:tabs>
        <w:spacing w:after="0" w:line="240" w:lineRule="auto"/>
        <w:ind w:left="2124" w:hanging="2124"/>
        <w:jc w:val="both"/>
        <w:rPr>
          <w:rFonts w:ascii="Times New Roman" w:hAnsi="Times New Roman" w:cs="Times New Roman"/>
          <w:b/>
          <w:bCs/>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3</w:t>
      </w:r>
      <w:r w:rsidR="00E6741D" w:rsidRPr="005442AE">
        <w:rPr>
          <w:rFonts w:ascii="Times New Roman" w:hAnsi="Times New Roman" w:cs="Times New Roman"/>
          <w:b/>
          <w:bCs/>
          <w:sz w:val="24"/>
          <w:szCs w:val="24"/>
          <w:lang w:val="en-US"/>
        </w:rPr>
        <w:t>1</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t>Inland Insurance</w:t>
      </w:r>
      <w:r w:rsidR="0042722A"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bCs/>
          <w:sz w:val="24"/>
          <w:szCs w:val="24"/>
          <w:lang w:val="en-US"/>
        </w:rPr>
        <w:t xml:space="preserve"> in Brazil</w:t>
      </w:r>
      <w:r w:rsidR="0042722A" w:rsidRPr="005442AE">
        <w:rPr>
          <w:rFonts w:ascii="Times New Roman" w:hAnsi="Times New Roman" w:cs="Times New Roman"/>
          <w:b/>
          <w:bCs/>
          <w:sz w:val="24"/>
          <w:szCs w:val="24"/>
          <w:lang w:val="en-US"/>
        </w:rPr>
        <w:t xml:space="preserve"> </w:t>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ESEGINTBRA</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inland insurance in Brazil.</w:t>
      </w:r>
    </w:p>
    <w:p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how you calculated the unit cost of inland insurance in Brazil and include your worksheets as attachments to the narrative response.</w:t>
      </w:r>
    </w:p>
    <w:p w:rsidR="0027346B" w:rsidRPr="005442AE" w:rsidRDefault="0027346B" w:rsidP="00035C9A">
      <w:pPr>
        <w:spacing w:after="0" w:line="240" w:lineRule="auto"/>
        <w:rPr>
          <w:rFonts w:ascii="Times New Roman" w:hAnsi="Times New Roman" w:cs="Times New Roman"/>
          <w:b/>
          <w:bCs/>
          <w:sz w:val="24"/>
          <w:szCs w:val="24"/>
          <w:lang w:val="en-US"/>
        </w:rPr>
      </w:pPr>
    </w:p>
    <w:p w:rsidR="00A24301" w:rsidRPr="005442AE" w:rsidRDefault="00A24301" w:rsidP="00A24301">
      <w:pPr>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3</w:t>
      </w:r>
      <w:r w:rsidR="00E6741D" w:rsidRPr="005442AE">
        <w:rPr>
          <w:rFonts w:ascii="Times New Roman" w:hAnsi="Times New Roman" w:cs="Times New Roman"/>
          <w:b/>
          <w:bCs/>
          <w:sz w:val="24"/>
          <w:szCs w:val="24"/>
          <w:lang w:val="en-US"/>
        </w:rPr>
        <w:t>2</w:t>
      </w:r>
      <w:r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Brazil Customs Duty</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lastRenderedPageBreak/>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EIIBRA</w:t>
      </w:r>
    </w:p>
    <w:p w:rsidR="00A24301" w:rsidRPr="005442AE" w:rsidRDefault="00A24301" w:rsidP="00A24301">
      <w:pPr>
        <w:ind w:left="2124" w:hanging="2124"/>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the unit amount paid t</w:t>
      </w:r>
      <w:r w:rsidR="00483299" w:rsidRPr="005442AE">
        <w:rPr>
          <w:rFonts w:ascii="Times New Roman" w:hAnsi="Times New Roman" w:cs="Times New Roman"/>
          <w:bCs/>
          <w:sz w:val="24"/>
          <w:szCs w:val="24"/>
          <w:lang w:val="en-US"/>
        </w:rPr>
        <w:t xml:space="preserve">o </w:t>
      </w:r>
      <w:r w:rsidR="009748E2" w:rsidRPr="005442AE">
        <w:rPr>
          <w:rFonts w:ascii="Times New Roman" w:hAnsi="Times New Roman" w:cs="Times New Roman"/>
          <w:bCs/>
          <w:sz w:val="24"/>
          <w:szCs w:val="24"/>
          <w:lang w:val="en-US"/>
        </w:rPr>
        <w:t xml:space="preserve">the </w:t>
      </w:r>
      <w:r w:rsidR="00281186" w:rsidRPr="005442AE">
        <w:rPr>
          <w:rFonts w:ascii="Times New Roman" w:hAnsi="Times New Roman" w:cs="Times New Roman"/>
          <w:bCs/>
          <w:sz w:val="24"/>
          <w:szCs w:val="24"/>
          <w:lang w:val="en-US"/>
        </w:rPr>
        <w:t xml:space="preserve">Secretariat </w:t>
      </w:r>
      <w:r w:rsidR="00A74E22" w:rsidRPr="005442AE">
        <w:rPr>
          <w:rFonts w:ascii="Times New Roman" w:hAnsi="Times New Roman" w:cs="Times New Roman"/>
          <w:bCs/>
          <w:sz w:val="24"/>
          <w:szCs w:val="24"/>
          <w:lang w:val="en-US"/>
        </w:rPr>
        <w:t xml:space="preserve">of </w:t>
      </w:r>
      <w:r w:rsidR="00281186" w:rsidRPr="005442AE">
        <w:rPr>
          <w:rFonts w:ascii="Times New Roman" w:hAnsi="Times New Roman" w:cs="Times New Roman"/>
          <w:bCs/>
          <w:sz w:val="24"/>
          <w:szCs w:val="24"/>
          <w:lang w:val="en-US"/>
        </w:rPr>
        <w:t xml:space="preserve">the </w:t>
      </w:r>
      <w:r w:rsidR="00A74E22" w:rsidRPr="005442AE">
        <w:rPr>
          <w:rFonts w:ascii="Times New Roman" w:hAnsi="Times New Roman" w:cs="Times New Roman"/>
          <w:bCs/>
          <w:sz w:val="24"/>
          <w:szCs w:val="24"/>
          <w:lang w:val="en-US"/>
        </w:rPr>
        <w:t>Federal Revenue of Brazil</w:t>
      </w:r>
      <w:r w:rsidR="00A74E22" w:rsidRPr="005442AE">
        <w:rPr>
          <w:rFonts w:ascii="Times New Roman" w:hAnsi="Times New Roman" w:cs="Times New Roman"/>
          <w:noProof/>
          <w:lang w:val="en-US" w:eastAsia="pt-BR"/>
        </w:rPr>
        <w:t xml:space="preserve"> </w:t>
      </w:r>
      <w:r w:rsidR="003D32D4" w:rsidRPr="005442AE">
        <w:rPr>
          <w:rFonts w:ascii="Times New Roman" w:hAnsi="Times New Roman" w:cs="Times New Roman"/>
          <w:noProof/>
          <w:lang w:val="en-US" w:eastAsia="pt-BR"/>
        </w:rPr>
        <w:t xml:space="preserve">and the </w:t>
      </w:r>
      <w:r w:rsidR="009748E2" w:rsidRPr="005442AE">
        <w:rPr>
          <w:rFonts w:ascii="Times New Roman" w:hAnsi="Times New Roman" w:cs="Times New Roman"/>
          <w:noProof/>
          <w:lang w:val="en-US" w:eastAsia="pt-BR"/>
        </w:rPr>
        <w:t xml:space="preserve">respective </w:t>
      </w:r>
      <w:r w:rsidRPr="005442AE">
        <w:rPr>
          <w:rFonts w:ascii="Times New Roman" w:hAnsi="Times New Roman" w:cs="Times New Roman"/>
          <w:bCs/>
          <w:sz w:val="24"/>
          <w:szCs w:val="24"/>
          <w:lang w:val="en-US"/>
        </w:rPr>
        <w:t xml:space="preserve">customs fees paid </w:t>
      </w:r>
      <w:r w:rsidR="009748E2" w:rsidRPr="005442AE">
        <w:rPr>
          <w:rFonts w:ascii="Times New Roman" w:hAnsi="Times New Roman" w:cs="Times New Roman"/>
          <w:bCs/>
          <w:sz w:val="24"/>
          <w:szCs w:val="24"/>
          <w:lang w:val="en-US"/>
        </w:rPr>
        <w:t>for</w:t>
      </w:r>
      <w:r w:rsidRPr="005442AE">
        <w:rPr>
          <w:rFonts w:ascii="Times New Roman" w:hAnsi="Times New Roman" w:cs="Times New Roman"/>
          <w:bCs/>
          <w:sz w:val="24"/>
          <w:szCs w:val="24"/>
          <w:lang w:val="en-US"/>
        </w:rPr>
        <w:t xml:space="preserve"> the product.</w:t>
      </w:r>
    </w:p>
    <w:p w:rsidR="00A24301" w:rsidRPr="005442AE" w:rsidRDefault="00A24301" w:rsidP="00A24301">
      <w:pPr>
        <w:ind w:left="2124" w:hanging="2124"/>
        <w:rPr>
          <w:rFonts w:ascii="Times New Roman" w:hAnsi="Times New Roman" w:cs="Times New Roman"/>
          <w:bCs/>
          <w:sz w:val="24"/>
          <w:szCs w:val="24"/>
          <w:lang w:val="en-US"/>
        </w:rPr>
      </w:pPr>
      <w:r w:rsidRPr="005442AE">
        <w:rPr>
          <w:rFonts w:ascii="Times New Roman" w:hAnsi="Times New Roman" w:cs="Times New Roman"/>
          <w:bCs/>
          <w:sz w:val="24"/>
          <w:szCs w:val="24"/>
          <w:lang w:val="en-US"/>
        </w:rPr>
        <w:t>Narrative:</w:t>
      </w:r>
      <w:r w:rsidRPr="005442AE">
        <w:rPr>
          <w:rFonts w:ascii="Times New Roman" w:hAnsi="Times New Roman" w:cs="Times New Roman"/>
          <w:bCs/>
          <w:sz w:val="24"/>
          <w:szCs w:val="24"/>
          <w:lang w:val="en-US"/>
        </w:rPr>
        <w:tab/>
        <w:t xml:space="preserve">Describe how you calculate the unit amount paid to the customs and include your worksheets as attachments to the narrative response. </w:t>
      </w:r>
    </w:p>
    <w:p w:rsidR="00A24301" w:rsidRPr="005442AE" w:rsidRDefault="00A24301" w:rsidP="00035C9A">
      <w:pPr>
        <w:spacing w:after="0" w:line="240" w:lineRule="auto"/>
        <w:rPr>
          <w:rFonts w:ascii="Times New Roman" w:hAnsi="Times New Roman" w:cs="Times New Roman"/>
          <w:b/>
          <w:bCs/>
          <w:sz w:val="24"/>
          <w:szCs w:val="24"/>
          <w:lang w:val="en-US"/>
        </w:rPr>
      </w:pPr>
    </w:p>
    <w:p w:rsidR="00A24301" w:rsidRPr="005442AE" w:rsidRDefault="00A24301" w:rsidP="00A24301">
      <w:pPr>
        <w:rPr>
          <w:rFonts w:ascii="Times New Roman" w:hAnsi="Times New Roman" w:cs="Times New Roman"/>
          <w:bCs/>
          <w:sz w:val="24"/>
          <w:szCs w:val="24"/>
          <w:lang w:val="en-US"/>
        </w:rPr>
      </w:pPr>
      <w:r w:rsidRPr="005442AE">
        <w:rPr>
          <w:rFonts w:ascii="Times New Roman" w:hAnsi="Times New Roman" w:cs="Times New Roman"/>
          <w:b/>
          <w:bCs/>
          <w:sz w:val="24"/>
          <w:szCs w:val="24"/>
          <w:lang w:val="en-US"/>
        </w:rPr>
        <w:t>FIELD NUMBER 3</w:t>
      </w:r>
      <w:r w:rsidR="00E6741D" w:rsidRPr="005442AE">
        <w:rPr>
          <w:rFonts w:ascii="Times New Roman" w:hAnsi="Times New Roman" w:cs="Times New Roman"/>
          <w:b/>
          <w:bCs/>
          <w:sz w:val="24"/>
          <w:szCs w:val="24"/>
          <w:lang w:val="en-US"/>
        </w:rPr>
        <w:t>3</w:t>
      </w:r>
      <w:r w:rsidRPr="005442AE">
        <w:rPr>
          <w:rFonts w:ascii="Times New Roman" w:hAnsi="Times New Roman" w:cs="Times New Roman"/>
          <w:b/>
          <w:bCs/>
          <w:sz w:val="24"/>
          <w:szCs w:val="24"/>
          <w:lang w:val="en-US"/>
        </w:rPr>
        <w:t>.0:</w:t>
      </w:r>
      <w:r w:rsidR="00686BB7" w:rsidRPr="005442AE">
        <w:rPr>
          <w:rFonts w:ascii="Times New Roman" w:hAnsi="Times New Roman" w:cs="Times New Roman"/>
          <w:b/>
          <w:bCs/>
          <w:sz w:val="24"/>
          <w:szCs w:val="24"/>
          <w:lang w:val="en-US"/>
        </w:rPr>
        <w:tab/>
      </w:r>
      <w:r w:rsidRPr="005442AE">
        <w:rPr>
          <w:rFonts w:ascii="Times New Roman" w:hAnsi="Times New Roman" w:cs="Times New Roman"/>
          <w:b/>
          <w:bCs/>
          <w:sz w:val="24"/>
          <w:szCs w:val="24"/>
          <w:lang w:val="en-US"/>
        </w:rPr>
        <w:t>Duty Drawback</w:t>
      </w:r>
      <w:r w:rsidR="00AA5F8F"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EREMBIMP</w:t>
      </w:r>
    </w:p>
    <w:p w:rsidR="00A24301" w:rsidRPr="005442AE" w:rsidRDefault="00A24301" w:rsidP="00A24301">
      <w:pPr>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t>Report the unit amount of any duty drawback received upon exportation of the product from the country of manufactur</w:t>
      </w:r>
      <w:r w:rsidR="00B1164B" w:rsidRPr="005442AE">
        <w:rPr>
          <w:rFonts w:ascii="Times New Roman" w:hAnsi="Times New Roman" w:cs="Times New Roman"/>
          <w:bCs/>
          <w:sz w:val="24"/>
          <w:szCs w:val="24"/>
          <w:lang w:val="en-US"/>
        </w:rPr>
        <w:t>ing</w:t>
      </w:r>
      <w:r w:rsidRPr="005442AE">
        <w:rPr>
          <w:rFonts w:ascii="Times New Roman" w:hAnsi="Times New Roman" w:cs="Times New Roman"/>
          <w:bCs/>
          <w:sz w:val="24"/>
          <w:szCs w:val="24"/>
          <w:lang w:val="en-US"/>
        </w:rPr>
        <w:t xml:space="preserve"> to Brazil.</w:t>
      </w:r>
    </w:p>
    <w:p w:rsidR="00A24301" w:rsidRPr="005442AE" w:rsidRDefault="00A24301" w:rsidP="00A24301">
      <w:pPr>
        <w:ind w:left="2124" w:hanging="2124"/>
        <w:jc w:val="both"/>
        <w:rPr>
          <w:rFonts w:ascii="Times New Roman" w:hAnsi="Times New Roman" w:cs="Times New Roman"/>
          <w:b/>
          <w:bCs/>
          <w:sz w:val="24"/>
          <w:szCs w:val="24"/>
          <w:lang w:val="en-US"/>
        </w:rPr>
      </w:pPr>
      <w:r w:rsidRPr="005442AE">
        <w:rPr>
          <w:rFonts w:ascii="Times New Roman" w:hAnsi="Times New Roman" w:cs="Times New Roman"/>
          <w:bCs/>
          <w:sz w:val="24"/>
          <w:szCs w:val="24"/>
          <w:lang w:val="en-US"/>
        </w:rPr>
        <w:t>Narrative:</w:t>
      </w:r>
      <w:r w:rsidRPr="005442AE">
        <w:rPr>
          <w:rFonts w:ascii="Times New Roman" w:hAnsi="Times New Roman" w:cs="Times New Roman"/>
          <w:bCs/>
          <w:sz w:val="24"/>
          <w:szCs w:val="24"/>
          <w:lang w:val="en-US"/>
        </w:rPr>
        <w:tab/>
        <w:t>Explain how the amount of duty drawback received is calculated and submit your worksheets as attachments to the narrative response.</w:t>
      </w:r>
    </w:p>
    <w:p w:rsidR="0027346B" w:rsidRPr="005442AE" w:rsidRDefault="0027346B" w:rsidP="00035C9A">
      <w:pPr>
        <w:spacing w:after="0" w:line="240" w:lineRule="auto"/>
        <w:rPr>
          <w:rFonts w:ascii="Times New Roman" w:hAnsi="Times New Roman" w:cs="Times New Roman"/>
          <w:b/>
          <w:bCs/>
          <w:sz w:val="24"/>
          <w:szCs w:val="24"/>
          <w:lang w:val="en-US"/>
        </w:rPr>
      </w:pPr>
    </w:p>
    <w:p w:rsidR="00A24301" w:rsidRPr="005442AE" w:rsidRDefault="00686BB7" w:rsidP="00A24301">
      <w:pPr>
        <w:rPr>
          <w:rFonts w:ascii="Times New Roman" w:hAnsi="Times New Roman" w:cs="Times New Roman"/>
          <w:lang w:val="en-US"/>
        </w:rPr>
      </w:pPr>
      <w:r w:rsidRPr="005442AE">
        <w:rPr>
          <w:rFonts w:ascii="Times New Roman" w:hAnsi="Times New Roman" w:cs="Times New Roman"/>
          <w:b/>
          <w:bCs/>
          <w:sz w:val="24"/>
          <w:szCs w:val="24"/>
          <w:lang w:val="en-US"/>
        </w:rPr>
        <w:t>FIELD NUMBER 3</w:t>
      </w:r>
      <w:r w:rsidR="00E6741D" w:rsidRPr="005442AE">
        <w:rPr>
          <w:rFonts w:ascii="Times New Roman" w:hAnsi="Times New Roman" w:cs="Times New Roman"/>
          <w:b/>
          <w:bCs/>
          <w:sz w:val="24"/>
          <w:szCs w:val="24"/>
          <w:lang w:val="en-US"/>
        </w:rPr>
        <w:t>4</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r>
      <w:r w:rsidR="00A24301" w:rsidRPr="005442AE">
        <w:rPr>
          <w:rFonts w:ascii="Times New Roman" w:hAnsi="Times New Roman" w:cs="Times New Roman"/>
          <w:b/>
          <w:bCs/>
          <w:sz w:val="24"/>
          <w:szCs w:val="24"/>
          <w:lang w:val="en-US"/>
        </w:rPr>
        <w:t>Commissions</w:t>
      </w:r>
      <w:r w:rsidR="00A24301" w:rsidRPr="005442AE">
        <w:rPr>
          <w:rFonts w:ascii="Times New Roman" w:hAnsi="Times New Roman" w:cs="Times New Roman"/>
          <w:b/>
          <w:bCs/>
          <w:sz w:val="24"/>
          <w:szCs w:val="24"/>
          <w:lang w:val="en-US"/>
        </w:rPr>
        <w:tab/>
      </w:r>
      <w:r w:rsidR="00AA5F8F"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AA5F8F"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ECOMIS</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commissions paid to selling agents, affiliated or not.  If more than one commission was paid, report each commission in a separate field.</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terms under which commissions were paid and how commission rates were determined.  Explain whether the amount of the commission varies depending on the party to whom it is paid and whether that party is affiliated </w:t>
      </w:r>
      <w:r w:rsidR="004A351E" w:rsidRPr="005442AE">
        <w:rPr>
          <w:rFonts w:ascii="Times New Roman" w:hAnsi="Times New Roman" w:cs="Times New Roman"/>
          <w:sz w:val="24"/>
          <w:szCs w:val="24"/>
          <w:lang w:val="en-US"/>
        </w:rPr>
        <w:t>to</w:t>
      </w:r>
      <w:r w:rsidRPr="005442AE">
        <w:rPr>
          <w:rFonts w:ascii="Times New Roman" w:hAnsi="Times New Roman" w:cs="Times New Roman"/>
          <w:sz w:val="24"/>
          <w:szCs w:val="24"/>
          <w:lang w:val="en-US"/>
        </w:rPr>
        <w:t xml:space="preserve"> you.  Include samples of each type of commission agreement used. </w:t>
      </w:r>
    </w:p>
    <w:p w:rsidR="006D32BA" w:rsidRPr="005442AE" w:rsidRDefault="006D32BA" w:rsidP="00035C9A">
      <w:pPr>
        <w:tabs>
          <w:tab w:val="left" w:pos="-1440"/>
        </w:tabs>
        <w:spacing w:after="0" w:line="240" w:lineRule="auto"/>
        <w:ind w:left="2124" w:hanging="2124"/>
        <w:jc w:val="both"/>
        <w:rPr>
          <w:rFonts w:ascii="Times New Roman" w:hAnsi="Times New Roman" w:cs="Times New Roman"/>
          <w:b/>
          <w:bCs/>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bCs/>
          <w:sz w:val="24"/>
          <w:szCs w:val="24"/>
          <w:lang w:val="en-US"/>
        </w:rPr>
        <w:t>FIELD NUMBER 3</w:t>
      </w:r>
      <w:r w:rsidR="00E6741D" w:rsidRPr="005442AE">
        <w:rPr>
          <w:rFonts w:ascii="Times New Roman" w:hAnsi="Times New Roman" w:cs="Times New Roman"/>
          <w:b/>
          <w:bCs/>
          <w:sz w:val="24"/>
          <w:szCs w:val="24"/>
          <w:lang w:val="en-US"/>
        </w:rPr>
        <w:t>5</w:t>
      </w:r>
      <w:r w:rsidRPr="005442AE">
        <w:rPr>
          <w:rFonts w:ascii="Times New Roman" w:hAnsi="Times New Roman" w:cs="Times New Roman"/>
          <w:b/>
          <w:bCs/>
          <w:sz w:val="24"/>
          <w:szCs w:val="24"/>
          <w:lang w:val="en-US"/>
        </w:rPr>
        <w:t>.0:</w:t>
      </w:r>
      <w:r w:rsidRPr="005442AE">
        <w:rPr>
          <w:rFonts w:ascii="Times New Roman" w:hAnsi="Times New Roman" w:cs="Times New Roman"/>
          <w:b/>
          <w:bCs/>
          <w:sz w:val="24"/>
          <w:szCs w:val="24"/>
          <w:lang w:val="en-US"/>
        </w:rPr>
        <w:tab/>
        <w:t>Selling Agent</w:t>
      </w:r>
    </w:p>
    <w:p w:rsidR="00A24301" w:rsidRPr="005442AE" w:rsidRDefault="00A24301" w:rsidP="00A24301">
      <w:pPr>
        <w:tabs>
          <w:tab w:val="left" w:pos="-1440"/>
        </w:tabs>
        <w:ind w:left="2124" w:hanging="2124"/>
        <w:jc w:val="both"/>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t>EAGENT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name and internal code designating the commissioned selling agent.  If more than one commission was paid, report the name and code of each selling agent in a separate field.</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Provide a list of commissioned selling agents and an internal code for each, the applicable commission rates, and whether the agent is affiliated with you.</w:t>
      </w:r>
    </w:p>
    <w:p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3</w:t>
      </w:r>
      <w:r w:rsidR="00E6741D" w:rsidRPr="005442AE">
        <w:rPr>
          <w:rFonts w:ascii="Times New Roman" w:hAnsi="Times New Roman" w:cs="Times New Roman"/>
          <w:b/>
          <w:sz w:val="24"/>
          <w:szCs w:val="24"/>
          <w:lang w:val="en-US"/>
        </w:rPr>
        <w:t>6</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 xml:space="preserve">Selling Agent Relationship </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ERELAG</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code designating affiliation</w:t>
      </w:r>
    </w:p>
    <w:p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b/>
        <w:t>1 = Unaffiliated</w:t>
      </w:r>
      <w:r w:rsidR="00334F14" w:rsidRPr="005442AE">
        <w:rPr>
          <w:rFonts w:ascii="Times New Roman" w:hAnsi="Times New Roman" w:cs="Times New Roman"/>
          <w:sz w:val="24"/>
          <w:szCs w:val="24"/>
          <w:lang w:val="en-US"/>
        </w:rPr>
        <w:t xml:space="preserve"> party</w:t>
      </w:r>
    </w:p>
    <w:p w:rsidR="00A24301" w:rsidRPr="005442AE" w:rsidRDefault="00A24301" w:rsidP="00A24301">
      <w:pPr>
        <w:tabs>
          <w:tab w:val="left" w:pos="-1440"/>
        </w:tabs>
        <w:spacing w:after="0"/>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ab/>
        <w:t>2 = Affiliated</w:t>
      </w:r>
      <w:r w:rsidR="00334F14" w:rsidRPr="005442AE">
        <w:rPr>
          <w:rFonts w:ascii="Times New Roman" w:hAnsi="Times New Roman" w:cs="Times New Roman"/>
          <w:sz w:val="24"/>
          <w:szCs w:val="24"/>
          <w:lang w:val="en-US"/>
        </w:rPr>
        <w:t xml:space="preserve"> party</w:t>
      </w:r>
    </w:p>
    <w:p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p>
    <w:p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3</w:t>
      </w:r>
      <w:r w:rsidR="00E6741D" w:rsidRPr="005442AE">
        <w:rPr>
          <w:rFonts w:ascii="Times New Roman" w:hAnsi="Times New Roman" w:cs="Times New Roman"/>
          <w:b/>
          <w:sz w:val="24"/>
          <w:szCs w:val="24"/>
          <w:lang w:val="en-US"/>
        </w:rPr>
        <w:t>7</w:t>
      </w:r>
      <w:r w:rsidRPr="005442AE">
        <w:rPr>
          <w:rFonts w:ascii="Times New Roman" w:hAnsi="Times New Roman" w:cs="Times New Roman"/>
          <w:b/>
          <w:sz w:val="24"/>
          <w:szCs w:val="24"/>
          <w:lang w:val="en-US"/>
        </w:rPr>
        <w:t>.0:</w:t>
      </w:r>
      <w:r w:rsidRPr="005442AE">
        <w:rPr>
          <w:rFonts w:ascii="Times New Roman" w:hAnsi="Times New Roman" w:cs="Times New Roman"/>
          <w:sz w:val="24"/>
          <w:szCs w:val="24"/>
          <w:lang w:val="en-US"/>
        </w:rPr>
        <w:tab/>
      </w:r>
      <w:r w:rsidRPr="005442AE">
        <w:rPr>
          <w:rFonts w:ascii="Times New Roman" w:hAnsi="Times New Roman" w:cs="Times New Roman"/>
          <w:b/>
          <w:bCs/>
          <w:sz w:val="24"/>
          <w:szCs w:val="24"/>
          <w:lang w:val="en-US"/>
        </w:rPr>
        <w:t>Warehousing Expense</w:t>
      </w:r>
      <w:r w:rsidR="0042722A"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bCs/>
          <w:sz w:val="24"/>
          <w:szCs w:val="24"/>
          <w:lang w:val="en-US"/>
        </w:rPr>
        <w:t xml:space="preserve"> – After-sale</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EDESPARMPS</w:t>
      </w:r>
    </w:p>
    <w:p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p>
    <w:p w:rsidR="00A24301" w:rsidRPr="005442AE" w:rsidRDefault="00A24301" w:rsidP="00A24301">
      <w:pPr>
        <w:ind w:left="2124" w:hanging="2124"/>
        <w:jc w:val="both"/>
        <w:rPr>
          <w:rFonts w:ascii="Times New Roman" w:hAnsi="Times New Roman" w:cs="Times New Roman"/>
          <w:b/>
          <w:bCs/>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after-sale warehousing provided to the client. The cost of warehousing reported in this field should include only direct expenses, </w:t>
      </w:r>
      <w:r w:rsidR="00BA599A" w:rsidRPr="005442AE">
        <w:rPr>
          <w:rFonts w:ascii="Times New Roman" w:hAnsi="Times New Roman" w:cs="Times New Roman"/>
          <w:sz w:val="24"/>
          <w:szCs w:val="24"/>
          <w:lang w:val="en-US"/>
        </w:rPr>
        <w:t>minus the</w:t>
      </w:r>
      <w:r w:rsidRPr="005442AE">
        <w:rPr>
          <w:rFonts w:ascii="Times New Roman" w:hAnsi="Times New Roman" w:cs="Times New Roman"/>
          <w:sz w:val="24"/>
          <w:szCs w:val="24"/>
          <w:lang w:val="en-US"/>
        </w:rPr>
        <w:t xml:space="preserve"> reimbursement received from the customer. The indirect expenses must be reported in fields 4</w:t>
      </w:r>
      <w:r w:rsidR="00E6741D" w:rsidRPr="005442AE">
        <w:rPr>
          <w:rFonts w:ascii="Times New Roman" w:hAnsi="Times New Roman" w:cs="Times New Roman"/>
          <w:sz w:val="24"/>
          <w:szCs w:val="24"/>
          <w:lang w:val="en-US"/>
        </w:rPr>
        <w:t>1</w:t>
      </w:r>
      <w:r w:rsidRPr="005442AE">
        <w:rPr>
          <w:rFonts w:ascii="Times New Roman" w:hAnsi="Times New Roman" w:cs="Times New Roman"/>
          <w:sz w:val="24"/>
          <w:szCs w:val="24"/>
          <w:lang w:val="en-US"/>
        </w:rPr>
        <w:t>.0 and 4</w:t>
      </w:r>
      <w:r w:rsidR="00E6741D" w:rsidRPr="005442AE">
        <w:rPr>
          <w:rFonts w:ascii="Times New Roman" w:hAnsi="Times New Roman" w:cs="Times New Roman"/>
          <w:sz w:val="24"/>
          <w:szCs w:val="24"/>
          <w:lang w:val="en-US"/>
        </w:rPr>
        <w:t>2</w:t>
      </w:r>
      <w:r w:rsidRPr="005442AE">
        <w:rPr>
          <w:rFonts w:ascii="Times New Roman" w:hAnsi="Times New Roman" w:cs="Times New Roman"/>
          <w:sz w:val="24"/>
          <w:szCs w:val="24"/>
          <w:lang w:val="en-US"/>
        </w:rPr>
        <w:t>.0.</w:t>
      </w:r>
    </w:p>
    <w:p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Narrative:        </w:t>
      </w:r>
      <w:r w:rsidRPr="005442AE">
        <w:rPr>
          <w:rFonts w:ascii="Times New Roman" w:hAnsi="Times New Roman" w:cs="Times New Roman"/>
          <w:sz w:val="24"/>
          <w:szCs w:val="24"/>
          <w:lang w:val="en-US"/>
        </w:rPr>
        <w:tab/>
        <w:t>Describe any warehousing services provided to customers after the sale. Provide a list of customer names and codes that receive warehousing services, including the name and location of the warehouse used. State whether the warehouse is operated by a separate entity that is affiliated with you and describe the nature of the affiliation. Provide a copy of the contract or another evidence proving that the incurred expense functions as a condition of sale. Describe the manner in which you calculated the unit cost of warehousing and submit your worksheets as an attachment to the narrative response. If the warehouse is owned by you or an affiliate, describe how you allocated the cost of the warehouse operations.</w:t>
      </w:r>
    </w:p>
    <w:p w:rsidR="0027346B" w:rsidRPr="005442AE" w:rsidRDefault="0027346B" w:rsidP="00A24301">
      <w:pPr>
        <w:tabs>
          <w:tab w:val="left" w:pos="-1440"/>
        </w:tabs>
        <w:spacing w:after="0" w:line="240" w:lineRule="auto"/>
        <w:ind w:left="2126" w:hanging="2126"/>
        <w:jc w:val="both"/>
        <w:rPr>
          <w:rFonts w:ascii="Times New Roman" w:hAnsi="Times New Roman" w:cs="Times New Roman"/>
          <w:b/>
          <w:sz w:val="24"/>
          <w:szCs w:val="24"/>
          <w:lang w:val="en-US"/>
        </w:rPr>
      </w:pPr>
    </w:p>
    <w:p w:rsidR="00A24301" w:rsidRPr="005442AE" w:rsidRDefault="00A24301" w:rsidP="00A24301">
      <w:pPr>
        <w:tabs>
          <w:tab w:val="left" w:pos="-1440"/>
        </w:tabs>
        <w:spacing w:after="0" w:line="240" w:lineRule="auto"/>
        <w:ind w:left="2126" w:hanging="2126"/>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FIELD NUMBER </w:t>
      </w:r>
      <w:r w:rsidR="00E6741D" w:rsidRPr="005442AE">
        <w:rPr>
          <w:rFonts w:ascii="Times New Roman" w:hAnsi="Times New Roman" w:cs="Times New Roman"/>
          <w:b/>
          <w:sz w:val="24"/>
          <w:szCs w:val="24"/>
          <w:lang w:val="en-US"/>
        </w:rPr>
        <w:t>38</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Advertising Expenses</w:t>
      </w:r>
      <w:r w:rsidR="0042722A" w:rsidRPr="005442AE">
        <w:rPr>
          <w:rFonts w:ascii="Times New Roman" w:hAnsi="Times New Roman" w:cs="Times New Roman"/>
          <w:b/>
          <w:bCs/>
          <w:sz w:val="24"/>
          <w:szCs w:val="24"/>
          <w:lang w:val="en-US"/>
        </w:rPr>
        <w:t xml:space="preserve"> per Unit</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tabs>
          <w:tab w:val="left" w:pos="-1440"/>
        </w:tabs>
        <w:spacing w:after="0" w:line="240" w:lineRule="auto"/>
        <w:ind w:left="2126" w:hanging="2126"/>
        <w:jc w:val="both"/>
        <w:rPr>
          <w:rFonts w:ascii="Times New Roman" w:hAnsi="Times New Roman" w:cs="Times New Roman"/>
          <w:b/>
          <w:sz w:val="24"/>
          <w:szCs w:val="24"/>
          <w:lang w:val="en-US"/>
        </w:rPr>
      </w:pPr>
    </w:p>
    <w:p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EDESPROP</w:t>
      </w:r>
    </w:p>
    <w:p w:rsidR="00A24301" w:rsidRPr="005442AE" w:rsidRDefault="00A24301" w:rsidP="00A24301">
      <w:pPr>
        <w:tabs>
          <w:tab w:val="left" w:pos="-1440"/>
        </w:tabs>
        <w:spacing w:after="0" w:line="240" w:lineRule="auto"/>
        <w:ind w:left="2126" w:hanging="2126"/>
        <w:jc w:val="both"/>
        <w:rPr>
          <w:rFonts w:ascii="Times New Roman" w:hAnsi="Times New Roman" w:cs="Times New Roman"/>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advertising spec</w:t>
      </w:r>
      <w:r w:rsidR="002E4674" w:rsidRPr="005442AE">
        <w:rPr>
          <w:rFonts w:ascii="Times New Roman" w:hAnsi="Times New Roman" w:cs="Times New Roman"/>
          <w:sz w:val="24"/>
          <w:szCs w:val="24"/>
          <w:lang w:val="en-US"/>
        </w:rPr>
        <w:t xml:space="preserve">ifically for the like product. </w:t>
      </w:r>
      <w:r w:rsidRPr="005442AE">
        <w:rPr>
          <w:rFonts w:ascii="Times New Roman" w:hAnsi="Times New Roman" w:cs="Times New Roman"/>
          <w:sz w:val="24"/>
          <w:szCs w:val="24"/>
          <w:lang w:val="en-US"/>
        </w:rPr>
        <w:t>This is the cost you incurred to advertise</w:t>
      </w:r>
      <w:r w:rsidR="002E4674" w:rsidRPr="005442AE">
        <w:rPr>
          <w:rFonts w:ascii="Times New Roman" w:hAnsi="Times New Roman" w:cs="Times New Roman"/>
          <w:sz w:val="24"/>
          <w:szCs w:val="24"/>
          <w:lang w:val="en-US"/>
        </w:rPr>
        <w:t xml:space="preserve"> </w:t>
      </w:r>
      <w:r w:rsidR="0086334B" w:rsidRPr="005442AE">
        <w:rPr>
          <w:rFonts w:ascii="Times New Roman" w:hAnsi="Times New Roman" w:cs="Times New Roman"/>
          <w:sz w:val="24"/>
          <w:szCs w:val="24"/>
          <w:lang w:val="en-US"/>
        </w:rPr>
        <w:t xml:space="preserve">the like product </w:t>
      </w:r>
      <w:r w:rsidR="002E4674" w:rsidRPr="005442AE">
        <w:rPr>
          <w:rFonts w:ascii="Times New Roman" w:hAnsi="Times New Roman" w:cs="Times New Roman"/>
          <w:sz w:val="24"/>
          <w:szCs w:val="24"/>
          <w:lang w:val="en-US"/>
        </w:rPr>
        <w:t xml:space="preserve">to your customer’s customers. Report </w:t>
      </w:r>
      <w:r w:rsidRPr="005442AE">
        <w:rPr>
          <w:rFonts w:ascii="Times New Roman" w:hAnsi="Times New Roman" w:cs="Times New Roman"/>
          <w:sz w:val="24"/>
          <w:szCs w:val="24"/>
          <w:lang w:val="en-US"/>
        </w:rPr>
        <w:t>all advertising expenses incurred to advertise to your customers as part of indirect selling expenses in fields 4</w:t>
      </w:r>
      <w:r w:rsidR="00E6741D" w:rsidRPr="005442AE">
        <w:rPr>
          <w:rFonts w:ascii="Times New Roman" w:hAnsi="Times New Roman" w:cs="Times New Roman"/>
          <w:sz w:val="24"/>
          <w:szCs w:val="24"/>
          <w:lang w:val="en-US"/>
        </w:rPr>
        <w:t>1</w:t>
      </w:r>
      <w:r w:rsidRPr="005442AE">
        <w:rPr>
          <w:rFonts w:ascii="Times New Roman" w:hAnsi="Times New Roman" w:cs="Times New Roman"/>
          <w:sz w:val="24"/>
          <w:szCs w:val="24"/>
          <w:lang w:val="en-US"/>
        </w:rPr>
        <w:t>.0 and 4</w:t>
      </w:r>
      <w:r w:rsidR="00E6741D" w:rsidRPr="005442AE">
        <w:rPr>
          <w:rFonts w:ascii="Times New Roman" w:hAnsi="Times New Roman" w:cs="Times New Roman"/>
          <w:sz w:val="24"/>
          <w:szCs w:val="24"/>
          <w:lang w:val="en-US"/>
        </w:rPr>
        <w:t>2</w:t>
      </w:r>
      <w:r w:rsidRPr="005442AE">
        <w:rPr>
          <w:rFonts w:ascii="Times New Roman" w:hAnsi="Times New Roman" w:cs="Times New Roman"/>
          <w:sz w:val="24"/>
          <w:szCs w:val="24"/>
          <w:lang w:val="en-US"/>
        </w:rPr>
        <w:t>.0.</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separately advertising programs directed at your customers and advertising programs directed at your customer’s customer.  Provide separate lists of the expenses incurred for each and provide worksheets demonstrating the allocation of the advertising to your customer’s customers.</w:t>
      </w:r>
    </w:p>
    <w:p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FIELD NUMBER </w:t>
      </w:r>
      <w:r w:rsidR="00E6741D" w:rsidRPr="005442AE">
        <w:rPr>
          <w:rFonts w:ascii="Times New Roman" w:hAnsi="Times New Roman" w:cs="Times New Roman"/>
          <w:b/>
          <w:sz w:val="24"/>
          <w:szCs w:val="24"/>
          <w:lang w:val="en-US"/>
        </w:rPr>
        <w:t>39</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Technical Service Expense</w:t>
      </w:r>
      <w:r w:rsidR="0042722A" w:rsidRPr="005442AE">
        <w:rPr>
          <w:rFonts w:ascii="Times New Roman" w:hAnsi="Times New Roman" w:cs="Times New Roman"/>
          <w:b/>
          <w:bCs/>
          <w:sz w:val="24"/>
          <w:szCs w:val="24"/>
          <w:lang w:val="en-US"/>
        </w:rPr>
        <w:t xml:space="preserve"> per Unit</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EDESPASS</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w:t>
      </w:r>
      <w:r w:rsidRPr="005442AE">
        <w:rPr>
          <w:rFonts w:ascii="Times New Roman" w:hAnsi="Times New Roman" w:cs="Times New Roman"/>
          <w:bCs/>
          <w:sz w:val="24"/>
          <w:szCs w:val="24"/>
          <w:lang w:val="en-US"/>
        </w:rPr>
        <w:t>technical services</w:t>
      </w:r>
      <w:r w:rsidRPr="005442AE">
        <w:rPr>
          <w:rFonts w:ascii="Times New Roman" w:hAnsi="Times New Roman" w:cs="Times New Roman"/>
          <w:sz w:val="24"/>
          <w:szCs w:val="24"/>
          <w:lang w:val="en-US"/>
        </w:rPr>
        <w:t>.  I</w:t>
      </w:r>
      <w:r w:rsidR="00C02C50" w:rsidRPr="005442AE">
        <w:rPr>
          <w:rFonts w:ascii="Times New Roman" w:hAnsi="Times New Roman" w:cs="Times New Roman"/>
          <w:sz w:val="24"/>
          <w:szCs w:val="24"/>
          <w:lang w:val="en-US"/>
        </w:rPr>
        <w:t>nclude only the direct expense minus the</w:t>
      </w:r>
      <w:r w:rsidRPr="005442AE">
        <w:rPr>
          <w:rFonts w:ascii="Times New Roman" w:hAnsi="Times New Roman" w:cs="Times New Roman"/>
          <w:sz w:val="24"/>
          <w:szCs w:val="24"/>
          <w:lang w:val="en-US"/>
        </w:rPr>
        <w:t xml:space="preserve"> reimbursement received from the customer.  Report indirect technical service expenses as part of indirect selling expenses in fields 4</w:t>
      </w:r>
      <w:r w:rsidR="00E6741D" w:rsidRPr="005442AE">
        <w:rPr>
          <w:rFonts w:ascii="Times New Roman" w:hAnsi="Times New Roman" w:cs="Times New Roman"/>
          <w:sz w:val="24"/>
          <w:szCs w:val="24"/>
          <w:lang w:val="en-US"/>
        </w:rPr>
        <w:t>1</w:t>
      </w:r>
      <w:r w:rsidRPr="005442AE">
        <w:rPr>
          <w:rFonts w:ascii="Times New Roman" w:hAnsi="Times New Roman" w:cs="Times New Roman"/>
          <w:sz w:val="24"/>
          <w:szCs w:val="24"/>
          <w:lang w:val="en-US"/>
        </w:rPr>
        <w:t>.0 and 4</w:t>
      </w:r>
      <w:r w:rsidR="00E6741D" w:rsidRPr="005442AE">
        <w:rPr>
          <w:rFonts w:ascii="Times New Roman" w:hAnsi="Times New Roman" w:cs="Times New Roman"/>
          <w:sz w:val="24"/>
          <w:szCs w:val="24"/>
          <w:lang w:val="en-US"/>
        </w:rPr>
        <w:t>2</w:t>
      </w:r>
      <w:r w:rsidRPr="005442AE">
        <w:rPr>
          <w:rFonts w:ascii="Times New Roman" w:hAnsi="Times New Roman" w:cs="Times New Roman"/>
          <w:sz w:val="24"/>
          <w:szCs w:val="24"/>
          <w:lang w:val="en-US"/>
        </w:rPr>
        <w:t>.0.</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technical services provided, that directly relate</w:t>
      </w:r>
      <w:r w:rsidR="006E7A35" w:rsidRPr="005442AE">
        <w:rPr>
          <w:rFonts w:ascii="Times New Roman" w:hAnsi="Times New Roman" w:cs="Times New Roman"/>
          <w:sz w:val="24"/>
          <w:szCs w:val="24"/>
          <w:lang w:val="en-US"/>
        </w:rPr>
        <w:t xml:space="preserve"> to sales of the like product. </w:t>
      </w:r>
      <w:r w:rsidRPr="005442AE">
        <w:rPr>
          <w:rFonts w:ascii="Times New Roman" w:hAnsi="Times New Roman" w:cs="Times New Roman"/>
          <w:sz w:val="24"/>
          <w:szCs w:val="24"/>
          <w:lang w:val="en-US"/>
        </w:rPr>
        <w:t>Describe any reimbursemen</w:t>
      </w:r>
      <w:r w:rsidR="006E7A35" w:rsidRPr="005442AE">
        <w:rPr>
          <w:rFonts w:ascii="Times New Roman" w:hAnsi="Times New Roman" w:cs="Times New Roman"/>
          <w:sz w:val="24"/>
          <w:szCs w:val="24"/>
          <w:lang w:val="en-US"/>
        </w:rPr>
        <w:t xml:space="preserve">t received for these services. </w:t>
      </w:r>
      <w:r w:rsidRPr="005442AE">
        <w:rPr>
          <w:rFonts w:ascii="Times New Roman" w:hAnsi="Times New Roman" w:cs="Times New Roman"/>
          <w:sz w:val="24"/>
          <w:szCs w:val="24"/>
          <w:lang w:val="en-US"/>
        </w:rPr>
        <w:t xml:space="preserve">Provide lists of </w:t>
      </w:r>
      <w:r w:rsidRPr="005442AE">
        <w:rPr>
          <w:rFonts w:ascii="Times New Roman" w:hAnsi="Times New Roman" w:cs="Times New Roman"/>
          <w:sz w:val="24"/>
          <w:szCs w:val="24"/>
          <w:lang w:val="en-US"/>
        </w:rPr>
        <w:lastRenderedPageBreak/>
        <w:t xml:space="preserve">the direct and indirect expenses incurred and </w:t>
      </w:r>
      <w:r w:rsidR="006E7A35" w:rsidRPr="005442AE">
        <w:rPr>
          <w:rFonts w:ascii="Times New Roman" w:hAnsi="Times New Roman" w:cs="Times New Roman"/>
          <w:sz w:val="24"/>
          <w:szCs w:val="24"/>
          <w:lang w:val="en-US"/>
        </w:rPr>
        <w:t xml:space="preserve">include </w:t>
      </w:r>
      <w:r w:rsidRPr="005442AE">
        <w:rPr>
          <w:rFonts w:ascii="Times New Roman" w:hAnsi="Times New Roman" w:cs="Times New Roman"/>
          <w:sz w:val="24"/>
          <w:szCs w:val="24"/>
          <w:lang w:val="en-US"/>
        </w:rPr>
        <w:t>worksheets demonstrating the allocation of direct expense</w:t>
      </w:r>
      <w:r w:rsidR="006E7A35" w:rsidRPr="005442AE">
        <w:rPr>
          <w:rFonts w:ascii="Times New Roman" w:hAnsi="Times New Roman" w:cs="Times New Roman"/>
          <w:sz w:val="24"/>
          <w:szCs w:val="24"/>
          <w:lang w:val="en-US"/>
        </w:rPr>
        <w:t>s</w:t>
      </w:r>
      <w:r w:rsidRPr="005442AE">
        <w:rPr>
          <w:rFonts w:ascii="Times New Roman" w:hAnsi="Times New Roman" w:cs="Times New Roman"/>
          <w:sz w:val="24"/>
          <w:szCs w:val="24"/>
          <w:lang w:val="en-US"/>
        </w:rPr>
        <w:t xml:space="preserve"> to each sale of the like product.</w:t>
      </w:r>
    </w:p>
    <w:p w:rsidR="0027346B" w:rsidRPr="005442AE" w:rsidRDefault="0027346B" w:rsidP="00035C9A">
      <w:pPr>
        <w:spacing w:after="0" w:line="240" w:lineRule="auto"/>
        <w:rPr>
          <w:rFonts w:ascii="Times New Roman" w:hAnsi="Times New Roman" w:cs="Times New Roman"/>
          <w:b/>
          <w:sz w:val="24"/>
          <w:szCs w:val="24"/>
          <w:lang w:val="en-US"/>
        </w:rPr>
      </w:pPr>
    </w:p>
    <w:p w:rsidR="00A24301" w:rsidRPr="005442AE" w:rsidRDefault="0027346B" w:rsidP="00A24301">
      <w:pPr>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NUMER</w:t>
      </w:r>
      <w:r w:rsidR="00A24301" w:rsidRPr="005442AE">
        <w:rPr>
          <w:rFonts w:ascii="Times New Roman" w:hAnsi="Times New Roman" w:cs="Times New Roman"/>
          <w:b/>
          <w:sz w:val="24"/>
          <w:szCs w:val="24"/>
          <w:lang w:val="en-US"/>
        </w:rPr>
        <w:t xml:space="preserve"> 4</w:t>
      </w:r>
      <w:r w:rsidR="00E6741D" w:rsidRPr="005442AE">
        <w:rPr>
          <w:rFonts w:ascii="Times New Roman" w:hAnsi="Times New Roman" w:cs="Times New Roman"/>
          <w:b/>
          <w:sz w:val="24"/>
          <w:szCs w:val="24"/>
          <w:lang w:val="en-US"/>
        </w:rPr>
        <w:t>0</w:t>
      </w:r>
      <w:r w:rsidR="00A24301" w:rsidRPr="005442AE">
        <w:rPr>
          <w:rFonts w:ascii="Times New Roman" w:hAnsi="Times New Roman" w:cs="Times New Roman"/>
          <w:b/>
          <w:sz w:val="24"/>
          <w:szCs w:val="24"/>
          <w:lang w:val="en-US"/>
        </w:rPr>
        <w:t>.(1-n):</w:t>
      </w:r>
      <w:r w:rsidR="00A24301" w:rsidRPr="005442AE">
        <w:rPr>
          <w:rFonts w:ascii="Times New Roman" w:hAnsi="Times New Roman" w:cs="Times New Roman"/>
          <w:b/>
          <w:sz w:val="24"/>
          <w:szCs w:val="24"/>
          <w:lang w:val="en-US"/>
        </w:rPr>
        <w:tab/>
      </w:r>
      <w:r w:rsidR="00A24301" w:rsidRPr="005442AE">
        <w:rPr>
          <w:rFonts w:ascii="Times New Roman" w:hAnsi="Times New Roman" w:cs="Times New Roman"/>
          <w:b/>
          <w:bCs/>
          <w:sz w:val="24"/>
          <w:szCs w:val="24"/>
          <w:lang w:val="en-US"/>
        </w:rPr>
        <w:t>Other Direct Selling Expenses</w:t>
      </w:r>
      <w:r w:rsidR="0042722A" w:rsidRPr="005442AE">
        <w:rPr>
          <w:rFonts w:ascii="Times New Roman" w:hAnsi="Times New Roman" w:cs="Times New Roman"/>
          <w:b/>
          <w:bCs/>
          <w:sz w:val="24"/>
          <w:szCs w:val="24"/>
          <w:lang w:val="en-US"/>
        </w:rPr>
        <w:t xml:space="preserve"> per Unit</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EDESPODIR (1-n)</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other direct selling expenses you incurred </w:t>
      </w:r>
      <w:r w:rsidR="00F14E0C" w:rsidRPr="005442AE">
        <w:rPr>
          <w:rFonts w:ascii="Times New Roman" w:hAnsi="Times New Roman" w:cs="Times New Roman"/>
          <w:sz w:val="24"/>
          <w:szCs w:val="24"/>
          <w:lang w:val="en-US"/>
        </w:rPr>
        <w:t>in the</w:t>
      </w:r>
      <w:r w:rsidRPr="005442AE">
        <w:rPr>
          <w:rFonts w:ascii="Times New Roman" w:hAnsi="Times New Roman" w:cs="Times New Roman"/>
          <w:sz w:val="24"/>
          <w:szCs w:val="24"/>
          <w:lang w:val="en-US"/>
        </w:rPr>
        <w:t xml:space="preserve"> sales of the like product which are not reported in other fields.  Report each additional direct selling expense in a separate field.  Include only the direct expenses incurred </w:t>
      </w:r>
      <w:r w:rsidR="00826C82" w:rsidRPr="005442AE">
        <w:rPr>
          <w:rFonts w:ascii="Times New Roman" w:hAnsi="Times New Roman" w:cs="Times New Roman"/>
          <w:sz w:val="24"/>
          <w:szCs w:val="24"/>
          <w:lang w:val="en-US"/>
        </w:rPr>
        <w:t>minus the</w:t>
      </w:r>
      <w:r w:rsidRPr="005442AE">
        <w:rPr>
          <w:rFonts w:ascii="Times New Roman" w:hAnsi="Times New Roman" w:cs="Times New Roman"/>
          <w:sz w:val="24"/>
          <w:szCs w:val="24"/>
          <w:lang w:val="en-US"/>
        </w:rPr>
        <w:t xml:space="preserve"> reimbursement received from the customer.</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each type of direct selling expense incurred and your basis for considering it directly related to sales of the like product.  Include a list of all direct and indirect expenses incurred and provide</w:t>
      </w:r>
      <w:r w:rsidR="00B13969"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a worksheet demonstrating the allocation of the direct expense to each sale of the like product.</w:t>
      </w:r>
    </w:p>
    <w:p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rsidR="00A24301" w:rsidRPr="005442AE" w:rsidRDefault="00A24301" w:rsidP="0042722A">
      <w:pPr>
        <w:tabs>
          <w:tab w:val="left" w:pos="-1440"/>
        </w:tabs>
        <w:ind w:left="2832" w:hanging="2832"/>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1</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Indirect Selling Expenses</w:t>
      </w:r>
      <w:r w:rsidR="0042722A"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sz w:val="24"/>
          <w:szCs w:val="24"/>
          <w:lang w:val="en-US"/>
        </w:rPr>
        <w:t xml:space="preserve"> Incurred in the </w:t>
      </w:r>
      <w:r w:rsidR="00023431" w:rsidRPr="005442AE">
        <w:rPr>
          <w:rFonts w:ascii="Times New Roman" w:hAnsi="Times New Roman" w:cs="Times New Roman"/>
          <w:b/>
          <w:sz w:val="24"/>
          <w:szCs w:val="24"/>
          <w:lang w:val="en-US"/>
        </w:rPr>
        <w:t xml:space="preserve">Country of </w:t>
      </w:r>
      <w:r w:rsidR="00F66541" w:rsidRPr="005442AE">
        <w:rPr>
          <w:rFonts w:ascii="Times New Roman" w:hAnsi="Times New Roman" w:cs="Times New Roman"/>
          <w:b/>
          <w:sz w:val="24"/>
          <w:szCs w:val="24"/>
          <w:lang w:val="en-US"/>
        </w:rPr>
        <w:t>M</w:t>
      </w:r>
      <w:r w:rsidR="00023431" w:rsidRPr="005442AE">
        <w:rPr>
          <w:rFonts w:ascii="Times New Roman" w:hAnsi="Times New Roman" w:cs="Times New Roman"/>
          <w:b/>
          <w:sz w:val="24"/>
          <w:szCs w:val="24"/>
          <w:lang w:val="en-US"/>
        </w:rPr>
        <w:t>anufacturing</w:t>
      </w:r>
      <w:r w:rsidR="00F66541" w:rsidRPr="005442AE">
        <w:rPr>
          <w:rFonts w:ascii="Times New Roman" w:hAnsi="Times New Roman" w:cs="Times New Roman"/>
          <w:b/>
          <w:sz w:val="24"/>
          <w:szCs w:val="24"/>
          <w:lang w:val="en-US"/>
        </w:rPr>
        <w:t xml:space="preserve"> </w:t>
      </w:r>
      <w:r w:rsidR="00617151" w:rsidRPr="005442AE">
        <w:rPr>
          <w:rFonts w:ascii="Times New Roman" w:hAnsi="Times New Roman" w:cs="Times New Roman"/>
          <w:b/>
          <w:bCs/>
          <w:sz w:val="24"/>
          <w:szCs w:val="24"/>
          <w:lang w:val="en-US"/>
        </w:rPr>
        <w:t>(</w:t>
      </w:r>
      <w:r w:rsidR="00DF5298"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EDESPIND</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indirect selling expenses (e.g., sales office rent and salesmen’s salaries) incurred </w:t>
      </w:r>
      <w:r w:rsidR="00A3282A" w:rsidRPr="005442AE">
        <w:rPr>
          <w:rFonts w:ascii="Times New Roman" w:hAnsi="Times New Roman" w:cs="Times New Roman"/>
          <w:sz w:val="24"/>
          <w:szCs w:val="24"/>
          <w:lang w:val="en-US"/>
        </w:rPr>
        <w:t>in the sale</w:t>
      </w:r>
      <w:r w:rsidR="00F14E0C" w:rsidRPr="005442AE">
        <w:rPr>
          <w:rFonts w:ascii="Times New Roman" w:hAnsi="Times New Roman" w:cs="Times New Roman"/>
          <w:sz w:val="24"/>
          <w:szCs w:val="24"/>
          <w:lang w:val="en-US"/>
        </w:rPr>
        <w:t>s</w:t>
      </w:r>
      <w:r w:rsidR="00A3282A" w:rsidRPr="005442AE">
        <w:rPr>
          <w:rFonts w:ascii="Times New Roman" w:hAnsi="Times New Roman" w:cs="Times New Roman"/>
          <w:sz w:val="24"/>
          <w:szCs w:val="24"/>
          <w:lang w:val="en-US"/>
        </w:rPr>
        <w:t xml:space="preserve"> of the product </w:t>
      </w:r>
      <w:r w:rsidRPr="005442AE">
        <w:rPr>
          <w:rFonts w:ascii="Times New Roman" w:hAnsi="Times New Roman" w:cs="Times New Roman"/>
          <w:sz w:val="24"/>
          <w:szCs w:val="24"/>
          <w:lang w:val="en-US"/>
        </w:rPr>
        <w:t xml:space="preserve">in the foreign market.  Where indirect selling expenses have been </w:t>
      </w:r>
      <w:r w:rsidR="00495ED4" w:rsidRPr="005442AE">
        <w:rPr>
          <w:rFonts w:ascii="Times New Roman" w:hAnsi="Times New Roman" w:cs="Times New Roman"/>
          <w:sz w:val="24"/>
          <w:szCs w:val="24"/>
          <w:lang w:val="en-US"/>
        </w:rPr>
        <w:t>paid</w:t>
      </w:r>
      <w:r w:rsidRPr="005442AE">
        <w:rPr>
          <w:rFonts w:ascii="Times New Roman" w:hAnsi="Times New Roman" w:cs="Times New Roman"/>
          <w:sz w:val="24"/>
          <w:szCs w:val="24"/>
          <w:lang w:val="en-US"/>
        </w:rPr>
        <w:t xml:space="preserve"> </w:t>
      </w:r>
      <w:r w:rsidR="00495ED4" w:rsidRPr="005442AE">
        <w:rPr>
          <w:rFonts w:ascii="Times New Roman" w:hAnsi="Times New Roman" w:cs="Times New Roman"/>
          <w:sz w:val="24"/>
          <w:szCs w:val="24"/>
          <w:lang w:val="en-US"/>
        </w:rPr>
        <w:t xml:space="preserve">by </w:t>
      </w:r>
      <w:r w:rsidRPr="005442AE">
        <w:rPr>
          <w:rFonts w:ascii="Times New Roman" w:hAnsi="Times New Roman" w:cs="Times New Roman"/>
          <w:sz w:val="24"/>
          <w:szCs w:val="24"/>
          <w:lang w:val="en-US"/>
        </w:rPr>
        <w:t xml:space="preserve">the producer </w:t>
      </w:r>
      <w:r w:rsidR="00495ED4" w:rsidRPr="005442AE">
        <w:rPr>
          <w:rFonts w:ascii="Times New Roman" w:hAnsi="Times New Roman" w:cs="Times New Roman"/>
          <w:sz w:val="24"/>
          <w:szCs w:val="24"/>
          <w:lang w:val="en-US"/>
        </w:rPr>
        <w:t>or by</w:t>
      </w:r>
      <w:r w:rsidRPr="005442AE">
        <w:rPr>
          <w:rFonts w:ascii="Times New Roman" w:hAnsi="Times New Roman" w:cs="Times New Roman"/>
          <w:sz w:val="24"/>
          <w:szCs w:val="24"/>
          <w:lang w:val="en-US"/>
        </w:rPr>
        <w:t xml:space="preserve"> an affiliated reseller, create separate fields for the expenses of each company.</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the sales overhead expenses incurred.  Include a list of the overhead expenses incurred and provide worksheets demonstrating the allocation of these expenses, </w:t>
      </w:r>
      <w:r w:rsidR="00E87D1D" w:rsidRPr="005442AE">
        <w:rPr>
          <w:rFonts w:ascii="Times New Roman" w:hAnsi="Times New Roman" w:cs="Times New Roman"/>
          <w:sz w:val="24"/>
          <w:szCs w:val="24"/>
          <w:lang w:val="en-US"/>
        </w:rPr>
        <w:t xml:space="preserve">as well as those excluded from the condition established in fields </w:t>
      </w:r>
      <w:r w:rsidRPr="005442AE">
        <w:rPr>
          <w:rFonts w:ascii="Times New Roman" w:hAnsi="Times New Roman" w:cs="Times New Roman"/>
          <w:sz w:val="24"/>
          <w:szCs w:val="24"/>
          <w:lang w:val="en-US"/>
        </w:rPr>
        <w:t>3</w:t>
      </w:r>
      <w:r w:rsidR="00E6741D" w:rsidRPr="005442AE">
        <w:rPr>
          <w:rFonts w:ascii="Times New Roman" w:hAnsi="Times New Roman" w:cs="Times New Roman"/>
          <w:sz w:val="24"/>
          <w:szCs w:val="24"/>
          <w:lang w:val="en-US"/>
        </w:rPr>
        <w:t>7</w:t>
      </w:r>
      <w:r w:rsidRPr="005442AE">
        <w:rPr>
          <w:rFonts w:ascii="Times New Roman" w:hAnsi="Times New Roman" w:cs="Times New Roman"/>
          <w:sz w:val="24"/>
          <w:szCs w:val="24"/>
          <w:lang w:val="en-US"/>
        </w:rPr>
        <w:t>.0 through 4</w:t>
      </w:r>
      <w:r w:rsidR="00E6741D" w:rsidRPr="005442AE">
        <w:rPr>
          <w:rFonts w:ascii="Times New Roman" w:hAnsi="Times New Roman" w:cs="Times New Roman"/>
          <w:sz w:val="24"/>
          <w:szCs w:val="24"/>
          <w:lang w:val="en-US"/>
        </w:rPr>
        <w:t>0</w:t>
      </w:r>
      <w:r w:rsidRPr="005442AE">
        <w:rPr>
          <w:rFonts w:ascii="Times New Roman" w:hAnsi="Times New Roman" w:cs="Times New Roman"/>
          <w:sz w:val="24"/>
          <w:szCs w:val="24"/>
          <w:lang w:val="en-US"/>
        </w:rPr>
        <w:t>.(1-n).  Where more than one company incurred indirect selling expenses, submit separate worksheets for each.</w:t>
      </w:r>
    </w:p>
    <w:p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rsidR="00A24301" w:rsidRPr="005442AE" w:rsidRDefault="00A24301" w:rsidP="0042722A">
      <w:pPr>
        <w:tabs>
          <w:tab w:val="left" w:pos="-1440"/>
        </w:tabs>
        <w:ind w:left="2832" w:hanging="2832"/>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2</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Indirect Selling Expenses</w:t>
      </w:r>
      <w:r w:rsidR="0042722A" w:rsidRPr="005442AE">
        <w:rPr>
          <w:rFonts w:ascii="Times New Roman" w:hAnsi="Times New Roman" w:cs="Times New Roman"/>
          <w:b/>
          <w:bCs/>
          <w:sz w:val="24"/>
          <w:szCs w:val="24"/>
          <w:lang w:val="en-US"/>
        </w:rPr>
        <w:t xml:space="preserve"> per Unit</w:t>
      </w:r>
      <w:r w:rsidRPr="005442AE">
        <w:rPr>
          <w:rFonts w:ascii="Times New Roman" w:hAnsi="Times New Roman" w:cs="Times New Roman"/>
          <w:b/>
          <w:sz w:val="24"/>
          <w:szCs w:val="24"/>
          <w:lang w:val="en-US"/>
        </w:rPr>
        <w:t xml:space="preserve"> Incurred in Brazil </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EDESPINDBRA</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indirect selling expenses (e.g., sales office rent and salesmen’s salaries) incurred </w:t>
      </w:r>
      <w:r w:rsidR="00F14E0C" w:rsidRPr="005442AE">
        <w:rPr>
          <w:rFonts w:ascii="Times New Roman" w:hAnsi="Times New Roman" w:cs="Times New Roman"/>
          <w:sz w:val="24"/>
          <w:szCs w:val="24"/>
          <w:lang w:val="en-US"/>
        </w:rPr>
        <w:t>in the sales of</w:t>
      </w:r>
      <w:r w:rsidRPr="005442AE">
        <w:rPr>
          <w:rFonts w:ascii="Times New Roman" w:hAnsi="Times New Roman" w:cs="Times New Roman"/>
          <w:sz w:val="24"/>
          <w:szCs w:val="24"/>
          <w:lang w:val="en-US"/>
        </w:rPr>
        <w:t xml:space="preserve"> the product in the Brazilian market.  Where indirect selling expenses have</w:t>
      </w:r>
      <w:r w:rsidR="00F14E0C" w:rsidRPr="005442AE">
        <w:rPr>
          <w:rFonts w:ascii="Times New Roman" w:hAnsi="Times New Roman" w:cs="Times New Roman"/>
          <w:sz w:val="24"/>
          <w:szCs w:val="24"/>
          <w:lang w:val="en-US"/>
        </w:rPr>
        <w:t xml:space="preserve"> been incurred by the producer or by</w:t>
      </w:r>
      <w:r w:rsidRPr="005442AE">
        <w:rPr>
          <w:rFonts w:ascii="Times New Roman" w:hAnsi="Times New Roman" w:cs="Times New Roman"/>
          <w:sz w:val="24"/>
          <w:szCs w:val="24"/>
          <w:lang w:val="en-US"/>
        </w:rPr>
        <w:t xml:space="preserve"> an affiliated reseller, create separate fields for the expenses of each company.</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sales overhead expenses incurred.  Include a list of the overhead expenses incurred and provide worksheets demonstrating the allocation of these expenses, as well as th</w:t>
      </w:r>
      <w:r w:rsidR="004E4FC6" w:rsidRPr="005442AE">
        <w:rPr>
          <w:rFonts w:ascii="Times New Roman" w:hAnsi="Times New Roman" w:cs="Times New Roman"/>
          <w:sz w:val="24"/>
          <w:szCs w:val="24"/>
          <w:lang w:val="en-US"/>
        </w:rPr>
        <w:t xml:space="preserve">ose excluded from the condition established </w:t>
      </w:r>
      <w:r w:rsidRPr="005442AE">
        <w:rPr>
          <w:rFonts w:ascii="Times New Roman" w:hAnsi="Times New Roman" w:cs="Times New Roman"/>
          <w:sz w:val="24"/>
          <w:szCs w:val="24"/>
          <w:lang w:val="en-US"/>
        </w:rPr>
        <w:t>in fields 3</w:t>
      </w:r>
      <w:r w:rsidR="00E6741D" w:rsidRPr="005442AE">
        <w:rPr>
          <w:rFonts w:ascii="Times New Roman" w:hAnsi="Times New Roman" w:cs="Times New Roman"/>
          <w:sz w:val="24"/>
          <w:szCs w:val="24"/>
          <w:lang w:val="en-US"/>
        </w:rPr>
        <w:t>7</w:t>
      </w:r>
      <w:r w:rsidRPr="005442AE">
        <w:rPr>
          <w:rFonts w:ascii="Times New Roman" w:hAnsi="Times New Roman" w:cs="Times New Roman"/>
          <w:sz w:val="24"/>
          <w:szCs w:val="24"/>
          <w:lang w:val="en-US"/>
        </w:rPr>
        <w:t xml:space="preserve">.0 </w:t>
      </w:r>
      <w:r w:rsidRPr="005442AE">
        <w:rPr>
          <w:rFonts w:ascii="Times New Roman" w:hAnsi="Times New Roman" w:cs="Times New Roman"/>
          <w:sz w:val="24"/>
          <w:szCs w:val="24"/>
          <w:lang w:val="en-US"/>
        </w:rPr>
        <w:lastRenderedPageBreak/>
        <w:t>through 4</w:t>
      </w:r>
      <w:r w:rsidR="00E6741D" w:rsidRPr="005442AE">
        <w:rPr>
          <w:rFonts w:ascii="Times New Roman" w:hAnsi="Times New Roman" w:cs="Times New Roman"/>
          <w:sz w:val="24"/>
          <w:szCs w:val="24"/>
          <w:lang w:val="en-US"/>
        </w:rPr>
        <w:t>0</w:t>
      </w:r>
      <w:r w:rsidRPr="005442AE">
        <w:rPr>
          <w:rFonts w:ascii="Times New Roman" w:hAnsi="Times New Roman" w:cs="Times New Roman"/>
          <w:sz w:val="24"/>
          <w:szCs w:val="24"/>
          <w:lang w:val="en-US"/>
        </w:rPr>
        <w:t>.(1-n).  Where more than one company incurred indirect selling expenses, submit separate worksheets for each.</w:t>
      </w:r>
    </w:p>
    <w:p w:rsidR="0027346B" w:rsidRPr="005442AE" w:rsidRDefault="0027346B" w:rsidP="00035C9A">
      <w:pPr>
        <w:spacing w:after="0" w:line="240" w:lineRule="auto"/>
        <w:rPr>
          <w:rFonts w:ascii="Times New Roman" w:hAnsi="Times New Roman" w:cs="Times New Roman"/>
          <w:b/>
          <w:sz w:val="24"/>
          <w:szCs w:val="24"/>
          <w:lang w:val="en-US"/>
        </w:rPr>
      </w:pPr>
    </w:p>
    <w:p w:rsidR="00B54E60" w:rsidRPr="005442AE" w:rsidRDefault="00B54E60" w:rsidP="00035C9A">
      <w:pPr>
        <w:spacing w:after="0" w:line="240" w:lineRule="auto"/>
        <w:rPr>
          <w:rFonts w:ascii="Times New Roman" w:hAnsi="Times New Roman" w:cs="Times New Roman"/>
          <w:b/>
          <w:sz w:val="24"/>
          <w:szCs w:val="24"/>
          <w:lang w:val="en-US"/>
        </w:rPr>
      </w:pPr>
    </w:p>
    <w:p w:rsidR="00A24301" w:rsidRPr="005442AE" w:rsidRDefault="00A24301" w:rsidP="0042722A">
      <w:pPr>
        <w:ind w:left="2832" w:hanging="2832"/>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3</w:t>
      </w:r>
      <w:r w:rsidRPr="005442AE">
        <w:rPr>
          <w:rFonts w:ascii="Times New Roman" w:hAnsi="Times New Roman" w:cs="Times New Roman"/>
          <w:b/>
          <w:sz w:val="24"/>
          <w:szCs w:val="24"/>
          <w:lang w:val="en-US"/>
        </w:rPr>
        <w:t>.0:</w:t>
      </w:r>
      <w:r w:rsidR="00DF5298"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 xml:space="preserve">Inventory Carrying Costs </w:t>
      </w:r>
      <w:r w:rsidR="0042722A"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 xml:space="preserve">in the </w:t>
      </w:r>
      <w:r w:rsidR="00023431" w:rsidRPr="005442AE">
        <w:rPr>
          <w:rFonts w:ascii="Times New Roman" w:hAnsi="Times New Roman" w:cs="Times New Roman"/>
          <w:b/>
          <w:bCs/>
          <w:sz w:val="24"/>
          <w:szCs w:val="24"/>
          <w:lang w:val="en-US"/>
        </w:rPr>
        <w:t>Country of manufacturing</w:t>
      </w:r>
      <w:r w:rsidR="00DF5298"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EDESPEST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Report the unit opport</w:t>
      </w:r>
      <w:r w:rsidR="004F76A9" w:rsidRPr="005442AE">
        <w:rPr>
          <w:rFonts w:ascii="Times New Roman" w:hAnsi="Times New Roman" w:cs="Times New Roman"/>
          <w:sz w:val="24"/>
          <w:szCs w:val="24"/>
          <w:lang w:val="en-US"/>
        </w:rPr>
        <w:t>unit</w:t>
      </w:r>
      <w:r w:rsidR="00801D32" w:rsidRPr="005442AE">
        <w:rPr>
          <w:rFonts w:ascii="Times New Roman" w:hAnsi="Times New Roman" w:cs="Times New Roman"/>
          <w:sz w:val="24"/>
          <w:szCs w:val="24"/>
          <w:lang w:val="en-US"/>
        </w:rPr>
        <w:t>y</w:t>
      </w:r>
      <w:r w:rsidRPr="005442AE">
        <w:rPr>
          <w:rFonts w:ascii="Times New Roman" w:hAnsi="Times New Roman" w:cs="Times New Roman"/>
          <w:sz w:val="24"/>
          <w:szCs w:val="24"/>
          <w:lang w:val="en-US"/>
        </w:rPr>
        <w:t xml:space="preserve"> cost incurred from the time of final production in the </w:t>
      </w:r>
      <w:r w:rsidR="00023431" w:rsidRPr="005442AE">
        <w:rPr>
          <w:rFonts w:ascii="Times New Roman" w:hAnsi="Times New Roman" w:cs="Times New Roman"/>
          <w:sz w:val="24"/>
          <w:szCs w:val="24"/>
          <w:lang w:val="en-US"/>
        </w:rPr>
        <w:t>country of manufacturing</w:t>
      </w:r>
      <w:r w:rsidR="00E6741D"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to the time of shipment to Brazil, computed at the actual cost of short-term debt</w:t>
      </w:r>
      <w:r w:rsidR="00801D32" w:rsidRPr="005442AE">
        <w:rPr>
          <w:rFonts w:ascii="Times New Roman" w:hAnsi="Times New Roman" w:cs="Times New Roman"/>
          <w:sz w:val="24"/>
          <w:szCs w:val="24"/>
          <w:lang w:val="en-US"/>
        </w:rPr>
        <w:t xml:space="preserve"> incurred by your company</w:t>
      </w:r>
      <w:r w:rsidRPr="005442AE">
        <w:rPr>
          <w:rFonts w:ascii="Times New Roman" w:hAnsi="Times New Roman" w:cs="Times New Roman"/>
          <w:sz w:val="24"/>
          <w:szCs w:val="24"/>
          <w:lang w:val="en-US"/>
        </w:rPr>
        <w:t xml:space="preserve">.  If you did not borrow short-term during the </w:t>
      </w:r>
      <w:r w:rsidR="00422A8D">
        <w:rPr>
          <w:rFonts w:ascii="Times New Roman" w:hAnsi="Times New Roman" w:cs="Times New Roman"/>
          <w:sz w:val="24"/>
          <w:szCs w:val="24"/>
          <w:lang w:val="en-US"/>
        </w:rPr>
        <w:t>period of dumping review</w:t>
      </w:r>
      <w:r w:rsidRPr="005442AE">
        <w:rPr>
          <w:rFonts w:ascii="Times New Roman" w:hAnsi="Times New Roman" w:cs="Times New Roman"/>
          <w:sz w:val="24"/>
          <w:szCs w:val="24"/>
          <w:lang w:val="en-US"/>
        </w:rPr>
        <w:t>, use a published commercial short-term lending rate.</w:t>
      </w:r>
    </w:p>
    <w:p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how the products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are stored prior to shipment and provide the average length of time in inventory in the </w:t>
      </w:r>
      <w:r w:rsidR="00023431" w:rsidRPr="005442AE">
        <w:rPr>
          <w:rFonts w:ascii="Times New Roman" w:hAnsi="Times New Roman" w:cs="Times New Roman"/>
          <w:sz w:val="24"/>
          <w:szCs w:val="24"/>
          <w:lang w:val="en-US"/>
        </w:rPr>
        <w:t>country of manufacturing</w:t>
      </w:r>
      <w:r w:rsidR="00E6741D"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 xml:space="preserve">and provide separately the average length of time in inventory in the </w:t>
      </w:r>
      <w:r w:rsidR="00023431" w:rsidRPr="005442AE">
        <w:rPr>
          <w:rFonts w:ascii="Times New Roman" w:hAnsi="Times New Roman" w:cs="Times New Roman"/>
          <w:sz w:val="24"/>
          <w:szCs w:val="24"/>
          <w:lang w:val="en-US"/>
        </w:rPr>
        <w:t>country of manufacturing</w:t>
      </w:r>
      <w:r w:rsidR="00E6741D" w:rsidRPr="005442AE">
        <w:rPr>
          <w:rFonts w:ascii="Times New Roman" w:hAnsi="Times New Roman" w:cs="Times New Roman"/>
          <w:sz w:val="24"/>
          <w:szCs w:val="24"/>
          <w:lang w:val="en-US"/>
        </w:rPr>
        <w:t xml:space="preserve"> </w:t>
      </w:r>
      <w:r w:rsidRPr="005442AE">
        <w:rPr>
          <w:rFonts w:ascii="Times New Roman" w:hAnsi="Times New Roman" w:cs="Times New Roman"/>
          <w:sz w:val="24"/>
          <w:szCs w:val="24"/>
          <w:lang w:val="en-US"/>
        </w:rPr>
        <w:t>to Brazil.  The cost reported should be base</w:t>
      </w:r>
      <w:r w:rsidR="00801D32" w:rsidRPr="005442AE">
        <w:rPr>
          <w:rFonts w:ascii="Times New Roman" w:hAnsi="Times New Roman" w:cs="Times New Roman"/>
          <w:sz w:val="24"/>
          <w:szCs w:val="24"/>
          <w:lang w:val="en-US"/>
        </w:rPr>
        <w:t>d</w:t>
      </w:r>
      <w:r w:rsidRPr="005442AE">
        <w:rPr>
          <w:rFonts w:ascii="Times New Roman" w:hAnsi="Times New Roman" w:cs="Times New Roman"/>
          <w:sz w:val="24"/>
          <w:szCs w:val="24"/>
          <w:lang w:val="en-US"/>
        </w:rPr>
        <w:t xml:space="preserve"> on the period from the end of production to the date of shipment to the customer. Indicate the source of the short-term interest rate used in the calculation.</w:t>
      </w:r>
    </w:p>
    <w:p w:rsidR="00641921" w:rsidRPr="005442AE" w:rsidRDefault="00641921" w:rsidP="00A24301">
      <w:pPr>
        <w:rPr>
          <w:rFonts w:ascii="Times New Roman" w:hAnsi="Times New Roman" w:cs="Times New Roman"/>
          <w:b/>
          <w:sz w:val="24"/>
          <w:szCs w:val="24"/>
          <w:lang w:val="en-US"/>
        </w:rPr>
      </w:pPr>
    </w:p>
    <w:p w:rsidR="00A24301" w:rsidRPr="005442AE" w:rsidRDefault="00A24301" w:rsidP="00A24301">
      <w:pPr>
        <w:rPr>
          <w:rFonts w:ascii="Times New Roman" w:hAnsi="Times New Roman" w:cs="Times New Roman"/>
          <w:b/>
          <w:bCs/>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4</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r>
      <w:r w:rsidRPr="005442AE">
        <w:rPr>
          <w:rFonts w:ascii="Times New Roman" w:hAnsi="Times New Roman" w:cs="Times New Roman"/>
          <w:b/>
          <w:bCs/>
          <w:sz w:val="24"/>
          <w:szCs w:val="24"/>
          <w:lang w:val="en-US"/>
        </w:rPr>
        <w:t xml:space="preserve">Inventory Carrying Costs </w:t>
      </w:r>
      <w:r w:rsidR="0042722A" w:rsidRPr="005442AE">
        <w:rPr>
          <w:rFonts w:ascii="Times New Roman" w:hAnsi="Times New Roman" w:cs="Times New Roman"/>
          <w:b/>
          <w:bCs/>
          <w:sz w:val="24"/>
          <w:szCs w:val="24"/>
          <w:lang w:val="en-US"/>
        </w:rPr>
        <w:t xml:space="preserve">per Unit </w:t>
      </w:r>
      <w:r w:rsidRPr="005442AE">
        <w:rPr>
          <w:rFonts w:ascii="Times New Roman" w:hAnsi="Times New Roman" w:cs="Times New Roman"/>
          <w:b/>
          <w:bCs/>
          <w:sz w:val="24"/>
          <w:szCs w:val="24"/>
          <w:lang w:val="en-US"/>
        </w:rPr>
        <w:t>in Brazil</w:t>
      </w:r>
      <w:r w:rsidR="0042722A" w:rsidRPr="005442AE">
        <w:rPr>
          <w:rFonts w:ascii="Times New Roman" w:hAnsi="Times New Roman" w:cs="Times New Roman"/>
          <w:b/>
          <w:bCs/>
          <w:sz w:val="24"/>
          <w:szCs w:val="24"/>
          <w:lang w:val="en-US"/>
        </w:rPr>
        <w:t xml:space="preserve"> </w:t>
      </w:r>
      <w:r w:rsidR="00DF5298"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r w:rsidRPr="005442AE">
        <w:rPr>
          <w:rFonts w:ascii="Times New Roman" w:hAnsi="Times New Roman" w:cs="Times New Roman"/>
          <w:b/>
          <w:bCs/>
          <w:sz w:val="24"/>
          <w:szCs w:val="24"/>
          <w:lang w:val="en-US"/>
        </w:rPr>
        <w:t xml:space="preserve"> </w:t>
      </w:r>
    </w:p>
    <w:p w:rsidR="00A24301" w:rsidRPr="005442AE" w:rsidRDefault="00A24301" w:rsidP="00A24301">
      <w:pPr>
        <w:rPr>
          <w:rFonts w:ascii="Times New Roman" w:hAnsi="Times New Roman" w:cs="Times New Roman"/>
          <w:bCs/>
          <w:sz w:val="24"/>
          <w:szCs w:val="24"/>
          <w:lang w:val="en-US"/>
        </w:rPr>
      </w:pPr>
      <w:r w:rsidRPr="005442AE">
        <w:rPr>
          <w:rFonts w:ascii="Times New Roman" w:hAnsi="Times New Roman" w:cs="Times New Roman"/>
          <w:bCs/>
          <w:sz w:val="24"/>
          <w:szCs w:val="24"/>
          <w:lang w:val="en-US"/>
        </w:rPr>
        <w:t>Field Name:</w:t>
      </w:r>
      <w:r w:rsidRPr="005442AE">
        <w:rPr>
          <w:rFonts w:ascii="Times New Roman" w:hAnsi="Times New Roman" w:cs="Times New Roman"/>
          <w:bCs/>
          <w:sz w:val="24"/>
          <w:szCs w:val="24"/>
          <w:lang w:val="en-US"/>
        </w:rPr>
        <w:tab/>
      </w:r>
      <w:r w:rsidRPr="005442AE">
        <w:rPr>
          <w:rFonts w:ascii="Times New Roman" w:hAnsi="Times New Roman" w:cs="Times New Roman"/>
          <w:bCs/>
          <w:sz w:val="24"/>
          <w:szCs w:val="24"/>
          <w:lang w:val="en-US"/>
        </w:rPr>
        <w:tab/>
        <w:t>EDESPESTBRA</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bCs/>
          <w:sz w:val="24"/>
          <w:szCs w:val="24"/>
          <w:lang w:val="en-US"/>
        </w:rPr>
        <w:t>Description:</w:t>
      </w:r>
      <w:r w:rsidRPr="005442AE">
        <w:rPr>
          <w:rFonts w:ascii="Times New Roman" w:hAnsi="Times New Roman" w:cs="Times New Roman"/>
          <w:bCs/>
          <w:sz w:val="24"/>
          <w:szCs w:val="24"/>
          <w:lang w:val="en-US"/>
        </w:rPr>
        <w:tab/>
      </w:r>
      <w:r w:rsidRPr="005442AE">
        <w:rPr>
          <w:rFonts w:ascii="Times New Roman" w:hAnsi="Times New Roman" w:cs="Times New Roman"/>
          <w:sz w:val="24"/>
          <w:szCs w:val="24"/>
          <w:lang w:val="en-US"/>
        </w:rPr>
        <w:t xml:space="preserve">Report the unit </w:t>
      </w:r>
      <w:r w:rsidR="003D2F2A" w:rsidRPr="005442AE">
        <w:rPr>
          <w:rFonts w:ascii="Times New Roman" w:hAnsi="Times New Roman" w:cs="Times New Roman"/>
          <w:sz w:val="24"/>
          <w:szCs w:val="24"/>
          <w:lang w:val="en-US"/>
        </w:rPr>
        <w:t>opportunity</w:t>
      </w:r>
      <w:r w:rsidRPr="005442AE">
        <w:rPr>
          <w:rFonts w:ascii="Times New Roman" w:hAnsi="Times New Roman" w:cs="Times New Roman"/>
          <w:sz w:val="24"/>
          <w:szCs w:val="24"/>
          <w:lang w:val="en-US"/>
        </w:rPr>
        <w:t xml:space="preserve"> cost incurred from the time of arrival in Brazil the product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to time of shipment from the warehouse or other intermediate location in Brazil to the first unaffiliated customer, computed at the actual cost of short-term debt incurred by your company.  If you did not borrow short-term during the </w:t>
      </w:r>
      <w:r w:rsidR="00422A8D">
        <w:rPr>
          <w:rFonts w:ascii="Times New Roman" w:hAnsi="Times New Roman" w:cs="Times New Roman"/>
          <w:sz w:val="24"/>
          <w:szCs w:val="24"/>
          <w:lang w:val="en-US"/>
        </w:rPr>
        <w:t>period of dumping review</w:t>
      </w:r>
      <w:r w:rsidRPr="005442AE">
        <w:rPr>
          <w:rFonts w:ascii="Times New Roman" w:hAnsi="Times New Roman" w:cs="Times New Roman"/>
          <w:sz w:val="24"/>
          <w:szCs w:val="24"/>
          <w:lang w:val="en-US"/>
        </w:rPr>
        <w:t>, use a published commercial short-term lending rate.</w:t>
      </w:r>
    </w:p>
    <w:p w:rsidR="003D2F2A" w:rsidRPr="005442AE" w:rsidRDefault="00A24301" w:rsidP="003D2F2A">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Describe how the products under </w:t>
      </w:r>
      <w:r w:rsidR="00422A8D">
        <w:rPr>
          <w:rFonts w:ascii="Times New Roman" w:hAnsi="Times New Roman" w:cs="Times New Roman"/>
          <w:sz w:val="24"/>
          <w:szCs w:val="24"/>
          <w:lang w:val="en-US"/>
        </w:rPr>
        <w:t>review</w:t>
      </w:r>
      <w:r w:rsidRPr="005442AE">
        <w:rPr>
          <w:rFonts w:ascii="Times New Roman" w:hAnsi="Times New Roman" w:cs="Times New Roman"/>
          <w:sz w:val="24"/>
          <w:szCs w:val="24"/>
          <w:lang w:val="en-US"/>
        </w:rPr>
        <w:t xml:space="preserve"> are stored in Brazil prior to shipment and provide the average length of time in inventory in Brazil. Indicate the source of the short-term interest rate used in the calculation.</w:t>
      </w:r>
      <w:r w:rsidR="003D2F2A" w:rsidRPr="005442AE">
        <w:rPr>
          <w:rFonts w:ascii="Times New Roman" w:hAnsi="Times New Roman" w:cs="Times New Roman"/>
          <w:sz w:val="24"/>
          <w:szCs w:val="24"/>
          <w:lang w:val="en-US"/>
        </w:rPr>
        <w:t xml:space="preserve"> Include your worksheets as attachments to the narrative response.</w:t>
      </w:r>
    </w:p>
    <w:p w:rsidR="0027346B" w:rsidRPr="005442AE" w:rsidRDefault="0027346B" w:rsidP="00035C9A">
      <w:pPr>
        <w:spacing w:after="0" w:line="240" w:lineRule="auto"/>
        <w:ind w:left="2124" w:hanging="2124"/>
        <w:jc w:val="both"/>
        <w:rPr>
          <w:rFonts w:ascii="Times New Roman" w:hAnsi="Times New Roman" w:cs="Times New Roman"/>
          <w:b/>
          <w:sz w:val="24"/>
          <w:szCs w:val="24"/>
          <w:lang w:val="en-US"/>
        </w:rPr>
      </w:pPr>
    </w:p>
    <w:p w:rsidR="003D2F2A" w:rsidRPr="005442AE" w:rsidRDefault="003D2F2A" w:rsidP="00035C9A">
      <w:pPr>
        <w:spacing w:after="0" w:line="240" w:lineRule="auto"/>
        <w:ind w:left="2124" w:hanging="2124"/>
        <w:jc w:val="both"/>
        <w:rPr>
          <w:rFonts w:ascii="Times New Roman" w:hAnsi="Times New Roman" w:cs="Times New Roman"/>
          <w:b/>
          <w:sz w:val="24"/>
          <w:szCs w:val="24"/>
          <w:lang w:val="en-US"/>
        </w:rPr>
      </w:pPr>
    </w:p>
    <w:p w:rsidR="00A24301" w:rsidRPr="005442AE" w:rsidRDefault="00A24301" w:rsidP="00A24301">
      <w:pPr>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5</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Packing Cost</w:t>
      </w:r>
      <w:r w:rsidR="0042722A" w:rsidRPr="005442AE">
        <w:rPr>
          <w:rFonts w:ascii="Times New Roman" w:hAnsi="Times New Roman" w:cs="Times New Roman"/>
          <w:b/>
          <w:bCs/>
          <w:sz w:val="24"/>
          <w:szCs w:val="24"/>
          <w:lang w:val="en-US"/>
        </w:rPr>
        <w:t xml:space="preserve"> per Unit</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ECUSTEMB</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unit cost of packing.  Include the cost of labor, materials and overhead.  If a product is produced at more than one plant, report the weighted average packing cost of all plants combined.  </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Narrative:</w:t>
      </w:r>
      <w:r w:rsidRPr="005442AE">
        <w:rPr>
          <w:rFonts w:ascii="Times New Roman" w:hAnsi="Times New Roman" w:cs="Times New Roman"/>
          <w:sz w:val="24"/>
          <w:szCs w:val="24"/>
          <w:lang w:val="en-US"/>
        </w:rPr>
        <w:tab/>
        <w:t>Describe the packing types used.  For each type of 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rsidR="00A24301" w:rsidRPr="005442AE" w:rsidRDefault="00A24301" w:rsidP="00035C9A">
      <w:pPr>
        <w:spacing w:after="0" w:line="240" w:lineRule="auto"/>
        <w:jc w:val="both"/>
        <w:rPr>
          <w:rFonts w:ascii="Times New Roman" w:hAnsi="Times New Roman" w:cs="Times New Roman"/>
          <w:b/>
          <w:sz w:val="24"/>
          <w:szCs w:val="24"/>
          <w:lang w:val="en-US"/>
        </w:rPr>
      </w:pPr>
    </w:p>
    <w:p w:rsidR="00A24301" w:rsidRPr="005442AE" w:rsidRDefault="00A24301" w:rsidP="00A24301">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w:t>
      </w:r>
      <w:r w:rsidR="0027346B" w:rsidRPr="005442AE">
        <w:rPr>
          <w:rFonts w:ascii="Times New Roman" w:hAnsi="Times New Roman" w:cs="Times New Roman"/>
          <w:b/>
          <w:sz w:val="24"/>
          <w:szCs w:val="24"/>
          <w:lang w:val="en-US"/>
        </w:rPr>
        <w:t xml:space="preserve"> 4</w:t>
      </w:r>
      <w:r w:rsidR="00E6741D" w:rsidRPr="005442AE">
        <w:rPr>
          <w:rFonts w:ascii="Times New Roman" w:hAnsi="Times New Roman" w:cs="Times New Roman"/>
          <w:b/>
          <w:sz w:val="24"/>
          <w:szCs w:val="24"/>
          <w:lang w:val="en-US"/>
        </w:rPr>
        <w:t>6</w:t>
      </w:r>
      <w:r w:rsidR="0027346B" w:rsidRPr="005442AE">
        <w:rPr>
          <w:rFonts w:ascii="Times New Roman" w:hAnsi="Times New Roman" w:cs="Times New Roman"/>
          <w:b/>
          <w:sz w:val="24"/>
          <w:szCs w:val="24"/>
          <w:lang w:val="en-US"/>
        </w:rPr>
        <w:t>.0</w:t>
      </w:r>
      <w:r w:rsidR="0027346B" w:rsidRPr="005442AE">
        <w:rPr>
          <w:rFonts w:ascii="Times New Roman" w:hAnsi="Times New Roman" w:cs="Times New Roman"/>
          <w:b/>
          <w:sz w:val="24"/>
          <w:szCs w:val="24"/>
          <w:lang w:val="en-US"/>
        </w:rPr>
        <w:tab/>
      </w:r>
      <w:r w:rsidRPr="005442AE">
        <w:rPr>
          <w:rFonts w:ascii="Times New Roman" w:hAnsi="Times New Roman" w:cs="Times New Roman"/>
          <w:b/>
          <w:sz w:val="24"/>
          <w:szCs w:val="24"/>
          <w:lang w:val="en-US"/>
        </w:rPr>
        <w:t>Repacking Cost</w:t>
      </w:r>
      <w:r w:rsidR="00DF5298" w:rsidRPr="005442AE">
        <w:rPr>
          <w:rFonts w:ascii="Times New Roman" w:hAnsi="Times New Roman" w:cs="Times New Roman"/>
          <w:b/>
          <w:bCs/>
          <w:sz w:val="24"/>
          <w:szCs w:val="24"/>
          <w:lang w:val="en-US"/>
        </w:rPr>
        <w:t xml:space="preserve"> </w:t>
      </w:r>
      <w:r w:rsidR="009F4B88" w:rsidRPr="005442AE">
        <w:rPr>
          <w:rFonts w:ascii="Times New Roman" w:hAnsi="Times New Roman" w:cs="Times New Roman"/>
          <w:b/>
          <w:bCs/>
          <w:sz w:val="24"/>
          <w:szCs w:val="24"/>
          <w:lang w:val="en-US"/>
        </w:rPr>
        <w:t>per Unit</w:t>
      </w:r>
      <w:r w:rsidR="00617151" w:rsidRPr="005442AE">
        <w:rPr>
          <w:rFonts w:ascii="Times New Roman" w:hAnsi="Times New Roman" w:cs="Times New Roman"/>
          <w:b/>
          <w:bCs/>
          <w:sz w:val="24"/>
          <w:szCs w:val="24"/>
          <w:lang w:val="en-US"/>
        </w:rPr>
        <w:t xml:space="preserve"> in Brazil</w:t>
      </w:r>
      <w:r w:rsidR="009F4B88" w:rsidRPr="005442AE">
        <w:rPr>
          <w:rFonts w:ascii="Times New Roman" w:hAnsi="Times New Roman" w:cs="Times New Roman"/>
          <w:b/>
          <w:bCs/>
          <w:sz w:val="24"/>
          <w:szCs w:val="24"/>
          <w:lang w:val="en-US"/>
        </w:rPr>
        <w:t xml:space="preserve"> </w:t>
      </w:r>
      <w:r w:rsidR="00DF5298"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r>
      <w:r w:rsidRPr="005442AE">
        <w:rPr>
          <w:rFonts w:ascii="Times New Roman" w:hAnsi="Times New Roman" w:cs="Times New Roman"/>
          <w:sz w:val="24"/>
          <w:szCs w:val="24"/>
          <w:lang w:val="en-US"/>
        </w:rPr>
        <w:tab/>
        <w:t>ECUSTREMBRA</w:t>
      </w:r>
    </w:p>
    <w:p w:rsidR="00A24301" w:rsidRPr="005442AE" w:rsidRDefault="00A24301" w:rsidP="00A24301">
      <w:pPr>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unit cost of packing. Include the cost of labor, materials and overhead.</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Describe the repacking types used in Brazil</w:t>
      </w:r>
      <w:r w:rsidRPr="005442AE">
        <w:rPr>
          <w:rFonts w:ascii="Times New Roman" w:hAnsi="Times New Roman" w:cs="Times New Roman"/>
          <w:sz w:val="24"/>
          <w:szCs w:val="24"/>
          <w:lang w:val="en-US"/>
        </w:rPr>
        <w:tab/>
        <w:t>.For each type of repacking, provide a worksheet that demonstrates the calculation of packing material, labor and overhead for a single unit. The worksheets should include a list of packing materials, the average cost of each material, and how much of each material was used.  In addition, report the average labor hours by packing type and the average labor cost per hour including benefits.  Include a list of overhead expenses incurred in packing and demonstrate how these expenses were allocated to each packing type.</w:t>
      </w:r>
    </w:p>
    <w:p w:rsidR="006D32BA" w:rsidRPr="005442AE" w:rsidRDefault="006D32BA" w:rsidP="00035C9A">
      <w:pPr>
        <w:tabs>
          <w:tab w:val="left" w:pos="-1440"/>
        </w:tabs>
        <w:spacing w:after="0" w:line="240" w:lineRule="auto"/>
        <w:ind w:left="2124" w:hanging="2124"/>
        <w:jc w:val="both"/>
        <w:rPr>
          <w:rFonts w:ascii="Times New Roman" w:hAnsi="Times New Roman" w:cs="Times New Roman"/>
          <w:b/>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7</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r>
      <w:r w:rsidR="00C1395A" w:rsidRPr="005442AE">
        <w:rPr>
          <w:rFonts w:ascii="Times New Roman" w:hAnsi="Times New Roman" w:cs="Times New Roman"/>
          <w:b/>
          <w:sz w:val="24"/>
          <w:szCs w:val="24"/>
          <w:lang w:val="en-US"/>
        </w:rPr>
        <w:t>Total Cost</w:t>
      </w:r>
      <w:r w:rsidR="009F4B88" w:rsidRPr="005442AE">
        <w:rPr>
          <w:rFonts w:ascii="Times New Roman" w:hAnsi="Times New Roman" w:cs="Times New Roman"/>
          <w:b/>
          <w:bCs/>
          <w:sz w:val="24"/>
          <w:szCs w:val="24"/>
          <w:lang w:val="en-US"/>
        </w:rPr>
        <w:t xml:space="preserve"> per Unit</w:t>
      </w:r>
      <w:r w:rsidR="00DF5298" w:rsidRPr="005442AE">
        <w:rPr>
          <w:rFonts w:ascii="Times New Roman" w:hAnsi="Times New Roman" w:cs="Times New Roman"/>
          <w:b/>
          <w:bCs/>
          <w:sz w:val="24"/>
          <w:szCs w:val="24"/>
          <w:lang w:val="en-US"/>
        </w:rPr>
        <w:t xml:space="preserve"> (currency/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ECUSTPROD</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w:t>
      </w:r>
      <w:r w:rsidR="00C1395A" w:rsidRPr="005442AE">
        <w:rPr>
          <w:rFonts w:ascii="Times New Roman" w:hAnsi="Times New Roman" w:cs="Times New Roman"/>
          <w:sz w:val="24"/>
          <w:szCs w:val="24"/>
          <w:lang w:val="en-US"/>
        </w:rPr>
        <w:t>n:</w:t>
      </w:r>
      <w:r w:rsidR="00C1395A" w:rsidRPr="005442AE">
        <w:rPr>
          <w:rFonts w:ascii="Times New Roman" w:hAnsi="Times New Roman" w:cs="Times New Roman"/>
          <w:sz w:val="24"/>
          <w:szCs w:val="24"/>
          <w:lang w:val="en-US"/>
        </w:rPr>
        <w:tab/>
        <w:t>Report the total cost per unit</w:t>
      </w:r>
      <w:r w:rsidRPr="005442AE">
        <w:rPr>
          <w:rFonts w:ascii="Times New Roman" w:hAnsi="Times New Roman" w:cs="Times New Roman"/>
          <w:sz w:val="24"/>
          <w:szCs w:val="24"/>
          <w:lang w:val="en-US"/>
        </w:rPr>
        <w:t xml:space="preserve">, according to the information reported in </w:t>
      </w:r>
      <w:r w:rsidR="00051429" w:rsidRPr="005442AE">
        <w:rPr>
          <w:rFonts w:ascii="Times New Roman" w:hAnsi="Times New Roman" w:cs="Times New Roman"/>
          <w:sz w:val="24"/>
          <w:szCs w:val="24"/>
          <w:lang w:val="en-US"/>
        </w:rPr>
        <w:t>Item B</w:t>
      </w:r>
      <w:r w:rsidRPr="005442AE">
        <w:rPr>
          <w:rFonts w:ascii="Times New Roman" w:hAnsi="Times New Roman" w:cs="Times New Roman"/>
          <w:sz w:val="24"/>
          <w:szCs w:val="24"/>
          <w:lang w:val="en-US"/>
        </w:rPr>
        <w:t xml:space="preserve">, </w:t>
      </w:r>
      <w:r w:rsidR="00832020" w:rsidRPr="005442AE">
        <w:rPr>
          <w:rFonts w:ascii="Times New Roman" w:hAnsi="Times New Roman" w:cs="Times New Roman"/>
          <w:sz w:val="24"/>
          <w:szCs w:val="24"/>
          <w:lang w:val="en-US"/>
        </w:rPr>
        <w:t>excluding</w:t>
      </w:r>
      <w:r w:rsidRPr="005442AE">
        <w:rPr>
          <w:rFonts w:ascii="Times New Roman" w:hAnsi="Times New Roman" w:cs="Times New Roman"/>
          <w:sz w:val="24"/>
          <w:szCs w:val="24"/>
          <w:lang w:val="en-US"/>
        </w:rPr>
        <w:t xml:space="preserve"> the </w:t>
      </w:r>
      <w:r w:rsidR="00832020" w:rsidRPr="005442AE">
        <w:rPr>
          <w:rFonts w:ascii="Times New Roman" w:hAnsi="Times New Roman" w:cs="Times New Roman"/>
          <w:sz w:val="24"/>
          <w:szCs w:val="24"/>
          <w:lang w:val="en-US"/>
        </w:rPr>
        <w:t>selling</w:t>
      </w:r>
      <w:r w:rsidRPr="005442AE">
        <w:rPr>
          <w:rFonts w:ascii="Times New Roman" w:hAnsi="Times New Roman" w:cs="Times New Roman"/>
          <w:sz w:val="24"/>
          <w:szCs w:val="24"/>
          <w:lang w:val="en-US"/>
        </w:rPr>
        <w:t xml:space="preserve"> expenses.</w:t>
      </w:r>
      <w:r w:rsidRPr="005442AE">
        <w:rPr>
          <w:rFonts w:ascii="Times New Roman" w:hAnsi="Times New Roman" w:cs="Times New Roman"/>
          <w:b/>
          <w:sz w:val="24"/>
          <w:szCs w:val="24"/>
          <w:lang w:val="en-US"/>
        </w:rPr>
        <w:tab/>
      </w:r>
    </w:p>
    <w:p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4</w:t>
      </w:r>
      <w:r w:rsidR="00E6741D" w:rsidRPr="005442AE">
        <w:rPr>
          <w:rFonts w:ascii="Times New Roman" w:hAnsi="Times New Roman" w:cs="Times New Roman"/>
          <w:b/>
          <w:sz w:val="24"/>
          <w:szCs w:val="24"/>
          <w:lang w:val="en-US"/>
        </w:rPr>
        <w:t>8</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Customs Value</w:t>
      </w:r>
      <w:r w:rsidR="00DF5298" w:rsidRPr="005442AE">
        <w:rPr>
          <w:rFonts w:ascii="Times New Roman" w:hAnsi="Times New Roman" w:cs="Times New Roman"/>
          <w:b/>
          <w:bCs/>
          <w:sz w:val="24"/>
          <w:szCs w:val="24"/>
          <w:lang w:val="en-US"/>
        </w:rPr>
        <w:t xml:space="preserve"> </w:t>
      </w:r>
      <w:r w:rsidR="009F4B88" w:rsidRPr="005442AE">
        <w:rPr>
          <w:rFonts w:ascii="Times New Roman" w:hAnsi="Times New Roman" w:cs="Times New Roman"/>
          <w:b/>
          <w:bCs/>
          <w:sz w:val="24"/>
          <w:szCs w:val="24"/>
          <w:lang w:val="en-US"/>
        </w:rPr>
        <w:t xml:space="preserve">per Unit </w:t>
      </w:r>
      <w:r w:rsidR="00DF5298" w:rsidRPr="005442AE">
        <w:rPr>
          <w:rFonts w:ascii="Times New Roman" w:hAnsi="Times New Roman" w:cs="Times New Roman"/>
          <w:b/>
          <w:bCs/>
          <w:sz w:val="24"/>
          <w:szCs w:val="24"/>
          <w:lang w:val="en-US"/>
        </w:rPr>
        <w:t>(currency/</w:t>
      </w:r>
      <w:r w:rsidR="004F76A9" w:rsidRPr="005442AE">
        <w:rPr>
          <w:rFonts w:ascii="Times New Roman" w:hAnsi="Times New Roman" w:cs="Times New Roman"/>
          <w:b/>
          <w:bCs/>
          <w:sz w:val="24"/>
          <w:szCs w:val="24"/>
          <w:lang w:val="en-US"/>
        </w:rPr>
        <w:t>unit</w:t>
      </w:r>
      <w:r w:rsidR="00DF5298" w:rsidRPr="005442AE">
        <w:rPr>
          <w:rFonts w:ascii="Times New Roman" w:hAnsi="Times New Roman" w:cs="Times New Roman"/>
          <w:b/>
          <w:bCs/>
          <w:sz w:val="24"/>
          <w:szCs w:val="24"/>
          <w:lang w:val="en-US"/>
        </w:rPr>
        <w: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EVALINTER</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real customs value</w:t>
      </w:r>
      <w:r w:rsidR="004F590B" w:rsidRPr="005442AE">
        <w:rPr>
          <w:rFonts w:ascii="Times New Roman" w:hAnsi="Times New Roman" w:cs="Times New Roman"/>
          <w:sz w:val="24"/>
          <w:szCs w:val="24"/>
          <w:lang w:val="en-US"/>
        </w:rPr>
        <w:t xml:space="preserve"> per unit</w:t>
      </w:r>
      <w:r w:rsidRPr="005442AE">
        <w:rPr>
          <w:rFonts w:ascii="Times New Roman" w:hAnsi="Times New Roman" w:cs="Times New Roman"/>
          <w:sz w:val="24"/>
          <w:szCs w:val="24"/>
          <w:lang w:val="en-US"/>
        </w:rPr>
        <w:t xml:space="preserve"> in Brazil (the Customs Duty is determined on the basis of Customs Value).</w:t>
      </w:r>
    </w:p>
    <w:p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 xml:space="preserve">FIELD NUMBER </w:t>
      </w:r>
      <w:r w:rsidR="00E6741D" w:rsidRPr="005442AE">
        <w:rPr>
          <w:rFonts w:ascii="Times New Roman" w:hAnsi="Times New Roman" w:cs="Times New Roman"/>
          <w:b/>
          <w:sz w:val="24"/>
          <w:szCs w:val="24"/>
          <w:lang w:val="en-US"/>
        </w:rPr>
        <w:t>49</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Date of Import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EDATAINTERN</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 xml:space="preserve">Report the date when the Import Declaration was registered. </w:t>
      </w:r>
    </w:p>
    <w:p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5</w:t>
      </w:r>
      <w:r w:rsidR="00E6741D"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Importer</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ENOMEIMPORT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lastRenderedPageBreak/>
        <w:t>Description:</w:t>
      </w:r>
      <w:r w:rsidRPr="005442AE">
        <w:rPr>
          <w:rFonts w:ascii="Times New Roman" w:hAnsi="Times New Roman" w:cs="Times New Roman"/>
          <w:sz w:val="24"/>
          <w:szCs w:val="24"/>
          <w:lang w:val="en-US"/>
        </w:rPr>
        <w:tab/>
        <w:t>Report the Brazilian importer registered in the export document.</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Narrative:</w:t>
      </w:r>
      <w:r w:rsidRPr="005442AE">
        <w:rPr>
          <w:rFonts w:ascii="Times New Roman" w:hAnsi="Times New Roman" w:cs="Times New Roman"/>
          <w:sz w:val="24"/>
          <w:szCs w:val="24"/>
          <w:lang w:val="en-US"/>
        </w:rPr>
        <w:tab/>
        <w:t xml:space="preserve">Provide a list containing the names of Brazilian importers and their internal codes or abbreviation used to identify them. </w:t>
      </w:r>
    </w:p>
    <w:p w:rsidR="0027346B" w:rsidRPr="005442AE" w:rsidRDefault="0027346B" w:rsidP="00035C9A">
      <w:pPr>
        <w:tabs>
          <w:tab w:val="left" w:pos="-1440"/>
        </w:tabs>
        <w:spacing w:after="0" w:line="240" w:lineRule="auto"/>
        <w:ind w:left="2124" w:hanging="2124"/>
        <w:jc w:val="both"/>
        <w:rPr>
          <w:rFonts w:ascii="Times New Roman" w:hAnsi="Times New Roman" w:cs="Times New Roman"/>
          <w:b/>
          <w:sz w:val="24"/>
          <w:szCs w:val="24"/>
          <w:lang w:val="en-US"/>
        </w:rPr>
      </w:pPr>
    </w:p>
    <w:p w:rsidR="00A24301" w:rsidRPr="005442AE" w:rsidRDefault="00A24301" w:rsidP="00A24301">
      <w:pPr>
        <w:tabs>
          <w:tab w:val="left" w:pos="-1440"/>
        </w:tabs>
        <w:ind w:left="2124" w:hanging="2124"/>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FIELD NUMBER 5</w:t>
      </w:r>
      <w:r w:rsidR="00E6741D" w:rsidRPr="005442AE">
        <w:rPr>
          <w:rFonts w:ascii="Times New Roman" w:hAnsi="Times New Roman" w:cs="Times New Roman"/>
          <w:b/>
          <w:sz w:val="24"/>
          <w:szCs w:val="24"/>
          <w:lang w:val="en-US"/>
        </w:rPr>
        <w:t>1</w:t>
      </w:r>
      <w:r w:rsidRPr="005442AE">
        <w:rPr>
          <w:rFonts w:ascii="Times New Roman" w:hAnsi="Times New Roman" w:cs="Times New Roman"/>
          <w:b/>
          <w:sz w:val="24"/>
          <w:szCs w:val="24"/>
          <w:lang w:val="en-US"/>
        </w:rPr>
        <w:t>.0</w:t>
      </w:r>
      <w:r w:rsidRPr="005442AE">
        <w:rPr>
          <w:rFonts w:ascii="Times New Roman" w:hAnsi="Times New Roman" w:cs="Times New Roman"/>
          <w:b/>
          <w:sz w:val="24"/>
          <w:szCs w:val="24"/>
          <w:lang w:val="en-US"/>
        </w:rPr>
        <w:tab/>
        <w:t>Destination</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Field Name:</w:t>
      </w:r>
      <w:r w:rsidRPr="005442AE">
        <w:rPr>
          <w:rFonts w:ascii="Times New Roman" w:hAnsi="Times New Roman" w:cs="Times New Roman"/>
          <w:sz w:val="24"/>
          <w:szCs w:val="24"/>
          <w:lang w:val="en-US"/>
        </w:rPr>
        <w:tab/>
        <w:t>EDESTINO</w:t>
      </w:r>
    </w:p>
    <w:p w:rsidR="00A24301" w:rsidRPr="005442AE" w:rsidRDefault="00A24301" w:rsidP="00A24301">
      <w:pPr>
        <w:tabs>
          <w:tab w:val="left" w:pos="-1440"/>
        </w:tabs>
        <w:ind w:left="2124" w:hanging="2124"/>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Description:</w:t>
      </w:r>
      <w:r w:rsidRPr="005442AE">
        <w:rPr>
          <w:rFonts w:ascii="Times New Roman" w:hAnsi="Times New Roman" w:cs="Times New Roman"/>
          <w:sz w:val="24"/>
          <w:szCs w:val="24"/>
          <w:lang w:val="en-US"/>
        </w:rPr>
        <w:tab/>
        <w:t>Report the customer’s place of delivery</w:t>
      </w:r>
    </w:p>
    <w:p w:rsidR="00B54E60" w:rsidRPr="005442AE" w:rsidRDefault="00B54E60" w:rsidP="00B54E60">
      <w:pPr>
        <w:rPr>
          <w:rFonts w:ascii="Times New Roman" w:hAnsi="Times New Roman" w:cs="Times New Roman"/>
          <w:sz w:val="24"/>
          <w:szCs w:val="24"/>
          <w:lang w:val="en-US"/>
        </w:rPr>
      </w:pPr>
    </w:p>
    <w:p w:rsidR="00B54E60" w:rsidRPr="005442AE" w:rsidRDefault="00B54E60" w:rsidP="00B54E60">
      <w:pPr>
        <w:rPr>
          <w:rFonts w:ascii="Times New Roman" w:hAnsi="Times New Roman" w:cs="Times New Roman"/>
          <w:sz w:val="24"/>
          <w:szCs w:val="24"/>
          <w:lang w:val="en-US"/>
        </w:rPr>
      </w:pPr>
      <w:r w:rsidRPr="005442AE">
        <w:rPr>
          <w:rFonts w:ascii="Times New Roman" w:hAnsi="Times New Roman" w:cs="Times New Roman"/>
          <w:noProof/>
          <w:sz w:val="24"/>
          <w:szCs w:val="24"/>
          <w:lang w:eastAsia="pt-BR"/>
        </w:rPr>
        <mc:AlternateContent>
          <mc:Choice Requires="wps">
            <w:drawing>
              <wp:anchor distT="0" distB="0" distL="114300" distR="114300" simplePos="0" relativeHeight="251685888" behindDoc="0" locked="0" layoutInCell="1" allowOverlap="1" wp14:anchorId="5951732A" wp14:editId="24BBEFB2">
                <wp:simplePos x="0" y="0"/>
                <wp:positionH relativeFrom="column">
                  <wp:posOffset>-247650</wp:posOffset>
                </wp:positionH>
                <wp:positionV relativeFrom="paragraph">
                  <wp:posOffset>153670</wp:posOffset>
                </wp:positionV>
                <wp:extent cx="6757035" cy="1571625"/>
                <wp:effectExtent l="0" t="0" r="24765" b="28575"/>
                <wp:wrapNone/>
                <wp:docPr id="16" name="Retângulo 16"/>
                <wp:cNvGraphicFramePr/>
                <a:graphic xmlns:a="http://schemas.openxmlformats.org/drawingml/2006/main">
                  <a:graphicData uri="http://schemas.microsoft.com/office/word/2010/wordprocessingShape">
                    <wps:wsp>
                      <wps:cNvSpPr/>
                      <wps:spPr>
                        <a:xfrm>
                          <a:off x="0" y="0"/>
                          <a:ext cx="6757035" cy="1571625"/>
                        </a:xfrm>
                        <a:prstGeom prst="rect">
                          <a:avLst/>
                        </a:prstGeom>
                        <a:noFill/>
                        <a:ln w="9525"/>
                      </wps:spPr>
                      <wps:style>
                        <a:lnRef idx="2">
                          <a:schemeClr val="dk1">
                            <a:shade val="50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44B9F86" id="Retângulo 16" o:spid="_x0000_s1026" style="position:absolute;margin-left:-19.5pt;margin-top:12.1pt;width:532.05pt;height:123.75pt;z-index:2516858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" filled="f" strokecolor="black [1600]"/>
            </w:pict>
          </mc:Fallback>
        </mc:AlternateContent>
      </w:r>
    </w:p>
    <w:p w:rsidR="00AD707F" w:rsidRPr="005442AE" w:rsidRDefault="008B38D1" w:rsidP="00B54E60">
      <w:pPr>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 </w:t>
      </w:r>
      <w:r w:rsidR="00AD707F" w:rsidRPr="005442AE">
        <w:rPr>
          <w:rFonts w:ascii="Times New Roman" w:hAnsi="Times New Roman" w:cs="Times New Roman"/>
          <w:b/>
          <w:sz w:val="24"/>
          <w:szCs w:val="24"/>
          <w:lang w:val="en-US"/>
        </w:rPr>
        <w:t xml:space="preserve">Report data concerning the employee responsible for answering the “Exports to Brazil” section above.  </w:t>
      </w:r>
    </w:p>
    <w:p w:rsidR="00AD707F" w:rsidRPr="005442AE" w:rsidRDefault="00AD707F" w:rsidP="00AD707F">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Name:</w:t>
      </w:r>
    </w:p>
    <w:p w:rsidR="00AD707F" w:rsidRPr="005442AE" w:rsidRDefault="00AD707F" w:rsidP="00AD707F">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Job Position:</w:t>
      </w:r>
    </w:p>
    <w:p w:rsidR="00AD707F" w:rsidRPr="005442AE" w:rsidRDefault="00AD707F" w:rsidP="00AD707F">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rsidR="00AD707F" w:rsidRPr="005442AE" w:rsidRDefault="00AD707F" w:rsidP="00AD707F">
      <w:pPr>
        <w:spacing w:after="0"/>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Electronic address (e-mail):</w:t>
      </w:r>
    </w:p>
    <w:p w:rsidR="00641921" w:rsidRPr="005442AE" w:rsidRDefault="00641921">
      <w:pPr>
        <w:rPr>
          <w:rFonts w:ascii="Times New Roman" w:hAnsi="Times New Roman" w:cs="Times New Roman"/>
          <w:color w:val="FF0000"/>
          <w:sz w:val="24"/>
          <w:szCs w:val="24"/>
          <w:lang w:val="en-US"/>
        </w:rPr>
      </w:pPr>
      <w:r w:rsidRPr="005442AE">
        <w:rPr>
          <w:rFonts w:ascii="Times New Roman" w:hAnsi="Times New Roman" w:cs="Times New Roman"/>
          <w:color w:val="FF0000"/>
          <w:sz w:val="24"/>
          <w:szCs w:val="24"/>
          <w:lang w:val="en-US"/>
        </w:rPr>
        <w:br w:type="page"/>
      </w:r>
    </w:p>
    <w:p w:rsidR="00641921" w:rsidRPr="005442AE" w:rsidRDefault="00641921" w:rsidP="00641921">
      <w:pPr>
        <w:pStyle w:val="Ttulo1"/>
        <w:rPr>
          <w:rFonts w:ascii="Times New Roman" w:hAnsi="Times New Roman"/>
          <w:szCs w:val="24"/>
          <w:lang w:val="en-US"/>
        </w:rPr>
      </w:pPr>
      <w:bookmarkStart w:id="4" w:name="_Toc340425374"/>
      <w:r w:rsidRPr="005442AE">
        <w:rPr>
          <w:rFonts w:ascii="Times New Roman" w:hAnsi="Times New Roman"/>
          <w:szCs w:val="24"/>
          <w:lang w:val="en-US"/>
        </w:rPr>
        <w:lastRenderedPageBreak/>
        <w:t>VII – TOTAL SALES</w:t>
      </w:r>
      <w:bookmarkEnd w:id="4"/>
    </w:p>
    <w:p w:rsidR="00641921" w:rsidRPr="005442AE" w:rsidRDefault="00641921" w:rsidP="00641921">
      <w:pPr>
        <w:spacing w:after="0" w:line="240" w:lineRule="auto"/>
        <w:ind w:firstLine="709"/>
        <w:jc w:val="both"/>
        <w:rPr>
          <w:rFonts w:ascii="Times New Roman" w:hAnsi="Times New Roman" w:cs="Times New Roman"/>
          <w:i/>
          <w:sz w:val="24"/>
          <w:szCs w:val="24"/>
          <w:lang w:val="en-US"/>
        </w:rPr>
      </w:pPr>
    </w:p>
    <w:p w:rsidR="00641921" w:rsidRPr="005442AE" w:rsidRDefault="00641921" w:rsidP="00641921">
      <w:pPr>
        <w:ind w:firstLine="709"/>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 xml:space="preserve">This section provides information on how to fill out Appendix </w:t>
      </w:r>
      <w:r w:rsidR="00812FBA" w:rsidRPr="005442AE">
        <w:rPr>
          <w:rFonts w:ascii="Times New Roman" w:hAnsi="Times New Roman" w:cs="Times New Roman"/>
          <w:i/>
          <w:sz w:val="24"/>
          <w:szCs w:val="24"/>
          <w:lang w:val="en-US"/>
        </w:rPr>
        <w:t>VIII</w:t>
      </w:r>
      <w:r w:rsidRPr="005442AE">
        <w:rPr>
          <w:rFonts w:ascii="Times New Roman" w:hAnsi="Times New Roman" w:cs="Times New Roman"/>
          <w:i/>
          <w:sz w:val="24"/>
          <w:szCs w:val="24"/>
          <w:lang w:val="en-US"/>
        </w:rPr>
        <w:t xml:space="preserve">, which refers to data about your company’s Total Sales. </w:t>
      </w:r>
    </w:p>
    <w:p w:rsidR="00641921" w:rsidRPr="005442AE" w:rsidRDefault="00641921" w:rsidP="00641921">
      <w:pPr>
        <w:pStyle w:val="Ttulo1"/>
        <w:rPr>
          <w:rFonts w:ascii="Times New Roman" w:hAnsi="Times New Roman"/>
          <w:szCs w:val="24"/>
          <w:lang w:val="en-US"/>
        </w:rPr>
      </w:pPr>
      <w:bookmarkStart w:id="5" w:name="_Toc340425375"/>
      <w:r w:rsidRPr="005442AE">
        <w:rPr>
          <w:rFonts w:ascii="Times New Roman" w:hAnsi="Times New Roman"/>
          <w:szCs w:val="24"/>
          <w:lang w:val="en-US"/>
        </w:rPr>
        <w:t>ITEM D – TOTAL SALES RE</w:t>
      </w:r>
      <w:bookmarkEnd w:id="5"/>
      <w:r w:rsidRPr="005442AE">
        <w:rPr>
          <w:rFonts w:ascii="Times New Roman" w:hAnsi="Times New Roman"/>
          <w:szCs w:val="24"/>
          <w:lang w:val="en-US"/>
        </w:rPr>
        <w:t>CORDS</w:t>
      </w:r>
    </w:p>
    <w:p w:rsidR="00641921" w:rsidRPr="005442AE" w:rsidRDefault="00641921" w:rsidP="00641921">
      <w:pPr>
        <w:pStyle w:val="Ttulo7"/>
        <w:numPr>
          <w:ilvl w:val="0"/>
          <w:numId w:val="0"/>
        </w:numPr>
        <w:rPr>
          <w:b w:val="0"/>
          <w:szCs w:val="24"/>
          <w:lang w:val="en-US"/>
        </w:rPr>
      </w:pPr>
    </w:p>
    <w:p w:rsidR="00641921" w:rsidRPr="005442AE" w:rsidRDefault="00641921" w:rsidP="00641921">
      <w:pPr>
        <w:ind w:firstLine="709"/>
        <w:jc w:val="both"/>
        <w:rPr>
          <w:rFonts w:ascii="Times New Roman" w:hAnsi="Times New Roman" w:cs="Times New Roman"/>
          <w:i/>
          <w:sz w:val="24"/>
          <w:szCs w:val="24"/>
          <w:lang w:val="en-US"/>
        </w:rPr>
      </w:pPr>
      <w:r w:rsidRPr="005442AE">
        <w:rPr>
          <w:rFonts w:ascii="Times New Roman" w:hAnsi="Times New Roman" w:cs="Times New Roman"/>
          <w:i/>
          <w:sz w:val="24"/>
          <w:szCs w:val="24"/>
          <w:lang w:val="en-US"/>
        </w:rPr>
        <w:t>The purpose of the information to be provided in this Appendix is to aggregate your company’s data and allow the fulfillment of the totality test. Therefore, the aim of this section is to analyze the consistency of all information provided in the questionnaire response.</w:t>
      </w:r>
    </w:p>
    <w:p w:rsidR="00641921" w:rsidRPr="005442AE" w:rsidRDefault="00641921" w:rsidP="00641921">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D.1.</w:t>
      </w:r>
      <w:r w:rsidRPr="005442AE">
        <w:rPr>
          <w:rFonts w:ascii="Times New Roman" w:hAnsi="Times New Roman" w:cs="Times New Roman"/>
          <w:b/>
          <w:sz w:val="24"/>
          <w:szCs w:val="24"/>
          <w:lang w:val="en-US"/>
        </w:rPr>
        <w:tab/>
        <w:t>GENERAL INSTRUCTIONS</w:t>
      </w:r>
    </w:p>
    <w:p w:rsidR="00641921" w:rsidRPr="005442AE" w:rsidRDefault="00641921" w:rsidP="00641921">
      <w:pPr>
        <w:pStyle w:val="Ttulo7"/>
        <w:numPr>
          <w:ilvl w:val="0"/>
          <w:numId w:val="0"/>
        </w:numPr>
        <w:rPr>
          <w:b w:val="0"/>
          <w:szCs w:val="24"/>
          <w:lang w:val="en-US"/>
        </w:rPr>
      </w:pPr>
      <w:r w:rsidRPr="005442AE">
        <w:rPr>
          <w:b w:val="0"/>
          <w:szCs w:val="24"/>
          <w:lang w:val="en-US"/>
        </w:rPr>
        <w:t>D.1.1.</w:t>
      </w:r>
      <w:r w:rsidRPr="005442AE">
        <w:rPr>
          <w:b w:val="0"/>
          <w:szCs w:val="24"/>
          <w:lang w:val="en-US"/>
        </w:rPr>
        <w:tab/>
        <w:t xml:space="preserve">The requested information on prices and quantities must be reported taking into account the indicated period. </w:t>
      </w:r>
    </w:p>
    <w:p w:rsidR="00641921" w:rsidRPr="005442AE" w:rsidRDefault="00641921" w:rsidP="00641921">
      <w:pPr>
        <w:pStyle w:val="Ttulo7"/>
        <w:numPr>
          <w:ilvl w:val="0"/>
          <w:numId w:val="0"/>
        </w:numPr>
        <w:rPr>
          <w:b w:val="0"/>
          <w:szCs w:val="24"/>
          <w:lang w:val="en-US"/>
        </w:rPr>
      </w:pPr>
    </w:p>
    <w:p w:rsidR="00641921" w:rsidRPr="005442AE" w:rsidRDefault="00641921" w:rsidP="00641921">
      <w:pPr>
        <w:pStyle w:val="Ttulo7"/>
        <w:numPr>
          <w:ilvl w:val="0"/>
          <w:numId w:val="0"/>
        </w:numPr>
        <w:rPr>
          <w:b w:val="0"/>
          <w:szCs w:val="24"/>
          <w:lang w:val="en-US"/>
        </w:rPr>
      </w:pPr>
      <w:r w:rsidRPr="005442AE">
        <w:rPr>
          <w:b w:val="0"/>
          <w:szCs w:val="24"/>
          <w:lang w:val="en-US"/>
        </w:rPr>
        <w:t>D.1.2.</w:t>
      </w:r>
      <w:r w:rsidRPr="005442AE">
        <w:rPr>
          <w:b w:val="0"/>
          <w:szCs w:val="24"/>
          <w:lang w:val="en-US"/>
        </w:rPr>
        <w:tab/>
        <w:t xml:space="preserve">It must be emphasized </w:t>
      </w:r>
      <w:r w:rsidR="00B46869" w:rsidRPr="005442AE">
        <w:rPr>
          <w:b w:val="0"/>
          <w:szCs w:val="24"/>
          <w:lang w:val="en-US"/>
        </w:rPr>
        <w:t xml:space="preserve">that </w:t>
      </w:r>
      <w:r w:rsidRPr="005442AE">
        <w:rPr>
          <w:b w:val="0"/>
          <w:szCs w:val="24"/>
          <w:lang w:val="en-US"/>
        </w:rPr>
        <w:t>all totals reported in this section must be necessarily equal to the totals prev</w:t>
      </w:r>
      <w:r w:rsidR="00812FBA" w:rsidRPr="005442AE">
        <w:rPr>
          <w:b w:val="0"/>
          <w:szCs w:val="24"/>
          <w:lang w:val="en-US"/>
        </w:rPr>
        <w:t>iously reported in Appendixes V</w:t>
      </w:r>
      <w:r w:rsidRPr="005442AE">
        <w:rPr>
          <w:b w:val="0"/>
          <w:szCs w:val="24"/>
          <w:lang w:val="en-US"/>
        </w:rPr>
        <w:t xml:space="preserve"> and VII. In Appendix </w:t>
      </w:r>
      <w:r w:rsidR="00812FBA" w:rsidRPr="005442AE">
        <w:rPr>
          <w:b w:val="0"/>
          <w:szCs w:val="24"/>
          <w:lang w:val="en-US"/>
        </w:rPr>
        <w:t>VIII</w:t>
      </w:r>
      <w:r w:rsidRPr="005442AE">
        <w:rPr>
          <w:b w:val="0"/>
          <w:szCs w:val="24"/>
          <w:lang w:val="en-US"/>
        </w:rPr>
        <w:t xml:space="preserve">, however, there will be the need to complement the information provided in the Appendixes before it. </w:t>
      </w:r>
    </w:p>
    <w:p w:rsidR="00641921" w:rsidRPr="005442AE" w:rsidRDefault="00641921" w:rsidP="00641921">
      <w:pPr>
        <w:pStyle w:val="Ttulo7"/>
        <w:numPr>
          <w:ilvl w:val="0"/>
          <w:numId w:val="0"/>
        </w:numPr>
        <w:rPr>
          <w:b w:val="0"/>
          <w:szCs w:val="24"/>
          <w:lang w:val="en-US"/>
        </w:rPr>
      </w:pPr>
      <w:r w:rsidRPr="005442AE">
        <w:rPr>
          <w:b w:val="0"/>
          <w:szCs w:val="24"/>
          <w:lang w:val="en-US"/>
        </w:rPr>
        <w:t xml:space="preserve"> </w:t>
      </w:r>
    </w:p>
    <w:p w:rsidR="00641921" w:rsidRPr="005442AE" w:rsidRDefault="00641921" w:rsidP="00641921">
      <w:pPr>
        <w:pStyle w:val="Ttulo7"/>
        <w:numPr>
          <w:ilvl w:val="0"/>
          <w:numId w:val="0"/>
        </w:numPr>
        <w:rPr>
          <w:b w:val="0"/>
          <w:szCs w:val="24"/>
          <w:lang w:val="en-US"/>
        </w:rPr>
      </w:pPr>
      <w:r w:rsidRPr="005442AE">
        <w:rPr>
          <w:b w:val="0"/>
          <w:szCs w:val="24"/>
          <w:lang w:val="en-US"/>
        </w:rPr>
        <w:t>D.1.3.</w:t>
      </w:r>
      <w:r w:rsidRPr="005442AE">
        <w:rPr>
          <w:b w:val="0"/>
          <w:szCs w:val="24"/>
          <w:lang w:val="en-US"/>
        </w:rPr>
        <w:tab/>
        <w:t xml:space="preserve">All information provided must coincide with the documental evidence of your company’s accounting which shall be analyzed in the event of a possible </w:t>
      </w:r>
      <w:r w:rsidR="00B46869" w:rsidRPr="005442AE">
        <w:rPr>
          <w:b w:val="0"/>
          <w:szCs w:val="24"/>
          <w:lang w:val="en-US"/>
        </w:rPr>
        <w:t>on-the-spot</w:t>
      </w:r>
      <w:r w:rsidRPr="005442AE">
        <w:rPr>
          <w:b w:val="0"/>
          <w:szCs w:val="24"/>
          <w:lang w:val="en-US"/>
        </w:rPr>
        <w:t xml:space="preserve"> </w:t>
      </w:r>
      <w:r w:rsidR="00B46869" w:rsidRPr="005442AE">
        <w:rPr>
          <w:b w:val="0"/>
          <w:szCs w:val="24"/>
          <w:lang w:val="en-US"/>
        </w:rPr>
        <w:t>verification</w:t>
      </w:r>
      <w:r w:rsidRPr="005442AE">
        <w:rPr>
          <w:b w:val="0"/>
          <w:szCs w:val="24"/>
          <w:lang w:val="en-US"/>
        </w:rPr>
        <w:t xml:space="preserve">. </w:t>
      </w:r>
    </w:p>
    <w:p w:rsidR="00641921" w:rsidRPr="005442AE" w:rsidRDefault="00641921" w:rsidP="00641921">
      <w:pPr>
        <w:pStyle w:val="Ttulo7"/>
        <w:numPr>
          <w:ilvl w:val="0"/>
          <w:numId w:val="0"/>
        </w:numPr>
        <w:rPr>
          <w:b w:val="0"/>
          <w:szCs w:val="24"/>
          <w:lang w:val="en-US"/>
        </w:rPr>
      </w:pPr>
    </w:p>
    <w:p w:rsidR="00641921" w:rsidRPr="005442AE" w:rsidRDefault="00641921" w:rsidP="00641921">
      <w:pPr>
        <w:pStyle w:val="Ttulo7"/>
        <w:numPr>
          <w:ilvl w:val="0"/>
          <w:numId w:val="0"/>
        </w:numPr>
        <w:rPr>
          <w:b w:val="0"/>
          <w:szCs w:val="24"/>
          <w:lang w:val="en-US"/>
        </w:rPr>
      </w:pPr>
      <w:r w:rsidRPr="005442AE">
        <w:rPr>
          <w:b w:val="0"/>
          <w:szCs w:val="24"/>
          <w:lang w:val="en-US"/>
        </w:rPr>
        <w:t>D.1.4.</w:t>
      </w:r>
      <w:r w:rsidRPr="005442AE">
        <w:rPr>
          <w:b w:val="0"/>
          <w:szCs w:val="24"/>
          <w:lang w:val="en-US"/>
        </w:rPr>
        <w:tab/>
        <w:t>If there are no sales in the requested modality, fill out the field with the number “0”.</w:t>
      </w:r>
    </w:p>
    <w:p w:rsidR="00641921" w:rsidRPr="005442AE" w:rsidRDefault="00641921" w:rsidP="00641921">
      <w:pPr>
        <w:pStyle w:val="Ttulo7"/>
        <w:numPr>
          <w:ilvl w:val="0"/>
          <w:numId w:val="0"/>
        </w:numPr>
        <w:rPr>
          <w:b w:val="0"/>
          <w:szCs w:val="24"/>
          <w:lang w:val="en-US"/>
        </w:rPr>
      </w:pPr>
    </w:p>
    <w:p w:rsidR="00641921" w:rsidRPr="005442AE" w:rsidRDefault="00641921" w:rsidP="00641921">
      <w:pPr>
        <w:pStyle w:val="Ttulo7"/>
        <w:numPr>
          <w:ilvl w:val="0"/>
          <w:numId w:val="0"/>
        </w:numPr>
        <w:rPr>
          <w:b w:val="0"/>
          <w:szCs w:val="24"/>
          <w:lang w:val="en-US"/>
        </w:rPr>
      </w:pPr>
      <w:r w:rsidRPr="005442AE">
        <w:rPr>
          <w:b w:val="0"/>
          <w:szCs w:val="24"/>
          <w:lang w:val="en-US"/>
        </w:rPr>
        <w:t>D.1.5.</w:t>
      </w:r>
      <w:r w:rsidRPr="005442AE">
        <w:rPr>
          <w:b w:val="0"/>
          <w:szCs w:val="24"/>
          <w:lang w:val="en-US"/>
        </w:rPr>
        <w:tab/>
        <w:t xml:space="preserve">The recording of data in Appendix </w:t>
      </w:r>
      <w:r w:rsidR="004C14AC" w:rsidRPr="005442AE">
        <w:rPr>
          <w:b w:val="0"/>
          <w:szCs w:val="24"/>
          <w:lang w:val="en-US"/>
        </w:rPr>
        <w:t>VIII</w:t>
      </w:r>
      <w:r w:rsidRPr="005442AE">
        <w:rPr>
          <w:b w:val="0"/>
          <w:szCs w:val="24"/>
          <w:lang w:val="en-US"/>
        </w:rPr>
        <w:t xml:space="preserve"> must take into consideration the answer provided under item 8.4 which refers to your company’s treatment for sales returns. The maintenance of parallelism in the reporting of data is requested, which means that, if the data previously reported was net of sales returns, the data in Appendix </w:t>
      </w:r>
      <w:r w:rsidR="004C14AC" w:rsidRPr="005442AE">
        <w:rPr>
          <w:b w:val="0"/>
          <w:szCs w:val="24"/>
          <w:lang w:val="en-US"/>
        </w:rPr>
        <w:t>VIII</w:t>
      </w:r>
      <w:r w:rsidRPr="005442AE">
        <w:rPr>
          <w:b w:val="0"/>
          <w:szCs w:val="24"/>
          <w:lang w:val="en-US"/>
        </w:rPr>
        <w:t xml:space="preserve"> must also be recorded excluding sales returns.  </w:t>
      </w:r>
    </w:p>
    <w:p w:rsidR="00641921" w:rsidRPr="005442AE" w:rsidRDefault="00641921" w:rsidP="00641921">
      <w:pPr>
        <w:rPr>
          <w:rFonts w:ascii="Times New Roman" w:hAnsi="Times New Roman" w:cs="Times New Roman"/>
          <w:sz w:val="24"/>
          <w:szCs w:val="24"/>
          <w:lang w:val="en-US"/>
        </w:rPr>
      </w:pPr>
    </w:p>
    <w:p w:rsidR="00641921" w:rsidRPr="005442AE" w:rsidRDefault="00641921" w:rsidP="00641921">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D.2.</w:t>
      </w:r>
      <w:r w:rsidRPr="005442AE">
        <w:rPr>
          <w:rFonts w:ascii="Times New Roman" w:hAnsi="Times New Roman" w:cs="Times New Roman"/>
          <w:b/>
          <w:sz w:val="24"/>
          <w:szCs w:val="24"/>
          <w:lang w:val="en-US"/>
        </w:rPr>
        <w:tab/>
        <w:t>RECORDS OF SALES IN THE DOMESTIC MARKET (A):</w:t>
      </w:r>
    </w:p>
    <w:p w:rsidR="00641921" w:rsidRPr="005442AE" w:rsidRDefault="00641921" w:rsidP="00641921">
      <w:pPr>
        <w:pStyle w:val="Ttulo7"/>
        <w:numPr>
          <w:ilvl w:val="0"/>
          <w:numId w:val="0"/>
        </w:numPr>
        <w:rPr>
          <w:b w:val="0"/>
          <w:szCs w:val="24"/>
          <w:lang w:val="en-US"/>
        </w:rPr>
      </w:pPr>
      <w:r w:rsidRPr="005442AE">
        <w:rPr>
          <w:b w:val="0"/>
          <w:szCs w:val="24"/>
          <w:lang w:val="en-US"/>
        </w:rPr>
        <w:t>D.2.1.</w:t>
      </w:r>
      <w:r w:rsidRPr="005442AE">
        <w:rPr>
          <w:b w:val="0"/>
          <w:szCs w:val="24"/>
          <w:lang w:val="en-US"/>
        </w:rPr>
        <w:tab/>
        <w:t>The information under field A must take into account the total of:</w:t>
      </w:r>
    </w:p>
    <w:p w:rsidR="00641921" w:rsidRPr="005442AE" w:rsidRDefault="00641921" w:rsidP="00641921">
      <w:pPr>
        <w:pStyle w:val="Ttulo7"/>
        <w:numPr>
          <w:ilvl w:val="0"/>
          <w:numId w:val="0"/>
        </w:numPr>
        <w:rPr>
          <w:b w:val="0"/>
          <w:szCs w:val="24"/>
          <w:lang w:val="en-US"/>
        </w:rPr>
      </w:pPr>
    </w:p>
    <w:p w:rsidR="00641921" w:rsidRPr="005442AE" w:rsidRDefault="00641921" w:rsidP="0064192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w:t>
      </w:r>
      <w:r w:rsidRPr="005442AE">
        <w:rPr>
          <w:rFonts w:ascii="Times New Roman" w:hAnsi="Times New Roman" w:cs="Times New Roman"/>
          <w:sz w:val="24"/>
          <w:szCs w:val="24"/>
          <w:lang w:val="en-US"/>
        </w:rPr>
        <w:tab/>
        <w:t xml:space="preserve">Sales of the product manufactured by your own company, which must coincide with the data reported in Appendix V. In addition, specify sales made to affiliated and non-affiliated parties, according to the definition presented under item 3.3. </w:t>
      </w:r>
    </w:p>
    <w:p w:rsidR="00641921" w:rsidRPr="005442AE" w:rsidRDefault="00641921" w:rsidP="00641921">
      <w:pPr>
        <w:pStyle w:val="Ttulo7"/>
        <w:numPr>
          <w:ilvl w:val="0"/>
          <w:numId w:val="0"/>
        </w:numPr>
        <w:rPr>
          <w:b w:val="0"/>
          <w:szCs w:val="24"/>
          <w:lang w:val="en-US"/>
        </w:rPr>
      </w:pPr>
      <w:r w:rsidRPr="005442AE">
        <w:rPr>
          <w:b w:val="0"/>
          <w:szCs w:val="24"/>
          <w:lang w:val="en-US"/>
        </w:rPr>
        <w:t>(a.2)</w:t>
      </w:r>
      <w:r w:rsidRPr="005442AE">
        <w:rPr>
          <w:b w:val="0"/>
          <w:szCs w:val="24"/>
          <w:lang w:val="en-US"/>
        </w:rPr>
        <w:tab/>
        <w:t>Resales of the imported like product, if reported under item 8.1.7.</w:t>
      </w:r>
    </w:p>
    <w:p w:rsidR="00641921" w:rsidRPr="005442AE" w:rsidRDefault="00641921" w:rsidP="00641921">
      <w:pPr>
        <w:pStyle w:val="Ttulo7"/>
        <w:numPr>
          <w:ilvl w:val="0"/>
          <w:numId w:val="0"/>
        </w:numPr>
        <w:rPr>
          <w:b w:val="0"/>
          <w:szCs w:val="24"/>
          <w:lang w:val="en-US"/>
        </w:rPr>
      </w:pPr>
      <w:r w:rsidRPr="005442AE">
        <w:rPr>
          <w:b w:val="0"/>
          <w:szCs w:val="24"/>
          <w:lang w:val="en-US"/>
        </w:rPr>
        <w:tab/>
      </w:r>
    </w:p>
    <w:p w:rsidR="00641921" w:rsidRPr="005442AE" w:rsidRDefault="00641921" w:rsidP="00641921">
      <w:pPr>
        <w:pStyle w:val="Ttulo7"/>
        <w:numPr>
          <w:ilvl w:val="0"/>
          <w:numId w:val="0"/>
        </w:numPr>
        <w:rPr>
          <w:b w:val="0"/>
          <w:szCs w:val="24"/>
          <w:lang w:val="en-US"/>
        </w:rPr>
      </w:pPr>
      <w:r w:rsidRPr="005442AE">
        <w:rPr>
          <w:b w:val="0"/>
          <w:szCs w:val="24"/>
          <w:lang w:val="en-US"/>
        </w:rPr>
        <w:t>(a.3)</w:t>
      </w:r>
      <w:r w:rsidRPr="005442AE">
        <w:rPr>
          <w:b w:val="0"/>
          <w:szCs w:val="24"/>
          <w:lang w:val="en-US"/>
        </w:rPr>
        <w:tab/>
        <w:t xml:space="preserve">Resales of the like product purchased in the domestic market of </w:t>
      </w:r>
      <w:proofErr w:type="spellStart"/>
      <w:r w:rsidRPr="005442AE">
        <w:rPr>
          <w:b w:val="0"/>
          <w:szCs w:val="24"/>
          <w:lang w:val="en-US"/>
        </w:rPr>
        <w:t>your’s</w:t>
      </w:r>
      <w:proofErr w:type="spellEnd"/>
      <w:r w:rsidRPr="005442AE">
        <w:rPr>
          <w:b w:val="0"/>
          <w:szCs w:val="24"/>
          <w:lang w:val="en-US"/>
        </w:rPr>
        <w:t xml:space="preserve"> company’s country, if reported under item 8.1.7.</w:t>
      </w:r>
    </w:p>
    <w:p w:rsidR="00F75488" w:rsidRPr="005442AE" w:rsidRDefault="00F75488" w:rsidP="00F75488">
      <w:pPr>
        <w:spacing w:after="0" w:line="240" w:lineRule="auto"/>
        <w:rPr>
          <w:rFonts w:ascii="Times New Roman" w:hAnsi="Times New Roman" w:cs="Times New Roman"/>
          <w:lang w:val="en-US" w:eastAsia="pt-BR"/>
        </w:rPr>
      </w:pPr>
    </w:p>
    <w:p w:rsidR="00641921" w:rsidRPr="005442AE" w:rsidRDefault="00641921" w:rsidP="00641921">
      <w:pPr>
        <w:pStyle w:val="Ttulo7"/>
        <w:numPr>
          <w:ilvl w:val="0"/>
          <w:numId w:val="0"/>
        </w:numPr>
        <w:rPr>
          <w:b w:val="0"/>
          <w:szCs w:val="24"/>
          <w:lang w:val="en-US"/>
        </w:rPr>
      </w:pPr>
      <w:r w:rsidRPr="005442AE">
        <w:rPr>
          <w:b w:val="0"/>
          <w:szCs w:val="24"/>
          <w:lang w:val="en-US"/>
        </w:rPr>
        <w:t>(a.4)</w:t>
      </w:r>
      <w:r w:rsidRPr="005442AE">
        <w:rPr>
          <w:b w:val="0"/>
          <w:szCs w:val="24"/>
          <w:lang w:val="en-US"/>
        </w:rPr>
        <w:tab/>
        <w:t xml:space="preserve">Sales or resales of other products imported or purchased in the domestic market by your company, if reported under item 8.1.8. </w:t>
      </w:r>
    </w:p>
    <w:p w:rsidR="00641921" w:rsidRPr="005442AE" w:rsidRDefault="00641921" w:rsidP="00641921">
      <w:pPr>
        <w:rPr>
          <w:rFonts w:ascii="Times New Roman" w:hAnsi="Times New Roman" w:cs="Times New Roman"/>
          <w:sz w:val="24"/>
          <w:szCs w:val="24"/>
          <w:lang w:val="en-US"/>
        </w:rPr>
      </w:pPr>
    </w:p>
    <w:p w:rsidR="00641921" w:rsidRPr="005442AE" w:rsidRDefault="00641921" w:rsidP="00641921">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D.3.</w:t>
      </w:r>
      <w:r w:rsidRPr="005442AE">
        <w:rPr>
          <w:rFonts w:ascii="Times New Roman" w:hAnsi="Times New Roman" w:cs="Times New Roman"/>
          <w:b/>
          <w:sz w:val="24"/>
          <w:szCs w:val="24"/>
          <w:lang w:val="en-US"/>
        </w:rPr>
        <w:tab/>
        <w:t>RECORDS OF EXPORTS TO THIRD-COUNTRY MARKETS (B):</w:t>
      </w:r>
    </w:p>
    <w:p w:rsidR="00641921" w:rsidRPr="005442AE" w:rsidRDefault="00641921" w:rsidP="00641921">
      <w:pPr>
        <w:pStyle w:val="Ttulo7"/>
        <w:numPr>
          <w:ilvl w:val="0"/>
          <w:numId w:val="0"/>
        </w:numPr>
        <w:rPr>
          <w:b w:val="0"/>
          <w:szCs w:val="24"/>
          <w:lang w:val="en-US"/>
        </w:rPr>
      </w:pPr>
      <w:r w:rsidRPr="005442AE">
        <w:rPr>
          <w:b w:val="0"/>
          <w:szCs w:val="24"/>
          <w:lang w:val="en-US"/>
        </w:rPr>
        <w:lastRenderedPageBreak/>
        <w:t>D.3.1.</w:t>
      </w:r>
      <w:r w:rsidRPr="005442AE">
        <w:rPr>
          <w:b w:val="0"/>
          <w:szCs w:val="24"/>
          <w:lang w:val="en-US"/>
        </w:rPr>
        <w:tab/>
        <w:t xml:space="preserve">The information under field B must take into account the total of: </w:t>
      </w:r>
    </w:p>
    <w:p w:rsidR="00641921" w:rsidRPr="005442AE" w:rsidRDefault="00641921" w:rsidP="00641921">
      <w:pPr>
        <w:pStyle w:val="Ttulo7"/>
        <w:numPr>
          <w:ilvl w:val="0"/>
          <w:numId w:val="0"/>
        </w:numPr>
        <w:rPr>
          <w:b w:val="0"/>
          <w:szCs w:val="24"/>
          <w:lang w:val="en-US"/>
        </w:rPr>
      </w:pPr>
    </w:p>
    <w:p w:rsidR="00641921" w:rsidRPr="005442AE" w:rsidRDefault="00641921" w:rsidP="0064192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(a.1) </w:t>
      </w:r>
      <w:r w:rsidRPr="005442AE">
        <w:rPr>
          <w:rFonts w:ascii="Times New Roman" w:hAnsi="Times New Roman" w:cs="Times New Roman"/>
          <w:sz w:val="24"/>
          <w:szCs w:val="24"/>
          <w:lang w:val="en-US"/>
        </w:rPr>
        <w:tab/>
        <w:t xml:space="preserve">Exports of the product manufactured by your own company: add to the data </w:t>
      </w:r>
      <w:r w:rsidR="00264725" w:rsidRPr="005442AE">
        <w:rPr>
          <w:rFonts w:ascii="Times New Roman" w:hAnsi="Times New Roman" w:cs="Times New Roman"/>
          <w:sz w:val="24"/>
          <w:szCs w:val="24"/>
          <w:lang w:val="en-US"/>
        </w:rPr>
        <w:t>on</w:t>
      </w:r>
      <w:r w:rsidRPr="005442AE">
        <w:rPr>
          <w:rFonts w:ascii="Times New Roman" w:hAnsi="Times New Roman" w:cs="Times New Roman"/>
          <w:sz w:val="24"/>
          <w:szCs w:val="24"/>
          <w:lang w:val="en-US"/>
        </w:rPr>
        <w:t xml:space="preserve"> exports to third-country markets reported in Appendix V all the exports made during the indicated period to ALL other destinations, excluding Brazil. In addition, specify sales made to affiliated and non-affiliated parties, according to the definition presented under item 3.3.  </w:t>
      </w:r>
    </w:p>
    <w:p w:rsidR="00641921" w:rsidRPr="005442AE" w:rsidRDefault="00641921" w:rsidP="00641921">
      <w:pPr>
        <w:pStyle w:val="Ttulo7"/>
        <w:numPr>
          <w:ilvl w:val="0"/>
          <w:numId w:val="0"/>
        </w:numPr>
        <w:rPr>
          <w:b w:val="0"/>
          <w:szCs w:val="24"/>
          <w:lang w:val="en-US"/>
        </w:rPr>
      </w:pPr>
      <w:r w:rsidRPr="005442AE">
        <w:rPr>
          <w:b w:val="0"/>
          <w:szCs w:val="24"/>
          <w:lang w:val="en-US"/>
        </w:rPr>
        <w:t xml:space="preserve">(a.2) </w:t>
      </w:r>
      <w:r w:rsidRPr="005442AE">
        <w:rPr>
          <w:b w:val="0"/>
          <w:szCs w:val="24"/>
          <w:lang w:val="en-US"/>
        </w:rPr>
        <w:tab/>
        <w:t xml:space="preserve">Exports of the like product imported.   </w:t>
      </w:r>
    </w:p>
    <w:p w:rsidR="00641921" w:rsidRPr="005442AE" w:rsidRDefault="00641921" w:rsidP="00641921">
      <w:pPr>
        <w:pStyle w:val="Ttulo7"/>
        <w:numPr>
          <w:ilvl w:val="0"/>
          <w:numId w:val="0"/>
        </w:numPr>
        <w:rPr>
          <w:b w:val="0"/>
          <w:szCs w:val="24"/>
          <w:lang w:val="en-US"/>
        </w:rPr>
      </w:pPr>
      <w:r w:rsidRPr="005442AE">
        <w:rPr>
          <w:b w:val="0"/>
          <w:szCs w:val="24"/>
          <w:lang w:val="en-US"/>
        </w:rPr>
        <w:tab/>
      </w:r>
    </w:p>
    <w:p w:rsidR="00641921" w:rsidRPr="005442AE" w:rsidRDefault="00641921" w:rsidP="00641921">
      <w:pPr>
        <w:pStyle w:val="Ttulo7"/>
        <w:numPr>
          <w:ilvl w:val="0"/>
          <w:numId w:val="0"/>
        </w:numPr>
        <w:tabs>
          <w:tab w:val="clear" w:pos="720"/>
          <w:tab w:val="left" w:pos="0"/>
        </w:tabs>
        <w:rPr>
          <w:b w:val="0"/>
          <w:szCs w:val="24"/>
          <w:lang w:val="en-US"/>
        </w:rPr>
      </w:pPr>
      <w:r w:rsidRPr="005442AE">
        <w:rPr>
          <w:b w:val="0"/>
          <w:szCs w:val="24"/>
          <w:lang w:val="en-US"/>
        </w:rPr>
        <w:t>(a.3)</w:t>
      </w:r>
      <w:r w:rsidRPr="005442AE">
        <w:rPr>
          <w:b w:val="0"/>
          <w:szCs w:val="24"/>
          <w:lang w:val="en-US"/>
        </w:rPr>
        <w:tab/>
        <w:t xml:space="preserve">Exports of the like product purchased in the domestic market of your company’s country. </w:t>
      </w:r>
    </w:p>
    <w:p w:rsidR="00641921" w:rsidRPr="005442AE" w:rsidRDefault="00641921" w:rsidP="00641921">
      <w:pPr>
        <w:pStyle w:val="Ttulo7"/>
        <w:numPr>
          <w:ilvl w:val="0"/>
          <w:numId w:val="0"/>
        </w:numPr>
        <w:tabs>
          <w:tab w:val="clear" w:pos="720"/>
          <w:tab w:val="left" w:pos="0"/>
        </w:tabs>
        <w:rPr>
          <w:b w:val="0"/>
          <w:szCs w:val="24"/>
          <w:lang w:val="en-US"/>
        </w:rPr>
      </w:pPr>
    </w:p>
    <w:p w:rsidR="00641921" w:rsidRPr="005442AE" w:rsidRDefault="00641921" w:rsidP="00641921">
      <w:pPr>
        <w:pStyle w:val="Ttulo7"/>
        <w:numPr>
          <w:ilvl w:val="0"/>
          <w:numId w:val="0"/>
        </w:numPr>
        <w:tabs>
          <w:tab w:val="clear" w:pos="720"/>
          <w:tab w:val="left" w:pos="0"/>
        </w:tabs>
        <w:rPr>
          <w:b w:val="0"/>
          <w:szCs w:val="24"/>
          <w:lang w:val="en-US"/>
        </w:rPr>
      </w:pPr>
      <w:r w:rsidRPr="005442AE">
        <w:rPr>
          <w:b w:val="0"/>
          <w:szCs w:val="24"/>
          <w:lang w:val="en-US"/>
        </w:rPr>
        <w:t>(a.4)</w:t>
      </w:r>
      <w:r w:rsidRPr="005442AE">
        <w:rPr>
          <w:b w:val="0"/>
          <w:szCs w:val="24"/>
          <w:lang w:val="en-US"/>
        </w:rPr>
        <w:tab/>
        <w:t xml:space="preserve">Exports of other products imported or purchased in the domestic market by your company. </w:t>
      </w:r>
    </w:p>
    <w:p w:rsidR="00641921" w:rsidRPr="005442AE" w:rsidRDefault="00641921" w:rsidP="00641921">
      <w:pPr>
        <w:pStyle w:val="Ttulo7"/>
        <w:numPr>
          <w:ilvl w:val="0"/>
          <w:numId w:val="0"/>
        </w:numPr>
        <w:rPr>
          <w:b w:val="0"/>
          <w:szCs w:val="24"/>
          <w:lang w:val="en-US"/>
        </w:rPr>
      </w:pPr>
    </w:p>
    <w:p w:rsidR="00F75488" w:rsidRPr="005442AE" w:rsidRDefault="00F75488" w:rsidP="00641921">
      <w:pPr>
        <w:jc w:val="both"/>
        <w:rPr>
          <w:rFonts w:ascii="Times New Roman" w:hAnsi="Times New Roman" w:cs="Times New Roman"/>
          <w:b/>
          <w:sz w:val="24"/>
          <w:szCs w:val="24"/>
          <w:lang w:val="en-US"/>
        </w:rPr>
      </w:pPr>
    </w:p>
    <w:p w:rsidR="00641921" w:rsidRPr="005442AE" w:rsidRDefault="00641921" w:rsidP="00641921">
      <w:pPr>
        <w:jc w:val="both"/>
        <w:rPr>
          <w:rFonts w:ascii="Times New Roman" w:hAnsi="Times New Roman" w:cs="Times New Roman"/>
          <w:b/>
          <w:sz w:val="24"/>
          <w:szCs w:val="24"/>
          <w:lang w:val="en-US"/>
        </w:rPr>
      </w:pPr>
      <w:r w:rsidRPr="005442AE">
        <w:rPr>
          <w:rFonts w:ascii="Times New Roman" w:hAnsi="Times New Roman" w:cs="Times New Roman"/>
          <w:b/>
          <w:sz w:val="24"/>
          <w:szCs w:val="24"/>
          <w:lang w:val="en-US"/>
        </w:rPr>
        <w:t>D.4.</w:t>
      </w:r>
      <w:r w:rsidRPr="005442AE">
        <w:rPr>
          <w:rFonts w:ascii="Times New Roman" w:hAnsi="Times New Roman" w:cs="Times New Roman"/>
          <w:b/>
          <w:sz w:val="24"/>
          <w:szCs w:val="24"/>
          <w:lang w:val="en-US"/>
        </w:rPr>
        <w:tab/>
        <w:t>RECORDS OF EXPORTS TO BRAZIL (C):</w:t>
      </w:r>
    </w:p>
    <w:p w:rsidR="00641921" w:rsidRPr="005442AE" w:rsidRDefault="00641921" w:rsidP="00641921">
      <w:pPr>
        <w:pStyle w:val="Ttulo7"/>
        <w:numPr>
          <w:ilvl w:val="0"/>
          <w:numId w:val="0"/>
        </w:numPr>
        <w:rPr>
          <w:b w:val="0"/>
          <w:szCs w:val="24"/>
          <w:lang w:val="en-US"/>
        </w:rPr>
      </w:pPr>
      <w:r w:rsidRPr="005442AE">
        <w:rPr>
          <w:b w:val="0"/>
          <w:szCs w:val="24"/>
          <w:lang w:val="en-US"/>
        </w:rPr>
        <w:t>D.4.1.</w:t>
      </w:r>
      <w:r w:rsidRPr="005442AE">
        <w:rPr>
          <w:b w:val="0"/>
          <w:szCs w:val="24"/>
          <w:lang w:val="en-US"/>
        </w:rPr>
        <w:tab/>
        <w:t xml:space="preserve">The information under field C must take into account the total of: </w:t>
      </w:r>
    </w:p>
    <w:p w:rsidR="00641921" w:rsidRPr="005442AE" w:rsidRDefault="00641921" w:rsidP="00641921">
      <w:pPr>
        <w:pStyle w:val="Ttulo7"/>
        <w:numPr>
          <w:ilvl w:val="0"/>
          <w:numId w:val="0"/>
        </w:numPr>
        <w:rPr>
          <w:b w:val="0"/>
          <w:szCs w:val="24"/>
          <w:lang w:val="en-US"/>
        </w:rPr>
      </w:pPr>
    </w:p>
    <w:p w:rsidR="00641921" w:rsidRPr="005442AE" w:rsidRDefault="00641921" w:rsidP="00641921">
      <w:pPr>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(a.1)</w:t>
      </w:r>
      <w:r w:rsidRPr="005442AE">
        <w:rPr>
          <w:rFonts w:ascii="Times New Roman" w:hAnsi="Times New Roman" w:cs="Times New Roman"/>
          <w:sz w:val="24"/>
          <w:szCs w:val="24"/>
          <w:lang w:val="en-US"/>
        </w:rPr>
        <w:tab/>
        <w:t>Exports of the product manufactured by your own company, which must coincide with the data reported in Appendix VII. In addition, specify sales made to affiliated and non-affiliated parties, according to the definition presented under item 3.3.</w:t>
      </w:r>
    </w:p>
    <w:p w:rsidR="00641921" w:rsidRPr="005442AE" w:rsidRDefault="00641921" w:rsidP="00641921">
      <w:pPr>
        <w:pStyle w:val="Ttulo7"/>
        <w:numPr>
          <w:ilvl w:val="0"/>
          <w:numId w:val="0"/>
        </w:numPr>
        <w:rPr>
          <w:b w:val="0"/>
          <w:szCs w:val="24"/>
          <w:lang w:val="en-US"/>
        </w:rPr>
      </w:pPr>
      <w:r w:rsidRPr="005442AE">
        <w:rPr>
          <w:b w:val="0"/>
          <w:szCs w:val="24"/>
          <w:lang w:val="en-US"/>
        </w:rPr>
        <w:t>(a.2)</w:t>
      </w:r>
      <w:r w:rsidRPr="005442AE">
        <w:rPr>
          <w:b w:val="0"/>
          <w:szCs w:val="24"/>
          <w:lang w:val="en-US"/>
        </w:rPr>
        <w:tab/>
        <w:t xml:space="preserve">Exports of the like product imported.  </w:t>
      </w:r>
    </w:p>
    <w:p w:rsidR="00641921" w:rsidRPr="005442AE" w:rsidRDefault="00641921" w:rsidP="00641921">
      <w:pPr>
        <w:pStyle w:val="Ttulo7"/>
        <w:numPr>
          <w:ilvl w:val="0"/>
          <w:numId w:val="0"/>
        </w:numPr>
        <w:rPr>
          <w:b w:val="0"/>
          <w:szCs w:val="24"/>
          <w:lang w:val="en-US"/>
        </w:rPr>
      </w:pPr>
    </w:p>
    <w:p w:rsidR="00641921" w:rsidRPr="005442AE" w:rsidRDefault="00641921" w:rsidP="00641921">
      <w:pPr>
        <w:pStyle w:val="Ttulo7"/>
        <w:numPr>
          <w:ilvl w:val="0"/>
          <w:numId w:val="0"/>
        </w:numPr>
        <w:tabs>
          <w:tab w:val="clear" w:pos="720"/>
          <w:tab w:val="left" w:pos="0"/>
        </w:tabs>
        <w:rPr>
          <w:b w:val="0"/>
          <w:szCs w:val="24"/>
          <w:lang w:val="en-US"/>
        </w:rPr>
      </w:pPr>
      <w:r w:rsidRPr="005442AE">
        <w:rPr>
          <w:b w:val="0"/>
          <w:szCs w:val="24"/>
          <w:lang w:val="en-US"/>
        </w:rPr>
        <w:t>(a.3)</w:t>
      </w:r>
      <w:r w:rsidRPr="005442AE">
        <w:rPr>
          <w:b w:val="0"/>
          <w:szCs w:val="24"/>
          <w:lang w:val="en-US"/>
        </w:rPr>
        <w:tab/>
        <w:t>Exports of the like product purchased in the domestic market of your company’s country.</w:t>
      </w:r>
    </w:p>
    <w:p w:rsidR="00641921" w:rsidRPr="005442AE" w:rsidRDefault="00641921" w:rsidP="00641921">
      <w:pPr>
        <w:pStyle w:val="Ttulo7"/>
        <w:numPr>
          <w:ilvl w:val="0"/>
          <w:numId w:val="0"/>
        </w:numPr>
        <w:rPr>
          <w:b w:val="0"/>
          <w:szCs w:val="24"/>
          <w:lang w:val="en-US"/>
        </w:rPr>
      </w:pPr>
    </w:p>
    <w:p w:rsidR="00641921" w:rsidRPr="005442AE" w:rsidRDefault="00641921" w:rsidP="00641921">
      <w:pPr>
        <w:pStyle w:val="Ttulo7"/>
        <w:numPr>
          <w:ilvl w:val="0"/>
          <w:numId w:val="0"/>
        </w:numPr>
        <w:tabs>
          <w:tab w:val="clear" w:pos="720"/>
          <w:tab w:val="left" w:pos="0"/>
        </w:tabs>
        <w:rPr>
          <w:b w:val="0"/>
          <w:szCs w:val="24"/>
          <w:lang w:val="en-US"/>
        </w:rPr>
      </w:pPr>
      <w:r w:rsidRPr="005442AE">
        <w:rPr>
          <w:b w:val="0"/>
          <w:szCs w:val="24"/>
          <w:lang w:val="en-US"/>
        </w:rPr>
        <w:t>(a.4)</w:t>
      </w:r>
      <w:r w:rsidRPr="005442AE">
        <w:rPr>
          <w:b w:val="0"/>
          <w:szCs w:val="24"/>
          <w:lang w:val="en-US"/>
        </w:rPr>
        <w:tab/>
        <w:t xml:space="preserve">Exports of other products imported or purchased in the domestic market by your company. </w:t>
      </w:r>
    </w:p>
    <w:p w:rsidR="00641921" w:rsidRPr="005442AE" w:rsidRDefault="00641921" w:rsidP="00641921">
      <w:pPr>
        <w:pStyle w:val="Ttulo7"/>
        <w:numPr>
          <w:ilvl w:val="0"/>
          <w:numId w:val="0"/>
        </w:numPr>
        <w:rPr>
          <w:b w:val="0"/>
          <w:szCs w:val="24"/>
          <w:lang w:val="en-US"/>
        </w:rPr>
      </w:pPr>
    </w:p>
    <w:p w:rsidR="00641921" w:rsidRPr="005442AE" w:rsidRDefault="00641921" w:rsidP="00641921">
      <w:pPr>
        <w:rPr>
          <w:rFonts w:ascii="Times New Roman" w:hAnsi="Times New Roman" w:cs="Times New Roman"/>
          <w:sz w:val="24"/>
          <w:szCs w:val="24"/>
          <w:lang w:val="en-US"/>
        </w:rPr>
      </w:pPr>
    </w:p>
    <w:p w:rsidR="008A44D2" w:rsidRPr="005442AE" w:rsidRDefault="008A44D2">
      <w:pPr>
        <w:rPr>
          <w:rFonts w:ascii="Times New Roman" w:hAnsi="Times New Roman" w:cs="Times New Roman"/>
          <w:color w:val="FF0000"/>
          <w:sz w:val="24"/>
          <w:szCs w:val="24"/>
          <w:lang w:val="en-US"/>
        </w:rPr>
      </w:pPr>
      <w:r w:rsidRPr="005442AE">
        <w:rPr>
          <w:rFonts w:ascii="Times New Roman" w:hAnsi="Times New Roman" w:cs="Times New Roman"/>
          <w:color w:val="FF0000"/>
          <w:sz w:val="24"/>
          <w:szCs w:val="24"/>
          <w:lang w:val="en-US"/>
        </w:rPr>
        <w:br w:type="page"/>
      </w:r>
    </w:p>
    <w:p w:rsidR="008A44D2" w:rsidRPr="005442AE" w:rsidRDefault="008A44D2" w:rsidP="006D0693">
      <w:pPr>
        <w:spacing w:after="0"/>
        <w:jc w:val="center"/>
        <w:rPr>
          <w:rFonts w:ascii="Times New Roman" w:hAnsi="Times New Roman" w:cs="Times New Roman"/>
          <w:b/>
          <w:sz w:val="24"/>
          <w:szCs w:val="24"/>
          <w:lang w:val="en-US"/>
        </w:rPr>
      </w:pPr>
      <w:r w:rsidRPr="005442AE">
        <w:rPr>
          <w:rFonts w:ascii="Times New Roman" w:hAnsi="Times New Roman" w:cs="Times New Roman"/>
          <w:b/>
          <w:sz w:val="24"/>
          <w:szCs w:val="24"/>
          <w:lang w:val="en-US"/>
        </w:rPr>
        <w:lastRenderedPageBreak/>
        <w:t>APPENDIX I</w:t>
      </w:r>
    </w:p>
    <w:p w:rsidR="008A44D2" w:rsidRPr="005442AE" w:rsidRDefault="008A44D2" w:rsidP="006D0693">
      <w:pPr>
        <w:spacing w:after="0"/>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LIABILITY COMMITMENT</w:t>
      </w:r>
    </w:p>
    <w:p w:rsidR="008A44D2" w:rsidRPr="005442AE" w:rsidRDefault="008A44D2" w:rsidP="006D0693">
      <w:pPr>
        <w:spacing w:after="0"/>
        <w:rPr>
          <w:rFonts w:ascii="Times New Roman" w:hAnsi="Times New Roman" w:cs="Times New Roman"/>
          <w:sz w:val="24"/>
          <w:szCs w:val="24"/>
          <w:lang w:val="en-US"/>
        </w:rPr>
      </w:pPr>
    </w:p>
    <w:p w:rsidR="008A44D2" w:rsidRPr="005442AE" w:rsidRDefault="008A44D2" w:rsidP="006D0693">
      <w:pPr>
        <w:spacing w:after="0" w:line="240" w:lineRule="auto"/>
        <w:rPr>
          <w:rFonts w:ascii="Times New Roman" w:hAnsi="Times New Roman" w:cs="Times New Roman"/>
          <w:sz w:val="24"/>
          <w:szCs w:val="24"/>
          <w:lang w:val="en-US"/>
        </w:rPr>
      </w:pPr>
    </w:p>
    <w:p w:rsidR="008A44D2" w:rsidRPr="005442AE" w:rsidRDefault="008A44D2" w:rsidP="006D0693">
      <w:pPr>
        <w:spacing w:after="0" w:line="240" w:lineRule="auto"/>
        <w:rPr>
          <w:rFonts w:ascii="Times New Roman" w:hAnsi="Times New Roman" w:cs="Times New Roman"/>
          <w:sz w:val="24"/>
          <w:szCs w:val="24"/>
          <w:lang w:val="en-US"/>
        </w:rPr>
      </w:pPr>
      <w:r w:rsidRPr="005442AE">
        <w:rPr>
          <w:rFonts w:ascii="Times New Roman" w:hAnsi="Times New Roman" w:cs="Times New Roman"/>
          <w:sz w:val="24"/>
          <w:szCs w:val="24"/>
          <w:lang w:val="en-US"/>
        </w:rPr>
        <w:t>INTERESTED PARTY:</w:t>
      </w:r>
    </w:p>
    <w:p w:rsidR="008A44D2" w:rsidRPr="005442AE" w:rsidRDefault="008A44D2" w:rsidP="006D0693">
      <w:pPr>
        <w:spacing w:after="0" w:line="240" w:lineRule="auto"/>
        <w:rPr>
          <w:rFonts w:ascii="Times New Roman" w:hAnsi="Times New Roman" w:cs="Times New Roman"/>
          <w:sz w:val="24"/>
          <w:szCs w:val="24"/>
          <w:lang w:val="en-US"/>
        </w:rPr>
      </w:pPr>
    </w:p>
    <w:p w:rsidR="008A44D2" w:rsidRPr="005442AE" w:rsidRDefault="008A44D2" w:rsidP="006D0693">
      <w:pPr>
        <w:spacing w:after="0" w:line="240" w:lineRule="auto"/>
        <w:rPr>
          <w:rFonts w:ascii="Times New Roman" w:hAnsi="Times New Roman" w:cs="Times New Roman"/>
          <w:sz w:val="24"/>
          <w:szCs w:val="24"/>
          <w:lang w:val="en-US"/>
        </w:rPr>
      </w:pPr>
      <w:r w:rsidRPr="005442AE">
        <w:rPr>
          <w:rFonts w:ascii="Times New Roman" w:hAnsi="Times New Roman" w:cs="Times New Roman"/>
          <w:sz w:val="24"/>
          <w:szCs w:val="24"/>
          <w:lang w:val="en-US"/>
        </w:rPr>
        <w:t>LEGAL REPRESENTATIVE:</w:t>
      </w:r>
    </w:p>
    <w:p w:rsidR="008A44D2" w:rsidRPr="005442AE" w:rsidRDefault="008A44D2" w:rsidP="006D0693">
      <w:pPr>
        <w:spacing w:after="0" w:line="240" w:lineRule="auto"/>
        <w:jc w:val="both"/>
        <w:rPr>
          <w:rFonts w:ascii="Times New Roman" w:hAnsi="Times New Roman" w:cs="Times New Roman"/>
          <w:sz w:val="24"/>
          <w:szCs w:val="24"/>
          <w:lang w:val="en-US"/>
        </w:rPr>
      </w:pPr>
    </w:p>
    <w:p w:rsidR="008A44D2" w:rsidRPr="005442AE" w:rsidRDefault="008A44D2" w:rsidP="006D0693">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LEGAL REPRESENTATIVE JOB POSITION:</w:t>
      </w:r>
    </w:p>
    <w:p w:rsidR="008A44D2" w:rsidRPr="005442AE" w:rsidRDefault="008A44D2" w:rsidP="006D0693">
      <w:pPr>
        <w:spacing w:after="0" w:line="240" w:lineRule="auto"/>
        <w:jc w:val="both"/>
        <w:rPr>
          <w:rFonts w:ascii="Times New Roman" w:hAnsi="Times New Roman" w:cs="Times New Roman"/>
          <w:sz w:val="24"/>
          <w:szCs w:val="24"/>
          <w:lang w:val="en-US"/>
        </w:rPr>
      </w:pPr>
    </w:p>
    <w:p w:rsidR="008A44D2" w:rsidRPr="005442AE" w:rsidRDefault="008A44D2" w:rsidP="006D0693">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TELEPHONE NUMBER:</w:t>
      </w:r>
    </w:p>
    <w:p w:rsidR="008A44D2" w:rsidRPr="005442AE" w:rsidRDefault="008A44D2" w:rsidP="006D0693">
      <w:pPr>
        <w:spacing w:after="0" w:line="240" w:lineRule="auto"/>
        <w:jc w:val="both"/>
        <w:rPr>
          <w:rFonts w:ascii="Times New Roman" w:hAnsi="Times New Roman" w:cs="Times New Roman"/>
          <w:sz w:val="24"/>
          <w:szCs w:val="24"/>
          <w:lang w:val="en-US"/>
        </w:rPr>
      </w:pPr>
    </w:p>
    <w:p w:rsidR="008A44D2" w:rsidRPr="005442AE" w:rsidRDefault="008A44D2" w:rsidP="006D0693">
      <w:pPr>
        <w:spacing w:after="0" w:line="240" w:lineRule="auto"/>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ADDRESS:</w:t>
      </w:r>
    </w:p>
    <w:p w:rsidR="008A44D2" w:rsidRPr="004F59ED" w:rsidRDefault="008A44D2" w:rsidP="006D0693">
      <w:pPr>
        <w:spacing w:after="0" w:line="240" w:lineRule="auto"/>
        <w:jc w:val="both"/>
        <w:rPr>
          <w:rFonts w:ascii="Times New Roman" w:hAnsi="Times New Roman" w:cs="Times New Roman"/>
          <w:b/>
          <w:bCs/>
          <w:sz w:val="24"/>
          <w:szCs w:val="24"/>
          <w:lang w:val="en-US"/>
        </w:rPr>
      </w:pPr>
    </w:p>
    <w:p w:rsidR="008A44D2" w:rsidRPr="004F59ED" w:rsidRDefault="008A44D2" w:rsidP="006D0693">
      <w:pPr>
        <w:spacing w:after="0" w:line="240" w:lineRule="auto"/>
        <w:jc w:val="both"/>
        <w:rPr>
          <w:rFonts w:ascii="Times New Roman" w:hAnsi="Times New Roman" w:cs="Times New Roman"/>
          <w:b/>
          <w:bCs/>
          <w:sz w:val="24"/>
          <w:szCs w:val="24"/>
          <w:lang w:val="en-US"/>
        </w:rPr>
      </w:pPr>
      <w:r w:rsidRPr="004F59ED">
        <w:rPr>
          <w:rFonts w:ascii="Times New Roman" w:hAnsi="Times New Roman" w:cs="Times New Roman"/>
          <w:b/>
          <w:bCs/>
          <w:sz w:val="24"/>
          <w:szCs w:val="24"/>
          <w:lang w:val="en-US"/>
        </w:rPr>
        <w:t>ELETRONIC ADDRESS</w:t>
      </w:r>
      <w:r w:rsidR="004F59ED" w:rsidRPr="004F59ED">
        <w:rPr>
          <w:rFonts w:ascii="Times New Roman" w:hAnsi="Times New Roman" w:cs="Times New Roman"/>
          <w:b/>
          <w:bCs/>
          <w:sz w:val="24"/>
          <w:szCs w:val="24"/>
          <w:lang w:val="en-US"/>
        </w:rPr>
        <w:t xml:space="preserve"> </w:t>
      </w:r>
      <w:r w:rsidR="004F59ED" w:rsidRPr="004F59ED">
        <w:rPr>
          <w:rFonts w:ascii="Times New Roman" w:hAnsi="Times New Roman"/>
          <w:b/>
          <w:bCs/>
          <w:snapToGrid w:val="0"/>
          <w:sz w:val="24"/>
          <w:szCs w:val="24"/>
          <w:lang w:val="en-US"/>
        </w:rPr>
        <w:t>(e-mail)</w:t>
      </w:r>
      <w:r w:rsidRPr="004F59ED">
        <w:rPr>
          <w:rFonts w:ascii="Times New Roman" w:hAnsi="Times New Roman" w:cs="Times New Roman"/>
          <w:b/>
          <w:bCs/>
          <w:sz w:val="24"/>
          <w:szCs w:val="24"/>
          <w:lang w:val="en-US"/>
        </w:rPr>
        <w:t>:</w:t>
      </w:r>
    </w:p>
    <w:p w:rsidR="008A44D2" w:rsidRPr="005442AE" w:rsidRDefault="008A44D2" w:rsidP="006D0693">
      <w:pPr>
        <w:spacing w:after="0"/>
        <w:jc w:val="both"/>
        <w:rPr>
          <w:rFonts w:ascii="Times New Roman" w:hAnsi="Times New Roman" w:cs="Times New Roman"/>
          <w:sz w:val="24"/>
          <w:szCs w:val="24"/>
          <w:lang w:val="en-US"/>
        </w:rPr>
      </w:pPr>
    </w:p>
    <w:p w:rsidR="008A44D2" w:rsidRPr="005442AE" w:rsidRDefault="008A44D2" w:rsidP="006D0693">
      <w:pPr>
        <w:spacing w:after="0"/>
        <w:rPr>
          <w:rFonts w:ascii="Times New Roman" w:hAnsi="Times New Roman" w:cs="Times New Roman"/>
          <w:sz w:val="24"/>
          <w:szCs w:val="24"/>
          <w:lang w:val="en-US"/>
        </w:rPr>
      </w:pPr>
    </w:p>
    <w:p w:rsidR="008A44D2" w:rsidRPr="005442AE" w:rsidRDefault="008A44D2" w:rsidP="006D0693">
      <w:pPr>
        <w:spacing w:after="0"/>
        <w:rPr>
          <w:rFonts w:ascii="Times New Roman" w:hAnsi="Times New Roman" w:cs="Times New Roman"/>
          <w:sz w:val="24"/>
          <w:szCs w:val="24"/>
          <w:lang w:val="en-US"/>
        </w:rPr>
      </w:pPr>
    </w:p>
    <w:p w:rsidR="008A44D2" w:rsidRPr="005442AE" w:rsidRDefault="008A44D2" w:rsidP="006D0693">
      <w:pPr>
        <w:spacing w:after="0"/>
        <w:ind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w:t>
      </w:r>
      <w:r w:rsidRPr="005442AE">
        <w:rPr>
          <w:rFonts w:ascii="Times New Roman" w:hAnsi="Times New Roman" w:cs="Times New Roman"/>
          <w:bCs/>
          <w:sz w:val="24"/>
          <w:szCs w:val="24"/>
          <w:lang w:val="en-US"/>
        </w:rPr>
        <w:t xml:space="preserve"> hereby certify the veracity of the information contained in</w:t>
      </w:r>
      <w:r w:rsidRPr="005442AE">
        <w:rPr>
          <w:rFonts w:ascii="Times New Roman" w:hAnsi="Times New Roman" w:cs="Times New Roman"/>
          <w:sz w:val="24"/>
          <w:szCs w:val="24"/>
          <w:lang w:val="en-US"/>
        </w:rPr>
        <w:t xml:space="preserve"> this questionnaire and </w:t>
      </w:r>
      <w:r w:rsidRPr="005442AE">
        <w:rPr>
          <w:rFonts w:ascii="Times New Roman" w:hAnsi="Times New Roman" w:cs="Times New Roman"/>
          <w:bCs/>
          <w:sz w:val="24"/>
          <w:szCs w:val="24"/>
          <w:lang w:val="en-US"/>
        </w:rPr>
        <w:t xml:space="preserve">I am aware that </w:t>
      </w:r>
      <w:r w:rsidR="0009512E" w:rsidRPr="005442AE">
        <w:rPr>
          <w:rFonts w:ascii="Times New Roman" w:hAnsi="Times New Roman" w:cs="Times New Roman"/>
          <w:bCs/>
          <w:sz w:val="24"/>
          <w:szCs w:val="24"/>
          <w:lang w:val="en-US"/>
        </w:rPr>
        <w:t>this</w:t>
      </w:r>
      <w:r w:rsidRPr="005442AE">
        <w:rPr>
          <w:rFonts w:ascii="Times New Roman" w:hAnsi="Times New Roman" w:cs="Times New Roman"/>
          <w:bCs/>
          <w:sz w:val="24"/>
          <w:szCs w:val="24"/>
          <w:lang w:val="en-US"/>
        </w:rPr>
        <w:t xml:space="preserve"> information </w:t>
      </w:r>
      <w:r w:rsidR="0009512E" w:rsidRPr="005442AE">
        <w:rPr>
          <w:rFonts w:ascii="Times New Roman" w:hAnsi="Times New Roman" w:cs="Times New Roman"/>
          <w:bCs/>
          <w:sz w:val="24"/>
          <w:szCs w:val="24"/>
          <w:lang w:val="en-US"/>
        </w:rPr>
        <w:t>is</w:t>
      </w:r>
      <w:r w:rsidRPr="005442AE">
        <w:rPr>
          <w:rFonts w:ascii="Times New Roman" w:hAnsi="Times New Roman" w:cs="Times New Roman"/>
          <w:bCs/>
          <w:sz w:val="24"/>
          <w:szCs w:val="24"/>
          <w:lang w:val="en-US"/>
        </w:rPr>
        <w:t xml:space="preserve"> subject to </w:t>
      </w:r>
      <w:r w:rsidRPr="005442AE">
        <w:rPr>
          <w:rFonts w:ascii="Times New Roman" w:hAnsi="Times New Roman" w:cs="Times New Roman"/>
          <w:sz w:val="24"/>
          <w:szCs w:val="24"/>
          <w:lang w:val="en-US"/>
        </w:rPr>
        <w:t xml:space="preserve">on-the-spot </w:t>
      </w:r>
      <w:r w:rsidR="00E446CC" w:rsidRPr="005442AE">
        <w:rPr>
          <w:rFonts w:ascii="Times New Roman" w:hAnsi="Times New Roman" w:cs="Times New Roman"/>
          <w:sz w:val="24"/>
          <w:szCs w:val="24"/>
          <w:lang w:val="en-US"/>
        </w:rPr>
        <w:t>verification</w:t>
      </w:r>
      <w:r w:rsidRPr="005442AE">
        <w:rPr>
          <w:rFonts w:ascii="Times New Roman" w:hAnsi="Times New Roman" w:cs="Times New Roman"/>
          <w:sz w:val="24"/>
          <w:szCs w:val="24"/>
          <w:lang w:val="en-US"/>
        </w:rPr>
        <w:t xml:space="preserve">. </w:t>
      </w:r>
    </w:p>
    <w:p w:rsidR="008A44D2" w:rsidRPr="005442AE" w:rsidRDefault="008A44D2" w:rsidP="006D0693">
      <w:pPr>
        <w:spacing w:after="0"/>
        <w:jc w:val="both"/>
        <w:rPr>
          <w:rFonts w:ascii="Times New Roman" w:hAnsi="Times New Roman" w:cs="Times New Roman"/>
          <w:color w:val="FF0000"/>
          <w:sz w:val="24"/>
          <w:szCs w:val="24"/>
          <w:lang w:val="en-US"/>
        </w:rPr>
      </w:pPr>
    </w:p>
    <w:p w:rsidR="008A44D2" w:rsidRPr="005442AE" w:rsidRDefault="008A44D2" w:rsidP="006D0693">
      <w:pPr>
        <w:spacing w:after="0"/>
        <w:ind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 xml:space="preserve">I authorize </w:t>
      </w:r>
      <w:r w:rsidR="00343607">
        <w:rPr>
          <w:rFonts w:ascii="Times New Roman" w:hAnsi="Times New Roman" w:cs="Times New Roman"/>
          <w:sz w:val="24"/>
          <w:szCs w:val="24"/>
          <w:lang w:val="en-US"/>
        </w:rPr>
        <w:t>SDCOM</w:t>
      </w:r>
      <w:r w:rsidRPr="005442AE">
        <w:rPr>
          <w:rFonts w:ascii="Times New Roman" w:hAnsi="Times New Roman" w:cs="Times New Roman"/>
          <w:sz w:val="24"/>
          <w:szCs w:val="24"/>
          <w:lang w:val="en-US"/>
        </w:rPr>
        <w:t xml:space="preserve"> to use the information contained in this questionnaire. </w:t>
      </w:r>
    </w:p>
    <w:p w:rsidR="008A44D2" w:rsidRPr="005442AE" w:rsidRDefault="008A44D2" w:rsidP="006D0693">
      <w:pPr>
        <w:spacing w:after="0"/>
        <w:ind w:firstLine="708"/>
        <w:jc w:val="both"/>
        <w:rPr>
          <w:rFonts w:ascii="Times New Roman" w:hAnsi="Times New Roman" w:cs="Times New Roman"/>
          <w:sz w:val="24"/>
          <w:szCs w:val="24"/>
          <w:lang w:val="en-US"/>
        </w:rPr>
      </w:pPr>
    </w:p>
    <w:p w:rsidR="008A44D2" w:rsidRPr="005442AE" w:rsidRDefault="008A44D2" w:rsidP="006D0693">
      <w:pPr>
        <w:spacing w:after="0"/>
        <w:ind w:firstLine="708"/>
        <w:jc w:val="both"/>
        <w:rPr>
          <w:rFonts w:ascii="Times New Roman" w:hAnsi="Times New Roman" w:cs="Times New Roman"/>
          <w:sz w:val="24"/>
          <w:szCs w:val="24"/>
          <w:lang w:val="en-US"/>
        </w:rPr>
      </w:pPr>
      <w:r w:rsidRPr="005442AE">
        <w:rPr>
          <w:rFonts w:ascii="Times New Roman" w:hAnsi="Times New Roman" w:cs="Times New Roman"/>
          <w:sz w:val="24"/>
          <w:szCs w:val="24"/>
          <w:lang w:val="en-US"/>
        </w:rPr>
        <w:t>I am aware that the information presented  as confidential,</w:t>
      </w:r>
      <w:r w:rsidRPr="005442AE">
        <w:rPr>
          <w:rFonts w:ascii="Times New Roman" w:hAnsi="Times New Roman" w:cs="Times New Roman"/>
          <w:b/>
          <w:bCs/>
          <w:lang w:val="en-US"/>
        </w:rPr>
        <w:t xml:space="preserve"> </w:t>
      </w:r>
      <w:r w:rsidRPr="005442AE">
        <w:rPr>
          <w:rFonts w:ascii="Times New Roman" w:hAnsi="Times New Roman" w:cs="Times New Roman"/>
          <w:bCs/>
          <w:sz w:val="24"/>
          <w:szCs w:val="24"/>
          <w:lang w:val="en-US"/>
        </w:rPr>
        <w:t>provided that this classification is justified</w:t>
      </w:r>
      <w:r w:rsidRPr="005442AE">
        <w:rPr>
          <w:rFonts w:ascii="Times New Roman" w:hAnsi="Times New Roman" w:cs="Times New Roman"/>
          <w:sz w:val="24"/>
          <w:szCs w:val="24"/>
          <w:lang w:val="en-US"/>
        </w:rPr>
        <w:t xml:space="preserve">, will be treated as such and will not be revealed without the express consent of the party I represent,  </w:t>
      </w:r>
      <w:r w:rsidRPr="005442AE">
        <w:rPr>
          <w:rFonts w:ascii="Times New Roman" w:hAnsi="Times New Roman" w:cs="Times New Roman"/>
          <w:bCs/>
          <w:sz w:val="24"/>
          <w:szCs w:val="24"/>
          <w:lang w:val="en-US"/>
        </w:rPr>
        <w:t>pursuant to the legal provisions applicable</w:t>
      </w:r>
      <w:r w:rsidRPr="005442AE">
        <w:rPr>
          <w:rFonts w:ascii="Times New Roman" w:hAnsi="Times New Roman" w:cs="Times New Roman"/>
          <w:sz w:val="24"/>
          <w:szCs w:val="24"/>
          <w:lang w:val="en-US"/>
        </w:rPr>
        <w:t xml:space="preserve">. </w:t>
      </w:r>
    </w:p>
    <w:p w:rsidR="008A44D2" w:rsidRPr="005442AE" w:rsidRDefault="008A44D2" w:rsidP="006D0693">
      <w:pPr>
        <w:spacing w:after="0"/>
        <w:ind w:firstLine="708"/>
        <w:jc w:val="both"/>
        <w:rPr>
          <w:rFonts w:ascii="Times New Roman" w:hAnsi="Times New Roman" w:cs="Times New Roman"/>
          <w:lang w:val="en-US"/>
        </w:rPr>
      </w:pPr>
    </w:p>
    <w:p w:rsidR="00AA6D19" w:rsidRPr="005442AE" w:rsidRDefault="00AA6D19" w:rsidP="006D0693">
      <w:pPr>
        <w:spacing w:after="0"/>
        <w:ind w:firstLine="708"/>
        <w:jc w:val="both"/>
        <w:rPr>
          <w:rFonts w:ascii="Times New Roman" w:hAnsi="Times New Roman" w:cs="Times New Roman"/>
          <w:lang w:val="en-US"/>
        </w:rPr>
      </w:pPr>
    </w:p>
    <w:p w:rsidR="00AA6D19" w:rsidRPr="005442AE" w:rsidRDefault="00AA6D19" w:rsidP="006D0693">
      <w:pPr>
        <w:spacing w:after="0"/>
        <w:ind w:firstLine="708"/>
        <w:jc w:val="both"/>
        <w:rPr>
          <w:rFonts w:ascii="Times New Roman" w:hAnsi="Times New Roman" w:cs="Times New Roman"/>
          <w:lang w:val="en-US"/>
        </w:rPr>
      </w:pPr>
    </w:p>
    <w:p w:rsidR="008A44D2" w:rsidRPr="005442AE" w:rsidRDefault="00F20780" w:rsidP="006D0693">
      <w:pPr>
        <w:spacing w:after="0"/>
        <w:jc w:val="right"/>
        <w:rPr>
          <w:rFonts w:ascii="Times New Roman" w:hAnsi="Times New Roman" w:cs="Times New Roman"/>
          <w:sz w:val="24"/>
          <w:szCs w:val="24"/>
          <w:lang w:val="en-US"/>
        </w:rPr>
      </w:pPr>
      <w:r w:rsidRPr="005442AE">
        <w:rPr>
          <w:rFonts w:ascii="Times New Roman" w:hAnsi="Times New Roman" w:cs="Times New Roman"/>
          <w:sz w:val="24"/>
          <w:szCs w:val="24"/>
          <w:lang w:val="en-US"/>
        </w:rPr>
        <w:t>Place and d</w:t>
      </w:r>
      <w:r w:rsidR="008A44D2" w:rsidRPr="005442AE">
        <w:rPr>
          <w:rFonts w:ascii="Times New Roman" w:hAnsi="Times New Roman" w:cs="Times New Roman"/>
          <w:sz w:val="24"/>
          <w:szCs w:val="24"/>
          <w:lang w:val="en-US"/>
        </w:rPr>
        <w:t>ate</w:t>
      </w:r>
    </w:p>
    <w:p w:rsidR="008A44D2" w:rsidRPr="005442AE" w:rsidRDefault="008A44D2" w:rsidP="006D0693">
      <w:pPr>
        <w:spacing w:after="0"/>
        <w:jc w:val="center"/>
        <w:rPr>
          <w:rFonts w:ascii="Times New Roman" w:hAnsi="Times New Roman" w:cs="Times New Roman"/>
          <w:sz w:val="24"/>
          <w:szCs w:val="24"/>
          <w:lang w:val="en-US"/>
        </w:rPr>
      </w:pPr>
    </w:p>
    <w:p w:rsidR="00AA6D19" w:rsidRPr="005442AE" w:rsidRDefault="00AA6D19" w:rsidP="006D0693">
      <w:pPr>
        <w:spacing w:after="0"/>
        <w:jc w:val="center"/>
        <w:rPr>
          <w:rFonts w:ascii="Times New Roman" w:hAnsi="Times New Roman" w:cs="Times New Roman"/>
          <w:sz w:val="24"/>
          <w:szCs w:val="24"/>
          <w:lang w:val="en-US"/>
        </w:rPr>
      </w:pPr>
    </w:p>
    <w:p w:rsidR="00AA6D19" w:rsidRPr="005442AE" w:rsidRDefault="00AA6D19" w:rsidP="006D0693">
      <w:pPr>
        <w:spacing w:after="0"/>
        <w:jc w:val="center"/>
        <w:rPr>
          <w:rFonts w:ascii="Times New Roman" w:hAnsi="Times New Roman" w:cs="Times New Roman"/>
          <w:sz w:val="24"/>
          <w:szCs w:val="24"/>
          <w:lang w:val="en-US"/>
        </w:rPr>
      </w:pPr>
    </w:p>
    <w:p w:rsidR="00AA6D19" w:rsidRPr="005442AE" w:rsidRDefault="00AA6D19" w:rsidP="006D0693">
      <w:pPr>
        <w:spacing w:after="0"/>
        <w:jc w:val="center"/>
        <w:rPr>
          <w:rFonts w:ascii="Times New Roman" w:hAnsi="Times New Roman" w:cs="Times New Roman"/>
          <w:sz w:val="24"/>
          <w:szCs w:val="24"/>
          <w:lang w:val="en-US"/>
        </w:rPr>
      </w:pPr>
    </w:p>
    <w:p w:rsidR="00AA6D19" w:rsidRPr="005442AE" w:rsidRDefault="00AA6D19" w:rsidP="006D0693">
      <w:pPr>
        <w:spacing w:after="0"/>
        <w:jc w:val="center"/>
        <w:rPr>
          <w:rFonts w:ascii="Times New Roman" w:hAnsi="Times New Roman" w:cs="Times New Roman"/>
          <w:sz w:val="24"/>
          <w:szCs w:val="24"/>
          <w:lang w:val="en-US"/>
        </w:rPr>
      </w:pPr>
    </w:p>
    <w:p w:rsidR="00AA6D19" w:rsidRPr="005442AE" w:rsidRDefault="00AA6D19" w:rsidP="006D0693">
      <w:pPr>
        <w:spacing w:after="0"/>
        <w:jc w:val="center"/>
        <w:rPr>
          <w:rFonts w:ascii="Times New Roman" w:hAnsi="Times New Roman" w:cs="Times New Roman"/>
          <w:sz w:val="24"/>
          <w:szCs w:val="24"/>
          <w:lang w:val="en-US"/>
        </w:rPr>
      </w:pPr>
    </w:p>
    <w:p w:rsidR="00AA6D19" w:rsidRPr="005442AE" w:rsidRDefault="00AA6D19" w:rsidP="006D0693">
      <w:pPr>
        <w:spacing w:after="0"/>
        <w:jc w:val="center"/>
        <w:rPr>
          <w:rFonts w:ascii="Times New Roman" w:hAnsi="Times New Roman" w:cs="Times New Roman"/>
          <w:sz w:val="24"/>
          <w:szCs w:val="24"/>
          <w:lang w:val="en-US"/>
        </w:rPr>
      </w:pPr>
    </w:p>
    <w:p w:rsidR="008A44D2" w:rsidRPr="005442AE" w:rsidRDefault="008A44D2" w:rsidP="006D0693">
      <w:pPr>
        <w:spacing w:after="0"/>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Legal representative’s signature</w:t>
      </w:r>
    </w:p>
    <w:p w:rsidR="008A44D2" w:rsidRPr="005442AE" w:rsidRDefault="008A44D2" w:rsidP="006D0693">
      <w:pPr>
        <w:spacing w:after="0"/>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Legal representative’s  legible name</w:t>
      </w:r>
    </w:p>
    <w:p w:rsidR="008A44D2" w:rsidRPr="006E0824" w:rsidRDefault="008A44D2" w:rsidP="006D0693">
      <w:pPr>
        <w:spacing w:after="0"/>
        <w:jc w:val="center"/>
        <w:rPr>
          <w:rFonts w:ascii="Times New Roman" w:hAnsi="Times New Roman" w:cs="Times New Roman"/>
          <w:sz w:val="24"/>
          <w:szCs w:val="24"/>
          <w:lang w:val="en-US"/>
        </w:rPr>
      </w:pPr>
      <w:r w:rsidRPr="005442AE">
        <w:rPr>
          <w:rFonts w:ascii="Times New Roman" w:hAnsi="Times New Roman" w:cs="Times New Roman"/>
          <w:sz w:val="24"/>
          <w:szCs w:val="24"/>
          <w:lang w:val="en-US"/>
        </w:rPr>
        <w:t>Legal representative’s position</w:t>
      </w:r>
    </w:p>
    <w:p w:rsidR="008A44D2" w:rsidRPr="006E0824" w:rsidRDefault="008A44D2" w:rsidP="006D0693">
      <w:pPr>
        <w:spacing w:after="0"/>
        <w:rPr>
          <w:rFonts w:ascii="Times New Roman" w:hAnsi="Times New Roman" w:cs="Times New Roman"/>
          <w:lang w:val="en-US"/>
        </w:rPr>
      </w:pPr>
    </w:p>
    <w:p w:rsidR="008A44D2" w:rsidRPr="006E0824" w:rsidRDefault="008A44D2" w:rsidP="006D0693">
      <w:pPr>
        <w:spacing w:after="0"/>
        <w:rPr>
          <w:rFonts w:ascii="Times New Roman" w:hAnsi="Times New Roman" w:cs="Times New Roman"/>
          <w:lang w:val="en-US"/>
        </w:rPr>
      </w:pPr>
    </w:p>
    <w:sectPr w:rsidR="008A44D2" w:rsidRPr="006E0824" w:rsidSect="003F133B">
      <w:headerReference w:type="default" r:id="rId8"/>
      <w:footerReference w:type="default" r:id="rId9"/>
      <w:footerReference w:type="first" r:id="rId10"/>
      <w:pgSz w:w="11907" w:h="16840" w:code="9"/>
      <w:pgMar w:top="1134" w:right="907" w:bottom="1418" w:left="907"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42051" w:rsidRDefault="00842051">
      <w:pPr>
        <w:spacing w:after="0" w:line="240" w:lineRule="auto"/>
      </w:pPr>
      <w:r>
        <w:separator/>
      </w:r>
    </w:p>
  </w:endnote>
  <w:endnote w:type="continuationSeparator" w:id="0">
    <w:p w:rsidR="00842051" w:rsidRDefault="0084205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Univers (WN)">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2A09" w:rsidRPr="00343607" w:rsidRDefault="000B2A09">
    <w:pPr>
      <w:pStyle w:val="Rodap"/>
      <w:framePr w:wrap="auto" w:vAnchor="text" w:hAnchor="margin" w:xAlign="right" w:y="1"/>
      <w:rPr>
        <w:rStyle w:val="Nmerodepgina"/>
        <w:lang w:val="en-US"/>
      </w:rPr>
    </w:pPr>
    <w:r>
      <w:rPr>
        <w:rStyle w:val="Nmerodepgina"/>
      </w:rPr>
      <w:fldChar w:fldCharType="begin"/>
    </w:r>
    <w:r w:rsidRPr="00343607">
      <w:rPr>
        <w:rStyle w:val="Nmerodepgina"/>
        <w:lang w:val="en-US"/>
      </w:rPr>
      <w:instrText xml:space="preserve">PAGE  </w:instrText>
    </w:r>
    <w:r>
      <w:rPr>
        <w:rStyle w:val="Nmerodepgina"/>
      </w:rPr>
      <w:fldChar w:fldCharType="separate"/>
    </w:r>
    <w:r w:rsidRPr="00343607">
      <w:rPr>
        <w:rStyle w:val="Nmerodepgina"/>
        <w:noProof/>
        <w:lang w:val="en-US"/>
      </w:rPr>
      <w:t>20</w:t>
    </w:r>
    <w:r>
      <w:rPr>
        <w:rStyle w:val="Nmerodepgina"/>
      </w:rPr>
      <w:fldChar w:fldCharType="end"/>
    </w:r>
  </w:p>
  <w:p w:rsidR="000B2A09" w:rsidRPr="00B10A3A" w:rsidRDefault="000B2A09" w:rsidP="00B10A3A">
    <w:pPr>
      <w:pStyle w:val="Rodap"/>
      <w:rPr>
        <w:sz w:val="16"/>
        <w:szCs w:val="16"/>
        <w:lang w:val="en-US"/>
      </w:rPr>
    </w:pPr>
    <w:r w:rsidRPr="00B10A3A">
      <w:rPr>
        <w:color w:val="808080" w:themeColor="background1" w:themeShade="80"/>
        <w:sz w:val="16"/>
        <w:szCs w:val="16"/>
        <w:lang w:val="en-US"/>
      </w:rPr>
      <w:t>Q.EXP.</w:t>
    </w:r>
    <w:r>
      <w:rPr>
        <w:color w:val="808080" w:themeColor="background1" w:themeShade="80"/>
        <w:sz w:val="16"/>
        <w:szCs w:val="16"/>
        <w:lang w:val="en-US"/>
      </w:rPr>
      <w:t>RFP.</w:t>
    </w:r>
    <w:r w:rsidRPr="00B10A3A">
      <w:rPr>
        <w:color w:val="808080" w:themeColor="background1" w:themeShade="80"/>
        <w:sz w:val="16"/>
        <w:szCs w:val="16"/>
        <w:lang w:val="en-US"/>
      </w:rPr>
      <w:t xml:space="preserve">ING </w:t>
    </w:r>
    <w:r w:rsidRPr="00B10A3A">
      <w:rPr>
        <w:color w:val="FF0000"/>
        <w:sz w:val="16"/>
        <w:szCs w:val="16"/>
        <w:lang w:val="en-US"/>
      </w:rPr>
      <w:t xml:space="preserve">[rev. </w:t>
    </w:r>
    <w:r>
      <w:rPr>
        <w:color w:val="FF0000"/>
        <w:sz w:val="16"/>
        <w:szCs w:val="16"/>
        <w:lang w:val="en-US"/>
      </w:rPr>
      <w:t>1</w:t>
    </w:r>
    <w:ins w:id="6" w:author="Zahra Faheina Gadelha" w:date="2015-06-23T11:15:00Z">
      <w:r>
        <w:rPr>
          <w:color w:val="FF0000"/>
          <w:sz w:val="16"/>
          <w:szCs w:val="16"/>
          <w:lang w:val="en-US"/>
        </w:rPr>
        <w:t>.0</w:t>
      </w:r>
    </w:ins>
    <w:r w:rsidRPr="00B10A3A">
      <w:rPr>
        <w:color w:val="FF0000"/>
        <w:sz w:val="16"/>
        <w:szCs w:val="16"/>
        <w:lang w:val="en-US"/>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2A09" w:rsidRDefault="000B2A09">
    <w:pPr>
      <w:pStyle w:val="Rodap"/>
      <w:rPr>
        <w:sz w:val="16"/>
        <w:szCs w:val="16"/>
      </w:rPr>
    </w:pPr>
  </w:p>
  <w:p w:rsidR="000B2A09" w:rsidRPr="00B10A3A" w:rsidRDefault="000B2A09">
    <w:pPr>
      <w:pStyle w:val="Rodap"/>
      <w:rPr>
        <w:sz w:val="16"/>
        <w:szCs w:val="16"/>
        <w:lang w:val="en-US"/>
      </w:rPr>
    </w:pPr>
    <w:r w:rsidRPr="00B10A3A">
      <w:rPr>
        <w:color w:val="808080" w:themeColor="background1" w:themeShade="80"/>
        <w:sz w:val="16"/>
        <w:szCs w:val="16"/>
        <w:lang w:val="en-US"/>
      </w:rPr>
      <w:t>Q.EXP.</w:t>
    </w:r>
    <w:r>
      <w:rPr>
        <w:color w:val="808080" w:themeColor="background1" w:themeShade="80"/>
        <w:sz w:val="16"/>
        <w:szCs w:val="16"/>
        <w:lang w:val="en-US"/>
      </w:rPr>
      <w:t>RFP.</w:t>
    </w:r>
    <w:r w:rsidRPr="00B10A3A">
      <w:rPr>
        <w:color w:val="808080" w:themeColor="background1" w:themeShade="80"/>
        <w:sz w:val="16"/>
        <w:szCs w:val="16"/>
        <w:lang w:val="en-US"/>
      </w:rPr>
      <w:t xml:space="preserve">ING </w:t>
    </w:r>
    <w:r w:rsidRPr="00B10A3A">
      <w:rPr>
        <w:color w:val="FF0000"/>
        <w:sz w:val="16"/>
        <w:szCs w:val="16"/>
        <w:lang w:val="en-US"/>
      </w:rPr>
      <w:t xml:space="preserve">[rev. </w:t>
    </w:r>
    <w:r>
      <w:rPr>
        <w:color w:val="FF0000"/>
        <w:sz w:val="16"/>
        <w:szCs w:val="16"/>
        <w:lang w:val="en-US"/>
      </w:rPr>
      <w:t>1</w:t>
    </w:r>
    <w:ins w:id="7" w:author="Zahra Faheina Gadelha" w:date="2015-06-23T11:16:00Z">
      <w:r>
        <w:rPr>
          <w:color w:val="FF0000"/>
          <w:sz w:val="16"/>
          <w:szCs w:val="16"/>
          <w:lang w:val="en-US"/>
        </w:rPr>
        <w:t>.0</w:t>
      </w:r>
    </w:ins>
    <w:r w:rsidRPr="00B10A3A">
      <w:rPr>
        <w:color w:val="FF0000"/>
        <w:sz w:val="16"/>
        <w:szCs w:val="16"/>
        <w:lang w:val="en-US"/>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42051" w:rsidRDefault="00842051">
      <w:pPr>
        <w:spacing w:after="0" w:line="240" w:lineRule="auto"/>
      </w:pPr>
      <w:r>
        <w:separator/>
      </w:r>
    </w:p>
  </w:footnote>
  <w:footnote w:type="continuationSeparator" w:id="0">
    <w:p w:rsidR="00842051" w:rsidRDefault="0084205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B2A09" w:rsidRPr="00E90ABD" w:rsidRDefault="000B2A09" w:rsidP="00E90ABD">
    <w:pPr>
      <w:pStyle w:val="Cabealho"/>
      <w:jc w:val="center"/>
      <w:rPr>
        <w:b/>
        <w:color w:val="FF0000"/>
      </w:rPr>
    </w:pPr>
    <w:r w:rsidRPr="00E90ABD">
      <w:rPr>
        <w:b/>
        <w:color w:val="FF0000"/>
      </w:rPr>
      <w:t>UNOFFICIAL TRANSLATION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EF4943"/>
    <w:multiLevelType w:val="hybridMultilevel"/>
    <w:tmpl w:val="9CF4EC54"/>
    <w:lvl w:ilvl="0" w:tplc="F1C25892">
      <w:start w:val="1"/>
      <w:numFmt w:val="lowerRoman"/>
      <w:lvlText w:val="%1."/>
      <w:lvlJc w:val="right"/>
      <w:pPr>
        <w:ind w:left="720" w:hanging="360"/>
      </w:pPr>
      <w:rPr>
        <w:b/>
      </w:rPr>
    </w:lvl>
    <w:lvl w:ilvl="1" w:tplc="04160019">
      <w:start w:val="1"/>
      <w:numFmt w:val="lowerLetter"/>
      <w:lvlText w:val="%2."/>
      <w:lvlJc w:val="left"/>
      <w:pPr>
        <w:ind w:left="1440" w:hanging="360"/>
      </w:pPr>
    </w:lvl>
    <w:lvl w:ilvl="2" w:tplc="0416001B">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30B25899"/>
    <w:multiLevelType w:val="multilevel"/>
    <w:tmpl w:val="9BA814C6"/>
    <w:lvl w:ilvl="0">
      <w:start w:val="1"/>
      <w:numFmt w:val="decimal"/>
      <w:pStyle w:val="Normalalternativo"/>
      <w:lvlText w:val="%1."/>
      <w:lvlJc w:val="left"/>
      <w:pPr>
        <w:tabs>
          <w:tab w:val="num" w:pos="360"/>
        </w:tabs>
        <w:ind w:left="0" w:firstLine="0"/>
      </w:pPr>
      <w:rPr>
        <w:rFonts w:ascii="Times New Roman" w:hAnsi="Times New Roman" w:cs="Times New Roman" w:hint="default"/>
        <w:b w:val="0"/>
        <w:i w:val="0"/>
        <w:sz w:val="24"/>
        <w:szCs w:val="24"/>
      </w:rPr>
    </w:lvl>
    <w:lvl w:ilvl="1">
      <w:start w:val="1"/>
      <w:numFmt w:val="decimal"/>
      <w:lvlText w:val="%1.%2."/>
      <w:lvlJc w:val="left"/>
      <w:pPr>
        <w:tabs>
          <w:tab w:val="num" w:pos="1091"/>
        </w:tabs>
        <w:ind w:left="-120" w:firstLine="851"/>
      </w:pPr>
      <w:rPr>
        <w:rFonts w:ascii="Times New Roman" w:hAnsi="Times New Roman" w:hint="default"/>
        <w:b w:val="0"/>
        <w:i w:val="0"/>
        <w:sz w:val="24"/>
      </w:rPr>
    </w:lvl>
    <w:lvl w:ilvl="2">
      <w:start w:val="1"/>
      <w:numFmt w:val="decimal"/>
      <w:lvlText w:val="%1.%2.%3."/>
      <w:lvlJc w:val="left"/>
      <w:pPr>
        <w:tabs>
          <w:tab w:val="num" w:pos="1320"/>
        </w:tabs>
        <w:ind w:left="1104" w:hanging="504"/>
      </w:pPr>
      <w:rPr>
        <w:rFonts w:hint="default"/>
      </w:rPr>
    </w:lvl>
    <w:lvl w:ilvl="3">
      <w:start w:val="1"/>
      <w:numFmt w:val="decimal"/>
      <w:lvlText w:val="%1.%2.%3.%4."/>
      <w:lvlJc w:val="left"/>
      <w:pPr>
        <w:tabs>
          <w:tab w:val="num" w:pos="1680"/>
        </w:tabs>
        <w:ind w:left="1608" w:hanging="648"/>
      </w:pPr>
      <w:rPr>
        <w:rFonts w:hint="default"/>
      </w:rPr>
    </w:lvl>
    <w:lvl w:ilvl="4">
      <w:start w:val="1"/>
      <w:numFmt w:val="decimal"/>
      <w:lvlText w:val="%1.%2.%3.%4.%5."/>
      <w:lvlJc w:val="left"/>
      <w:pPr>
        <w:tabs>
          <w:tab w:val="num" w:pos="2400"/>
        </w:tabs>
        <w:ind w:left="2112" w:hanging="792"/>
      </w:pPr>
      <w:rPr>
        <w:rFonts w:hint="default"/>
      </w:rPr>
    </w:lvl>
    <w:lvl w:ilvl="5">
      <w:start w:val="1"/>
      <w:numFmt w:val="decimal"/>
      <w:lvlText w:val="%1.%2.%3.%4.%5.%6."/>
      <w:lvlJc w:val="left"/>
      <w:pPr>
        <w:tabs>
          <w:tab w:val="num" w:pos="2760"/>
        </w:tabs>
        <w:ind w:left="2616" w:hanging="936"/>
      </w:pPr>
      <w:rPr>
        <w:rFonts w:hint="default"/>
      </w:rPr>
    </w:lvl>
    <w:lvl w:ilvl="6">
      <w:start w:val="1"/>
      <w:numFmt w:val="decimal"/>
      <w:lvlText w:val="%1.%2.%3.%4.%5.%6.%7."/>
      <w:lvlJc w:val="left"/>
      <w:pPr>
        <w:tabs>
          <w:tab w:val="num" w:pos="3480"/>
        </w:tabs>
        <w:ind w:left="3120" w:hanging="1080"/>
      </w:pPr>
      <w:rPr>
        <w:rFonts w:hint="default"/>
      </w:rPr>
    </w:lvl>
    <w:lvl w:ilvl="7">
      <w:start w:val="1"/>
      <w:numFmt w:val="decimal"/>
      <w:lvlText w:val="%1.%2.%3.%4.%5.%6.%7.%8."/>
      <w:lvlJc w:val="left"/>
      <w:pPr>
        <w:tabs>
          <w:tab w:val="num" w:pos="3840"/>
        </w:tabs>
        <w:ind w:left="3624" w:hanging="1224"/>
      </w:pPr>
      <w:rPr>
        <w:rFonts w:hint="default"/>
      </w:rPr>
    </w:lvl>
    <w:lvl w:ilvl="8">
      <w:start w:val="1"/>
      <w:numFmt w:val="decimal"/>
      <w:lvlText w:val="%1.%2.%3.%4.%5.%6.%7.%8.%9."/>
      <w:lvlJc w:val="left"/>
      <w:pPr>
        <w:tabs>
          <w:tab w:val="num" w:pos="4560"/>
        </w:tabs>
        <w:ind w:left="4200" w:hanging="1440"/>
      </w:pPr>
      <w:rPr>
        <w:rFonts w:hint="default"/>
      </w:rPr>
    </w:lvl>
  </w:abstractNum>
  <w:abstractNum w:abstractNumId="2" w15:restartNumberingAfterBreak="0">
    <w:nsid w:val="48E9651A"/>
    <w:multiLevelType w:val="multilevel"/>
    <w:tmpl w:val="D1CAED06"/>
    <w:lvl w:ilvl="0">
      <w:start w:val="1"/>
      <w:numFmt w:val="decimal"/>
      <w:lvlText w:val="%1."/>
      <w:lvlJc w:val="left"/>
      <w:pPr>
        <w:ind w:left="360" w:hanging="360"/>
      </w:pPr>
    </w:lvl>
    <w:lvl w:ilvl="1">
      <w:start w:val="1"/>
      <w:numFmt w:val="decimal"/>
      <w:lvlText w:val="%1.%2."/>
      <w:lvlJc w:val="left"/>
      <w:pPr>
        <w:ind w:left="792" w:hanging="432"/>
      </w:pPr>
    </w:lvl>
    <w:lvl w:ilvl="2">
      <w:start w:val="1"/>
      <w:numFmt w:val="upperRoman"/>
      <w:lvlText w:val="%3."/>
      <w:lvlJc w:val="right"/>
      <w:pPr>
        <w:ind w:left="1224" w:hanging="504"/>
      </w:pPr>
    </w:lvl>
    <w:lvl w:ilvl="3">
      <w:start w:val="1"/>
      <w:numFmt w:val="lowerLetter"/>
      <w:lvlText w:val="%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4CD37090"/>
    <w:multiLevelType w:val="hybridMultilevel"/>
    <w:tmpl w:val="2A02D3A2"/>
    <w:lvl w:ilvl="0" w:tplc="B0F428B6">
      <w:start w:val="1"/>
      <w:numFmt w:val="upperRoman"/>
      <w:lvlText w:val="%1."/>
      <w:lvlJc w:val="left"/>
      <w:pPr>
        <w:ind w:left="1080" w:hanging="720"/>
      </w:pPr>
      <w:rPr>
        <w:rFonts w:asciiTheme="minorHAnsi" w:hAnsiTheme="minorHAnsi" w:cstheme="minorBidi" w:hint="default"/>
        <w:sz w:val="23"/>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 w15:restartNumberingAfterBreak="0">
    <w:nsid w:val="61C510FD"/>
    <w:multiLevelType w:val="multilevel"/>
    <w:tmpl w:val="39805810"/>
    <w:lvl w:ilvl="0">
      <w:start w:val="1"/>
      <w:numFmt w:val="decimal"/>
      <w:lvlText w:val="%1."/>
      <w:lvlJc w:val="left"/>
      <w:pPr>
        <w:ind w:left="360" w:hanging="360"/>
      </w:pPr>
    </w:lvl>
    <w:lvl w:ilvl="1">
      <w:start w:val="1"/>
      <w:numFmt w:val="decimal"/>
      <w:lvlText w:val="%1.%2."/>
      <w:lvlJc w:val="left"/>
      <w:pPr>
        <w:ind w:left="792" w:hanging="432"/>
      </w:pPr>
    </w:lvl>
    <w:lvl w:ilvl="2">
      <w:start w:val="1"/>
      <w:numFmt w:val="upperRoman"/>
      <w:lvlText w:val="%3."/>
      <w:lvlJc w:val="righ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75CC6656"/>
    <w:multiLevelType w:val="singleLevel"/>
    <w:tmpl w:val="DCD200A6"/>
    <w:lvl w:ilvl="0">
      <w:start w:val="2"/>
      <w:numFmt w:val="upperRoman"/>
      <w:pStyle w:val="Ttulo7"/>
      <w:lvlText w:val="%1."/>
      <w:legacy w:legacy="1" w:legacySpace="0" w:legacyIndent="720"/>
      <w:lvlJc w:val="left"/>
      <w:pPr>
        <w:ind w:left="720" w:hanging="720"/>
      </w:pPr>
    </w:lvl>
  </w:abstractNum>
  <w:num w:numId="1">
    <w:abstractNumId w:val="4"/>
  </w:num>
  <w:num w:numId="2">
    <w:abstractNumId w:val="3"/>
  </w:num>
  <w:num w:numId="3">
    <w:abstractNumId w:val="2"/>
  </w:num>
  <w:num w:numId="4">
    <w:abstractNumId w:val="0"/>
  </w:num>
  <w:num w:numId="5">
    <w:abstractNumId w:val="5"/>
  </w:num>
  <w:num w:numId="6">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writeProtection w:recommended="1"/>
  <w:zoom w:percent="14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63308"/>
    <w:rsid w:val="00005701"/>
    <w:rsid w:val="00007F0E"/>
    <w:rsid w:val="000120D0"/>
    <w:rsid w:val="00023431"/>
    <w:rsid w:val="00032B4A"/>
    <w:rsid w:val="00034DE3"/>
    <w:rsid w:val="00035C9A"/>
    <w:rsid w:val="00045CFC"/>
    <w:rsid w:val="000510E9"/>
    <w:rsid w:val="00051429"/>
    <w:rsid w:val="00060E07"/>
    <w:rsid w:val="000678E5"/>
    <w:rsid w:val="00091246"/>
    <w:rsid w:val="00094F42"/>
    <w:rsid w:val="0009512E"/>
    <w:rsid w:val="000A3A37"/>
    <w:rsid w:val="000A6ED7"/>
    <w:rsid w:val="000B026D"/>
    <w:rsid w:val="000B2A09"/>
    <w:rsid w:val="000B6393"/>
    <w:rsid w:val="000C483E"/>
    <w:rsid w:val="000D0FED"/>
    <w:rsid w:val="000E21EC"/>
    <w:rsid w:val="000E3096"/>
    <w:rsid w:val="000E7C0F"/>
    <w:rsid w:val="000F2072"/>
    <w:rsid w:val="000F2B96"/>
    <w:rsid w:val="000F69B0"/>
    <w:rsid w:val="001066B4"/>
    <w:rsid w:val="001157B4"/>
    <w:rsid w:val="00122125"/>
    <w:rsid w:val="001233B4"/>
    <w:rsid w:val="00125E6A"/>
    <w:rsid w:val="00126B5D"/>
    <w:rsid w:val="0013617D"/>
    <w:rsid w:val="00136BE6"/>
    <w:rsid w:val="0014284C"/>
    <w:rsid w:val="00147A4E"/>
    <w:rsid w:val="001504E7"/>
    <w:rsid w:val="00150CD0"/>
    <w:rsid w:val="00153718"/>
    <w:rsid w:val="00155798"/>
    <w:rsid w:val="001672D7"/>
    <w:rsid w:val="00170B3B"/>
    <w:rsid w:val="00177B42"/>
    <w:rsid w:val="00186EED"/>
    <w:rsid w:val="00193FCB"/>
    <w:rsid w:val="00195D38"/>
    <w:rsid w:val="001A5B33"/>
    <w:rsid w:val="001B1068"/>
    <w:rsid w:val="001B111A"/>
    <w:rsid w:val="001B1A98"/>
    <w:rsid w:val="001B4CE3"/>
    <w:rsid w:val="001B57FB"/>
    <w:rsid w:val="001C56B4"/>
    <w:rsid w:val="001C798D"/>
    <w:rsid w:val="001D2127"/>
    <w:rsid w:val="001D280A"/>
    <w:rsid w:val="001D463B"/>
    <w:rsid w:val="001D6577"/>
    <w:rsid w:val="001D686C"/>
    <w:rsid w:val="001D75CD"/>
    <w:rsid w:val="001E5DE3"/>
    <w:rsid w:val="001F3049"/>
    <w:rsid w:val="001F64C1"/>
    <w:rsid w:val="00201C61"/>
    <w:rsid w:val="002108D8"/>
    <w:rsid w:val="00214958"/>
    <w:rsid w:val="00220AB9"/>
    <w:rsid w:val="002339F3"/>
    <w:rsid w:val="002342B9"/>
    <w:rsid w:val="00234EFC"/>
    <w:rsid w:val="00236242"/>
    <w:rsid w:val="00242520"/>
    <w:rsid w:val="00244FE9"/>
    <w:rsid w:val="00245D78"/>
    <w:rsid w:val="002462A8"/>
    <w:rsid w:val="002613D4"/>
    <w:rsid w:val="00262D7C"/>
    <w:rsid w:val="00264338"/>
    <w:rsid w:val="00264725"/>
    <w:rsid w:val="00270743"/>
    <w:rsid w:val="0027346B"/>
    <w:rsid w:val="002767A2"/>
    <w:rsid w:val="00281065"/>
    <w:rsid w:val="00281186"/>
    <w:rsid w:val="00281630"/>
    <w:rsid w:val="0028184E"/>
    <w:rsid w:val="0028194A"/>
    <w:rsid w:val="00283360"/>
    <w:rsid w:val="002874F6"/>
    <w:rsid w:val="0029413E"/>
    <w:rsid w:val="002A0588"/>
    <w:rsid w:val="002A46F9"/>
    <w:rsid w:val="002B1F14"/>
    <w:rsid w:val="002D3B2C"/>
    <w:rsid w:val="002D3B83"/>
    <w:rsid w:val="002E41C8"/>
    <w:rsid w:val="002E4674"/>
    <w:rsid w:val="002F0981"/>
    <w:rsid w:val="002F3B74"/>
    <w:rsid w:val="003134B7"/>
    <w:rsid w:val="00315185"/>
    <w:rsid w:val="00316A64"/>
    <w:rsid w:val="00322C40"/>
    <w:rsid w:val="003244BF"/>
    <w:rsid w:val="00325B7A"/>
    <w:rsid w:val="00334F14"/>
    <w:rsid w:val="003420B6"/>
    <w:rsid w:val="0034228C"/>
    <w:rsid w:val="00343607"/>
    <w:rsid w:val="0035060F"/>
    <w:rsid w:val="00350CC7"/>
    <w:rsid w:val="00352AE2"/>
    <w:rsid w:val="00354486"/>
    <w:rsid w:val="003564A7"/>
    <w:rsid w:val="00356A41"/>
    <w:rsid w:val="00357067"/>
    <w:rsid w:val="00360936"/>
    <w:rsid w:val="00361C67"/>
    <w:rsid w:val="00364353"/>
    <w:rsid w:val="00365B28"/>
    <w:rsid w:val="0036633F"/>
    <w:rsid w:val="00366C5E"/>
    <w:rsid w:val="00370AEF"/>
    <w:rsid w:val="00374AAB"/>
    <w:rsid w:val="003807D1"/>
    <w:rsid w:val="00393049"/>
    <w:rsid w:val="003A2177"/>
    <w:rsid w:val="003A3B1C"/>
    <w:rsid w:val="003A4120"/>
    <w:rsid w:val="003A6151"/>
    <w:rsid w:val="003B0429"/>
    <w:rsid w:val="003C1010"/>
    <w:rsid w:val="003C2922"/>
    <w:rsid w:val="003C4373"/>
    <w:rsid w:val="003C54DF"/>
    <w:rsid w:val="003C5720"/>
    <w:rsid w:val="003C580F"/>
    <w:rsid w:val="003D0023"/>
    <w:rsid w:val="003D2F2A"/>
    <w:rsid w:val="003D2FA9"/>
    <w:rsid w:val="003D32D4"/>
    <w:rsid w:val="003E19EE"/>
    <w:rsid w:val="003E5CA8"/>
    <w:rsid w:val="003F133B"/>
    <w:rsid w:val="003F4FF1"/>
    <w:rsid w:val="003F73EB"/>
    <w:rsid w:val="00401E43"/>
    <w:rsid w:val="004024F8"/>
    <w:rsid w:val="00405FA6"/>
    <w:rsid w:val="0041394A"/>
    <w:rsid w:val="00417F4F"/>
    <w:rsid w:val="00421112"/>
    <w:rsid w:val="00422A8D"/>
    <w:rsid w:val="004232B9"/>
    <w:rsid w:val="0042722A"/>
    <w:rsid w:val="0042742C"/>
    <w:rsid w:val="004327A0"/>
    <w:rsid w:val="00447EAA"/>
    <w:rsid w:val="00460B7C"/>
    <w:rsid w:val="00461A76"/>
    <w:rsid w:val="00462DAE"/>
    <w:rsid w:val="004672CA"/>
    <w:rsid w:val="00473DD7"/>
    <w:rsid w:val="00474F08"/>
    <w:rsid w:val="00475A6B"/>
    <w:rsid w:val="00482610"/>
    <w:rsid w:val="00483299"/>
    <w:rsid w:val="00484CE9"/>
    <w:rsid w:val="00485863"/>
    <w:rsid w:val="00487B41"/>
    <w:rsid w:val="0049356D"/>
    <w:rsid w:val="00494E76"/>
    <w:rsid w:val="00495ED4"/>
    <w:rsid w:val="004A351E"/>
    <w:rsid w:val="004A4696"/>
    <w:rsid w:val="004A571A"/>
    <w:rsid w:val="004A796C"/>
    <w:rsid w:val="004B446E"/>
    <w:rsid w:val="004B5411"/>
    <w:rsid w:val="004C14AC"/>
    <w:rsid w:val="004C569B"/>
    <w:rsid w:val="004D5404"/>
    <w:rsid w:val="004E4C23"/>
    <w:rsid w:val="004E4FC6"/>
    <w:rsid w:val="004F406F"/>
    <w:rsid w:val="004F590B"/>
    <w:rsid w:val="004F59ED"/>
    <w:rsid w:val="004F76A9"/>
    <w:rsid w:val="00502462"/>
    <w:rsid w:val="00506B6C"/>
    <w:rsid w:val="005131AD"/>
    <w:rsid w:val="00520040"/>
    <w:rsid w:val="0052421B"/>
    <w:rsid w:val="005327AA"/>
    <w:rsid w:val="00533901"/>
    <w:rsid w:val="0053395E"/>
    <w:rsid w:val="005347F1"/>
    <w:rsid w:val="005367C5"/>
    <w:rsid w:val="00540FE4"/>
    <w:rsid w:val="005442AE"/>
    <w:rsid w:val="00544825"/>
    <w:rsid w:val="0054503F"/>
    <w:rsid w:val="00557FFE"/>
    <w:rsid w:val="00576861"/>
    <w:rsid w:val="00597647"/>
    <w:rsid w:val="005A2D54"/>
    <w:rsid w:val="005B2C90"/>
    <w:rsid w:val="005B3A66"/>
    <w:rsid w:val="005B4381"/>
    <w:rsid w:val="005C227C"/>
    <w:rsid w:val="005C2E81"/>
    <w:rsid w:val="005C68D5"/>
    <w:rsid w:val="005D189A"/>
    <w:rsid w:val="005D383B"/>
    <w:rsid w:val="005D621E"/>
    <w:rsid w:val="005D68FA"/>
    <w:rsid w:val="005E3866"/>
    <w:rsid w:val="005E5820"/>
    <w:rsid w:val="00601833"/>
    <w:rsid w:val="00601BDD"/>
    <w:rsid w:val="00607022"/>
    <w:rsid w:val="00611485"/>
    <w:rsid w:val="00617131"/>
    <w:rsid w:val="00617151"/>
    <w:rsid w:val="00617CA4"/>
    <w:rsid w:val="006222FB"/>
    <w:rsid w:val="00632096"/>
    <w:rsid w:val="0063530B"/>
    <w:rsid w:val="00637CD6"/>
    <w:rsid w:val="00641921"/>
    <w:rsid w:val="006444C5"/>
    <w:rsid w:val="006467D9"/>
    <w:rsid w:val="00646F0C"/>
    <w:rsid w:val="00651AC2"/>
    <w:rsid w:val="0067026F"/>
    <w:rsid w:val="00674DEA"/>
    <w:rsid w:val="00675D0A"/>
    <w:rsid w:val="00686BB7"/>
    <w:rsid w:val="00686CB2"/>
    <w:rsid w:val="00687113"/>
    <w:rsid w:val="0069155D"/>
    <w:rsid w:val="0069167F"/>
    <w:rsid w:val="006A3F0F"/>
    <w:rsid w:val="006A51CA"/>
    <w:rsid w:val="006A5E19"/>
    <w:rsid w:val="006B0739"/>
    <w:rsid w:val="006B4FC0"/>
    <w:rsid w:val="006B5504"/>
    <w:rsid w:val="006B67FE"/>
    <w:rsid w:val="006C1F5A"/>
    <w:rsid w:val="006C3323"/>
    <w:rsid w:val="006D0693"/>
    <w:rsid w:val="006D1671"/>
    <w:rsid w:val="006D32BA"/>
    <w:rsid w:val="006D3816"/>
    <w:rsid w:val="006D3CC5"/>
    <w:rsid w:val="006E0824"/>
    <w:rsid w:val="006E7A35"/>
    <w:rsid w:val="006F12CC"/>
    <w:rsid w:val="00712F40"/>
    <w:rsid w:val="00714AB8"/>
    <w:rsid w:val="007233D8"/>
    <w:rsid w:val="00726DFF"/>
    <w:rsid w:val="00730463"/>
    <w:rsid w:val="00731ADC"/>
    <w:rsid w:val="00732A72"/>
    <w:rsid w:val="00734A7B"/>
    <w:rsid w:val="00735E8E"/>
    <w:rsid w:val="00736101"/>
    <w:rsid w:val="00742505"/>
    <w:rsid w:val="00746039"/>
    <w:rsid w:val="00753A99"/>
    <w:rsid w:val="0075644D"/>
    <w:rsid w:val="00756D61"/>
    <w:rsid w:val="00762CD7"/>
    <w:rsid w:val="00765DD6"/>
    <w:rsid w:val="00767BE6"/>
    <w:rsid w:val="00771EE8"/>
    <w:rsid w:val="00782AEF"/>
    <w:rsid w:val="00786DA5"/>
    <w:rsid w:val="007874CA"/>
    <w:rsid w:val="007A2D30"/>
    <w:rsid w:val="007A3F66"/>
    <w:rsid w:val="007B279D"/>
    <w:rsid w:val="007B4809"/>
    <w:rsid w:val="007B4FCB"/>
    <w:rsid w:val="007B5F15"/>
    <w:rsid w:val="007B7A5D"/>
    <w:rsid w:val="007C28E9"/>
    <w:rsid w:val="007C3C40"/>
    <w:rsid w:val="007D0893"/>
    <w:rsid w:val="007D3DE2"/>
    <w:rsid w:val="007E1ACA"/>
    <w:rsid w:val="007E76EE"/>
    <w:rsid w:val="007F7684"/>
    <w:rsid w:val="0080175B"/>
    <w:rsid w:val="00801D32"/>
    <w:rsid w:val="008058B6"/>
    <w:rsid w:val="00812FBA"/>
    <w:rsid w:val="008135C0"/>
    <w:rsid w:val="00813BBC"/>
    <w:rsid w:val="00813C17"/>
    <w:rsid w:val="00815AFB"/>
    <w:rsid w:val="00815E3A"/>
    <w:rsid w:val="0081716A"/>
    <w:rsid w:val="008206DE"/>
    <w:rsid w:val="00823E85"/>
    <w:rsid w:val="00826C82"/>
    <w:rsid w:val="00826DB7"/>
    <w:rsid w:val="0082752F"/>
    <w:rsid w:val="00832020"/>
    <w:rsid w:val="00836DAA"/>
    <w:rsid w:val="0084120E"/>
    <w:rsid w:val="00842051"/>
    <w:rsid w:val="008433E9"/>
    <w:rsid w:val="00847B63"/>
    <w:rsid w:val="00854030"/>
    <w:rsid w:val="00862632"/>
    <w:rsid w:val="0086334B"/>
    <w:rsid w:val="00864CB2"/>
    <w:rsid w:val="00864CE9"/>
    <w:rsid w:val="008656E4"/>
    <w:rsid w:val="00884230"/>
    <w:rsid w:val="00887509"/>
    <w:rsid w:val="008A44D2"/>
    <w:rsid w:val="008A57BF"/>
    <w:rsid w:val="008A6DA8"/>
    <w:rsid w:val="008B125B"/>
    <w:rsid w:val="008B38D1"/>
    <w:rsid w:val="008C3525"/>
    <w:rsid w:val="008C3BCE"/>
    <w:rsid w:val="008C5234"/>
    <w:rsid w:val="008D0AB0"/>
    <w:rsid w:val="008D2CE0"/>
    <w:rsid w:val="008D46B2"/>
    <w:rsid w:val="008E574C"/>
    <w:rsid w:val="008F1010"/>
    <w:rsid w:val="008F1A43"/>
    <w:rsid w:val="008F6E1D"/>
    <w:rsid w:val="00900EE2"/>
    <w:rsid w:val="00903728"/>
    <w:rsid w:val="00903BDE"/>
    <w:rsid w:val="00907F8A"/>
    <w:rsid w:val="00911867"/>
    <w:rsid w:val="00917A09"/>
    <w:rsid w:val="00920AD4"/>
    <w:rsid w:val="009366A5"/>
    <w:rsid w:val="00940020"/>
    <w:rsid w:val="009405E1"/>
    <w:rsid w:val="0094173D"/>
    <w:rsid w:val="00947A41"/>
    <w:rsid w:val="0095390A"/>
    <w:rsid w:val="009642CE"/>
    <w:rsid w:val="0096624D"/>
    <w:rsid w:val="009711F7"/>
    <w:rsid w:val="009748E2"/>
    <w:rsid w:val="0099693E"/>
    <w:rsid w:val="009A1459"/>
    <w:rsid w:val="009A2706"/>
    <w:rsid w:val="009B0FB7"/>
    <w:rsid w:val="009B7107"/>
    <w:rsid w:val="009C1D82"/>
    <w:rsid w:val="009D1EDF"/>
    <w:rsid w:val="009E05D3"/>
    <w:rsid w:val="009E05DA"/>
    <w:rsid w:val="009E3710"/>
    <w:rsid w:val="009E789B"/>
    <w:rsid w:val="009F092F"/>
    <w:rsid w:val="009F133A"/>
    <w:rsid w:val="009F2C28"/>
    <w:rsid w:val="009F4B88"/>
    <w:rsid w:val="00A002CC"/>
    <w:rsid w:val="00A0086E"/>
    <w:rsid w:val="00A07F82"/>
    <w:rsid w:val="00A1498D"/>
    <w:rsid w:val="00A160A1"/>
    <w:rsid w:val="00A21BB2"/>
    <w:rsid w:val="00A2316B"/>
    <w:rsid w:val="00A23258"/>
    <w:rsid w:val="00A24301"/>
    <w:rsid w:val="00A251F5"/>
    <w:rsid w:val="00A320F2"/>
    <w:rsid w:val="00A3282A"/>
    <w:rsid w:val="00A329BA"/>
    <w:rsid w:val="00A358F6"/>
    <w:rsid w:val="00A3606F"/>
    <w:rsid w:val="00A4067C"/>
    <w:rsid w:val="00A428AD"/>
    <w:rsid w:val="00A5339D"/>
    <w:rsid w:val="00A535FB"/>
    <w:rsid w:val="00A63308"/>
    <w:rsid w:val="00A7335D"/>
    <w:rsid w:val="00A74E22"/>
    <w:rsid w:val="00A82854"/>
    <w:rsid w:val="00A87FF0"/>
    <w:rsid w:val="00A92D4D"/>
    <w:rsid w:val="00A95976"/>
    <w:rsid w:val="00A96A30"/>
    <w:rsid w:val="00AA1963"/>
    <w:rsid w:val="00AA5F8F"/>
    <w:rsid w:val="00AA6D19"/>
    <w:rsid w:val="00AB101F"/>
    <w:rsid w:val="00AC19DD"/>
    <w:rsid w:val="00AC44AB"/>
    <w:rsid w:val="00AC4B0F"/>
    <w:rsid w:val="00AC4C35"/>
    <w:rsid w:val="00AC5239"/>
    <w:rsid w:val="00AC6DE4"/>
    <w:rsid w:val="00AD1816"/>
    <w:rsid w:val="00AD707F"/>
    <w:rsid w:val="00AE03B5"/>
    <w:rsid w:val="00AE3C1C"/>
    <w:rsid w:val="00B103D2"/>
    <w:rsid w:val="00B10A3A"/>
    <w:rsid w:val="00B1164B"/>
    <w:rsid w:val="00B1196A"/>
    <w:rsid w:val="00B13969"/>
    <w:rsid w:val="00B21EA0"/>
    <w:rsid w:val="00B227C4"/>
    <w:rsid w:val="00B24A1A"/>
    <w:rsid w:val="00B32AC7"/>
    <w:rsid w:val="00B3764E"/>
    <w:rsid w:val="00B41E30"/>
    <w:rsid w:val="00B4391F"/>
    <w:rsid w:val="00B45ED8"/>
    <w:rsid w:val="00B46869"/>
    <w:rsid w:val="00B50E7E"/>
    <w:rsid w:val="00B54E60"/>
    <w:rsid w:val="00B630E9"/>
    <w:rsid w:val="00B80F81"/>
    <w:rsid w:val="00B84EF1"/>
    <w:rsid w:val="00B86777"/>
    <w:rsid w:val="00B90C78"/>
    <w:rsid w:val="00B9316B"/>
    <w:rsid w:val="00B9772B"/>
    <w:rsid w:val="00BA0FA2"/>
    <w:rsid w:val="00BA207D"/>
    <w:rsid w:val="00BA38AF"/>
    <w:rsid w:val="00BA3A51"/>
    <w:rsid w:val="00BA599A"/>
    <w:rsid w:val="00BB095B"/>
    <w:rsid w:val="00BB3D43"/>
    <w:rsid w:val="00BB6204"/>
    <w:rsid w:val="00BC144F"/>
    <w:rsid w:val="00BC63F1"/>
    <w:rsid w:val="00BE02F8"/>
    <w:rsid w:val="00BF1729"/>
    <w:rsid w:val="00BF1F64"/>
    <w:rsid w:val="00BF2F3E"/>
    <w:rsid w:val="00BF61F2"/>
    <w:rsid w:val="00C00306"/>
    <w:rsid w:val="00C02C50"/>
    <w:rsid w:val="00C07E50"/>
    <w:rsid w:val="00C11692"/>
    <w:rsid w:val="00C11EFE"/>
    <w:rsid w:val="00C1395A"/>
    <w:rsid w:val="00C149E7"/>
    <w:rsid w:val="00C20A64"/>
    <w:rsid w:val="00C22B18"/>
    <w:rsid w:val="00C245D7"/>
    <w:rsid w:val="00C27C6D"/>
    <w:rsid w:val="00C309DE"/>
    <w:rsid w:val="00C40E24"/>
    <w:rsid w:val="00C43601"/>
    <w:rsid w:val="00C44266"/>
    <w:rsid w:val="00C532A0"/>
    <w:rsid w:val="00C625CF"/>
    <w:rsid w:val="00C626E3"/>
    <w:rsid w:val="00C63DF8"/>
    <w:rsid w:val="00C676BE"/>
    <w:rsid w:val="00C7157B"/>
    <w:rsid w:val="00C72DEB"/>
    <w:rsid w:val="00C74BA3"/>
    <w:rsid w:val="00CA154F"/>
    <w:rsid w:val="00CB275C"/>
    <w:rsid w:val="00CB2EE1"/>
    <w:rsid w:val="00CB2FD2"/>
    <w:rsid w:val="00CC634E"/>
    <w:rsid w:val="00CC7D75"/>
    <w:rsid w:val="00CE44A9"/>
    <w:rsid w:val="00CE6372"/>
    <w:rsid w:val="00CE6C62"/>
    <w:rsid w:val="00D00321"/>
    <w:rsid w:val="00D006D2"/>
    <w:rsid w:val="00D02768"/>
    <w:rsid w:val="00D0282B"/>
    <w:rsid w:val="00D10D6E"/>
    <w:rsid w:val="00D1457B"/>
    <w:rsid w:val="00D16D66"/>
    <w:rsid w:val="00D176B9"/>
    <w:rsid w:val="00D267A0"/>
    <w:rsid w:val="00D339CC"/>
    <w:rsid w:val="00D350E8"/>
    <w:rsid w:val="00D35627"/>
    <w:rsid w:val="00D36601"/>
    <w:rsid w:val="00D3680E"/>
    <w:rsid w:val="00D40C66"/>
    <w:rsid w:val="00D414ED"/>
    <w:rsid w:val="00D45C0C"/>
    <w:rsid w:val="00D46136"/>
    <w:rsid w:val="00D46D03"/>
    <w:rsid w:val="00D471C0"/>
    <w:rsid w:val="00D47DE4"/>
    <w:rsid w:val="00D5041D"/>
    <w:rsid w:val="00D5369D"/>
    <w:rsid w:val="00D61BB1"/>
    <w:rsid w:val="00D75574"/>
    <w:rsid w:val="00D765D0"/>
    <w:rsid w:val="00D80555"/>
    <w:rsid w:val="00D84553"/>
    <w:rsid w:val="00D8549C"/>
    <w:rsid w:val="00D90670"/>
    <w:rsid w:val="00DA70CC"/>
    <w:rsid w:val="00DB1035"/>
    <w:rsid w:val="00DB76D9"/>
    <w:rsid w:val="00DD05AA"/>
    <w:rsid w:val="00DE1635"/>
    <w:rsid w:val="00DF4D93"/>
    <w:rsid w:val="00DF5298"/>
    <w:rsid w:val="00DF5729"/>
    <w:rsid w:val="00E1126E"/>
    <w:rsid w:val="00E1151F"/>
    <w:rsid w:val="00E144C9"/>
    <w:rsid w:val="00E14828"/>
    <w:rsid w:val="00E211CF"/>
    <w:rsid w:val="00E22825"/>
    <w:rsid w:val="00E42F8E"/>
    <w:rsid w:val="00E43746"/>
    <w:rsid w:val="00E446CC"/>
    <w:rsid w:val="00E53F31"/>
    <w:rsid w:val="00E63619"/>
    <w:rsid w:val="00E6741D"/>
    <w:rsid w:val="00E71185"/>
    <w:rsid w:val="00E71F4B"/>
    <w:rsid w:val="00E800FD"/>
    <w:rsid w:val="00E809BE"/>
    <w:rsid w:val="00E80E5C"/>
    <w:rsid w:val="00E87D1D"/>
    <w:rsid w:val="00E90ABD"/>
    <w:rsid w:val="00E91518"/>
    <w:rsid w:val="00E95911"/>
    <w:rsid w:val="00EA306F"/>
    <w:rsid w:val="00EA538D"/>
    <w:rsid w:val="00EA5AF7"/>
    <w:rsid w:val="00EB1419"/>
    <w:rsid w:val="00EB48E0"/>
    <w:rsid w:val="00EB4F27"/>
    <w:rsid w:val="00EC36C9"/>
    <w:rsid w:val="00ED04BF"/>
    <w:rsid w:val="00ED35B7"/>
    <w:rsid w:val="00ED5034"/>
    <w:rsid w:val="00EE37A1"/>
    <w:rsid w:val="00EF24BE"/>
    <w:rsid w:val="00EF2AF1"/>
    <w:rsid w:val="00EF4AB6"/>
    <w:rsid w:val="00F006CC"/>
    <w:rsid w:val="00F03021"/>
    <w:rsid w:val="00F0642B"/>
    <w:rsid w:val="00F10281"/>
    <w:rsid w:val="00F14E0C"/>
    <w:rsid w:val="00F1581E"/>
    <w:rsid w:val="00F20780"/>
    <w:rsid w:val="00F23C50"/>
    <w:rsid w:val="00F268CB"/>
    <w:rsid w:val="00F27F89"/>
    <w:rsid w:val="00F31A2D"/>
    <w:rsid w:val="00F32EA8"/>
    <w:rsid w:val="00F3340E"/>
    <w:rsid w:val="00F33664"/>
    <w:rsid w:val="00F36B50"/>
    <w:rsid w:val="00F409D1"/>
    <w:rsid w:val="00F4331D"/>
    <w:rsid w:val="00F4517E"/>
    <w:rsid w:val="00F4717C"/>
    <w:rsid w:val="00F54D37"/>
    <w:rsid w:val="00F62930"/>
    <w:rsid w:val="00F66541"/>
    <w:rsid w:val="00F66671"/>
    <w:rsid w:val="00F73895"/>
    <w:rsid w:val="00F75488"/>
    <w:rsid w:val="00F75CF0"/>
    <w:rsid w:val="00F81B23"/>
    <w:rsid w:val="00F8223F"/>
    <w:rsid w:val="00F851FB"/>
    <w:rsid w:val="00F94F55"/>
    <w:rsid w:val="00FB2220"/>
    <w:rsid w:val="00FB4EEA"/>
    <w:rsid w:val="00FB6ACA"/>
    <w:rsid w:val="00FC17B9"/>
    <w:rsid w:val="00FC7068"/>
    <w:rsid w:val="00FD5C14"/>
    <w:rsid w:val="00FF358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0FF1BB1"/>
  <w15:docId w15:val="{A244513C-28D7-4217-9E75-9AE67AEACB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3308"/>
  </w:style>
  <w:style w:type="paragraph" w:styleId="Ttulo1">
    <w:name w:val="heading 1"/>
    <w:basedOn w:val="Normal"/>
    <w:next w:val="Normal"/>
    <w:link w:val="Ttulo1Char"/>
    <w:qFormat/>
    <w:rsid w:val="00641921"/>
    <w:pPr>
      <w:keepNext/>
      <w:widowControl w:val="0"/>
      <w:pBdr>
        <w:top w:val="single" w:sz="6" w:space="1" w:color="auto"/>
        <w:left w:val="single" w:sz="6" w:space="1" w:color="auto"/>
        <w:bottom w:val="single" w:sz="6" w:space="1" w:color="auto"/>
        <w:right w:val="single" w:sz="6" w:space="1" w:color="auto"/>
      </w:pBdr>
      <w:spacing w:after="0" w:line="240" w:lineRule="auto"/>
      <w:jc w:val="center"/>
      <w:outlineLvl w:val="0"/>
    </w:pPr>
    <w:rPr>
      <w:rFonts w:ascii="Arial" w:eastAsia="Times New Roman" w:hAnsi="Arial" w:cs="Times New Roman"/>
      <w:b/>
      <w:snapToGrid w:val="0"/>
      <w:sz w:val="24"/>
      <w:szCs w:val="20"/>
      <w:lang w:eastAsia="pt-BR"/>
    </w:rPr>
  </w:style>
  <w:style w:type="paragraph" w:styleId="Ttulo2">
    <w:name w:val="heading 2"/>
    <w:basedOn w:val="Normal"/>
    <w:next w:val="Normal"/>
    <w:link w:val="Ttulo2Char"/>
    <w:qFormat/>
    <w:rsid w:val="008A44D2"/>
    <w:pPr>
      <w:keepNext/>
      <w:widowControl w:val="0"/>
      <w:spacing w:after="0" w:line="240" w:lineRule="auto"/>
      <w:jc w:val="center"/>
      <w:outlineLvl w:val="1"/>
    </w:pPr>
    <w:rPr>
      <w:rFonts w:ascii="Times New Roman" w:eastAsia="Times New Roman" w:hAnsi="Times New Roman" w:cs="Times New Roman"/>
      <w:b/>
      <w:snapToGrid w:val="0"/>
      <w:sz w:val="24"/>
      <w:szCs w:val="20"/>
      <w:lang w:eastAsia="pt-BR"/>
    </w:rPr>
  </w:style>
  <w:style w:type="paragraph" w:styleId="Ttulo3">
    <w:name w:val="heading 3"/>
    <w:basedOn w:val="Normal"/>
    <w:next w:val="Normal"/>
    <w:link w:val="Ttulo3Char"/>
    <w:qFormat/>
    <w:rsid w:val="008A44D2"/>
    <w:pPr>
      <w:keepNext/>
      <w:widowControl w:val="0"/>
      <w:spacing w:after="0" w:line="240" w:lineRule="auto"/>
      <w:ind w:left="2127" w:hanging="2127"/>
      <w:jc w:val="center"/>
      <w:outlineLvl w:val="2"/>
    </w:pPr>
    <w:rPr>
      <w:rFonts w:ascii="Arial" w:eastAsia="Times New Roman" w:hAnsi="Arial" w:cs="Times New Roman"/>
      <w:snapToGrid w:val="0"/>
      <w:sz w:val="20"/>
      <w:szCs w:val="20"/>
      <w:u w:val="single"/>
      <w:lang w:eastAsia="pt-BR"/>
    </w:rPr>
  </w:style>
  <w:style w:type="paragraph" w:styleId="Ttulo4">
    <w:name w:val="heading 4"/>
    <w:basedOn w:val="Normal"/>
    <w:next w:val="Normal"/>
    <w:link w:val="Ttulo4Char"/>
    <w:qFormat/>
    <w:rsid w:val="008A44D2"/>
    <w:pPr>
      <w:keepNext/>
      <w:widowControl w:val="0"/>
      <w:spacing w:after="0" w:line="240" w:lineRule="auto"/>
      <w:jc w:val="center"/>
      <w:outlineLvl w:val="3"/>
    </w:pPr>
    <w:rPr>
      <w:rFonts w:ascii="Arial" w:eastAsia="Times New Roman" w:hAnsi="Arial" w:cs="Times New Roman"/>
      <w:smallCaps/>
      <w:snapToGrid w:val="0"/>
      <w:sz w:val="24"/>
      <w:szCs w:val="20"/>
      <w:lang w:eastAsia="pt-BR"/>
    </w:rPr>
  </w:style>
  <w:style w:type="paragraph" w:styleId="Ttulo5">
    <w:name w:val="heading 5"/>
    <w:basedOn w:val="Normal"/>
    <w:next w:val="Normal"/>
    <w:link w:val="Ttulo5Char"/>
    <w:qFormat/>
    <w:rsid w:val="008A44D2"/>
    <w:pPr>
      <w:keepNext/>
      <w:widowControl w:val="0"/>
      <w:pBdr>
        <w:top w:val="single" w:sz="6" w:space="1" w:color="auto"/>
        <w:left w:val="single" w:sz="6" w:space="1" w:color="auto"/>
        <w:bottom w:val="single" w:sz="6" w:space="1" w:color="auto"/>
        <w:right w:val="single" w:sz="6" w:space="1" w:color="auto"/>
      </w:pBdr>
      <w:spacing w:after="0" w:line="240" w:lineRule="auto"/>
      <w:jc w:val="center"/>
      <w:outlineLvl w:val="4"/>
    </w:pPr>
    <w:rPr>
      <w:rFonts w:ascii="Times New Roman" w:eastAsia="Times New Roman" w:hAnsi="Times New Roman" w:cs="Times New Roman"/>
      <w:snapToGrid w:val="0"/>
      <w:sz w:val="24"/>
      <w:szCs w:val="20"/>
      <w:lang w:eastAsia="pt-BR"/>
    </w:rPr>
  </w:style>
  <w:style w:type="paragraph" w:styleId="Ttulo6">
    <w:name w:val="heading 6"/>
    <w:basedOn w:val="Normal"/>
    <w:next w:val="Normal"/>
    <w:link w:val="Ttulo6Char"/>
    <w:qFormat/>
    <w:rsid w:val="008A44D2"/>
    <w:pPr>
      <w:keepNext/>
      <w:widowControl w:val="0"/>
      <w:spacing w:after="0" w:line="240" w:lineRule="auto"/>
      <w:jc w:val="both"/>
      <w:outlineLvl w:val="5"/>
    </w:pPr>
    <w:rPr>
      <w:rFonts w:ascii="Times New Roman" w:eastAsia="Times New Roman" w:hAnsi="Times New Roman" w:cs="Times New Roman"/>
      <w:b/>
      <w:bCs/>
      <w:snapToGrid w:val="0"/>
      <w:sz w:val="24"/>
      <w:szCs w:val="20"/>
      <w:lang w:eastAsia="pt-BR"/>
    </w:rPr>
  </w:style>
  <w:style w:type="paragraph" w:styleId="Ttulo7">
    <w:name w:val="heading 7"/>
    <w:basedOn w:val="Normal"/>
    <w:next w:val="Normal"/>
    <w:link w:val="Ttulo7Char"/>
    <w:qFormat/>
    <w:rsid w:val="00641921"/>
    <w:pPr>
      <w:keepNext/>
      <w:widowControl w:val="0"/>
      <w:numPr>
        <w:numId w:val="5"/>
      </w:numPr>
      <w:tabs>
        <w:tab w:val="left" w:pos="720"/>
      </w:tabs>
      <w:spacing w:after="0" w:line="240" w:lineRule="auto"/>
      <w:jc w:val="both"/>
      <w:outlineLvl w:val="6"/>
    </w:pPr>
    <w:rPr>
      <w:rFonts w:ascii="Times New Roman" w:eastAsia="Times New Roman" w:hAnsi="Times New Roman" w:cs="Times New Roman"/>
      <w:b/>
      <w:bCs/>
      <w:snapToGrid w:val="0"/>
      <w:sz w:val="24"/>
      <w:szCs w:val="20"/>
      <w:lang w:eastAsia="pt-BR"/>
    </w:rPr>
  </w:style>
  <w:style w:type="paragraph" w:styleId="Ttulo8">
    <w:name w:val="heading 8"/>
    <w:basedOn w:val="Normal"/>
    <w:next w:val="Normal"/>
    <w:link w:val="Ttulo8Char"/>
    <w:qFormat/>
    <w:rsid w:val="008A44D2"/>
    <w:pPr>
      <w:keepNext/>
      <w:widowControl w:val="0"/>
      <w:spacing w:after="0" w:line="240" w:lineRule="auto"/>
      <w:jc w:val="center"/>
      <w:outlineLvl w:val="7"/>
    </w:pPr>
    <w:rPr>
      <w:rFonts w:ascii="Times New Roman" w:eastAsia="Times New Roman" w:hAnsi="Times New Roman" w:cs="Times New Roman"/>
      <w:b/>
      <w:bCs/>
      <w:snapToGrid w:val="0"/>
      <w:sz w:val="24"/>
      <w:szCs w:val="20"/>
      <w:lang w:eastAsia="pt-BR"/>
    </w:rPr>
  </w:style>
  <w:style w:type="paragraph" w:styleId="Ttulo9">
    <w:name w:val="heading 9"/>
    <w:basedOn w:val="Normal"/>
    <w:next w:val="Normal"/>
    <w:link w:val="Ttulo9Char"/>
    <w:qFormat/>
    <w:rsid w:val="008A44D2"/>
    <w:pPr>
      <w:keepNext/>
      <w:widowControl w:val="0"/>
      <w:spacing w:after="0" w:line="240" w:lineRule="auto"/>
      <w:outlineLvl w:val="8"/>
    </w:pPr>
    <w:rPr>
      <w:rFonts w:ascii="Times New Roman" w:eastAsia="Times New Roman" w:hAnsi="Times New Roman" w:cs="Times New Roman"/>
      <w:snapToGrid w:val="0"/>
      <w:sz w:val="24"/>
      <w:szCs w:val="20"/>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table" w:styleId="Tabelacomgrade">
    <w:name w:val="Table Grid"/>
    <w:basedOn w:val="Tabelanormal"/>
    <w:rsid w:val="00A6330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rpodetexto">
    <w:name w:val="Body Text"/>
    <w:basedOn w:val="Normal"/>
    <w:link w:val="CorpodetextoChar"/>
    <w:rsid w:val="00A63308"/>
    <w:pPr>
      <w:suppressAutoHyphens/>
      <w:spacing w:after="120"/>
    </w:pPr>
    <w:rPr>
      <w:rFonts w:ascii="Calibri" w:eastAsia="Arial Unicode MS" w:hAnsi="Calibri" w:cs="Calibri"/>
      <w:kern w:val="1"/>
      <w:lang w:eastAsia="ar-SA"/>
    </w:rPr>
  </w:style>
  <w:style w:type="character" w:customStyle="1" w:styleId="CorpodetextoChar">
    <w:name w:val="Corpo de texto Char"/>
    <w:basedOn w:val="Fontepargpadro"/>
    <w:link w:val="Corpodetexto"/>
    <w:rsid w:val="00A63308"/>
    <w:rPr>
      <w:rFonts w:ascii="Calibri" w:eastAsia="Arial Unicode MS" w:hAnsi="Calibri" w:cs="Calibri"/>
      <w:kern w:val="1"/>
      <w:lang w:eastAsia="ar-SA"/>
    </w:rPr>
  </w:style>
  <w:style w:type="paragraph" w:customStyle="1" w:styleId="Default">
    <w:name w:val="Default"/>
    <w:rsid w:val="00A63308"/>
    <w:pPr>
      <w:suppressAutoHyphens/>
      <w:spacing w:after="0" w:line="100" w:lineRule="atLeast"/>
    </w:pPr>
    <w:rPr>
      <w:rFonts w:ascii="Times New Roman" w:eastAsia="Arial Unicode MS" w:hAnsi="Times New Roman" w:cs="Times New Roman"/>
      <w:color w:val="000000"/>
      <w:kern w:val="1"/>
      <w:sz w:val="24"/>
      <w:szCs w:val="24"/>
      <w:lang w:eastAsia="ar-SA"/>
    </w:rPr>
  </w:style>
  <w:style w:type="paragraph" w:styleId="PargrafodaLista">
    <w:name w:val="List Paragraph"/>
    <w:basedOn w:val="Normal"/>
    <w:uiPriority w:val="34"/>
    <w:qFormat/>
    <w:rsid w:val="00A63308"/>
    <w:pPr>
      <w:ind w:left="720"/>
      <w:contextualSpacing/>
    </w:pPr>
  </w:style>
  <w:style w:type="character" w:styleId="Hyperlink">
    <w:name w:val="Hyperlink"/>
    <w:uiPriority w:val="99"/>
    <w:unhideWhenUsed/>
    <w:rsid w:val="003E5CA8"/>
    <w:rPr>
      <w:color w:val="0000FF"/>
      <w:u w:val="single"/>
    </w:rPr>
  </w:style>
  <w:style w:type="paragraph" w:styleId="Textodebalo">
    <w:name w:val="Balloon Text"/>
    <w:basedOn w:val="Normal"/>
    <w:link w:val="TextodebaloChar"/>
    <w:semiHidden/>
    <w:unhideWhenUsed/>
    <w:rsid w:val="003E5CA8"/>
    <w:pPr>
      <w:spacing w:after="0" w:line="240" w:lineRule="auto"/>
    </w:pPr>
    <w:rPr>
      <w:rFonts w:ascii="Tahoma" w:hAnsi="Tahoma" w:cs="Tahoma"/>
      <w:sz w:val="16"/>
      <w:szCs w:val="16"/>
    </w:rPr>
  </w:style>
  <w:style w:type="character" w:customStyle="1" w:styleId="TextodebaloChar">
    <w:name w:val="Texto de balão Char"/>
    <w:basedOn w:val="Fontepargpadro"/>
    <w:link w:val="Textodebalo"/>
    <w:semiHidden/>
    <w:rsid w:val="003E5CA8"/>
    <w:rPr>
      <w:rFonts w:ascii="Tahoma" w:hAnsi="Tahoma" w:cs="Tahoma"/>
      <w:sz w:val="16"/>
      <w:szCs w:val="16"/>
    </w:rPr>
  </w:style>
  <w:style w:type="character" w:styleId="Refdecomentrio">
    <w:name w:val="annotation reference"/>
    <w:basedOn w:val="Fontepargpadro"/>
    <w:semiHidden/>
    <w:unhideWhenUsed/>
    <w:rsid w:val="001D75CD"/>
    <w:rPr>
      <w:sz w:val="16"/>
      <w:szCs w:val="16"/>
    </w:rPr>
  </w:style>
  <w:style w:type="paragraph" w:styleId="Textodecomentrio">
    <w:name w:val="annotation text"/>
    <w:basedOn w:val="Normal"/>
    <w:link w:val="TextodecomentrioChar"/>
    <w:semiHidden/>
    <w:unhideWhenUsed/>
    <w:rsid w:val="001D75CD"/>
    <w:pPr>
      <w:spacing w:line="240" w:lineRule="auto"/>
    </w:pPr>
    <w:rPr>
      <w:sz w:val="20"/>
      <w:szCs w:val="20"/>
    </w:rPr>
  </w:style>
  <w:style w:type="character" w:customStyle="1" w:styleId="TextodecomentrioChar">
    <w:name w:val="Texto de comentário Char"/>
    <w:basedOn w:val="Fontepargpadro"/>
    <w:link w:val="Textodecomentrio"/>
    <w:semiHidden/>
    <w:rsid w:val="001D75CD"/>
    <w:rPr>
      <w:sz w:val="20"/>
      <w:szCs w:val="20"/>
    </w:rPr>
  </w:style>
  <w:style w:type="paragraph" w:styleId="Assuntodocomentrio">
    <w:name w:val="annotation subject"/>
    <w:basedOn w:val="Textodecomentrio"/>
    <w:next w:val="Textodecomentrio"/>
    <w:link w:val="AssuntodocomentrioChar"/>
    <w:semiHidden/>
    <w:unhideWhenUsed/>
    <w:rsid w:val="001D75CD"/>
    <w:rPr>
      <w:b/>
      <w:bCs/>
    </w:rPr>
  </w:style>
  <w:style w:type="character" w:customStyle="1" w:styleId="AssuntodocomentrioChar">
    <w:name w:val="Assunto do comentário Char"/>
    <w:basedOn w:val="TextodecomentrioChar"/>
    <w:link w:val="Assuntodocomentrio"/>
    <w:semiHidden/>
    <w:rsid w:val="001D75CD"/>
    <w:rPr>
      <w:b/>
      <w:bCs/>
      <w:sz w:val="20"/>
      <w:szCs w:val="20"/>
    </w:rPr>
  </w:style>
  <w:style w:type="character" w:customStyle="1" w:styleId="Ttulo1Char">
    <w:name w:val="Título 1 Char"/>
    <w:basedOn w:val="Fontepargpadro"/>
    <w:link w:val="Ttulo1"/>
    <w:rsid w:val="00641921"/>
    <w:rPr>
      <w:rFonts w:ascii="Arial" w:eastAsia="Times New Roman" w:hAnsi="Arial" w:cs="Times New Roman"/>
      <w:b/>
      <w:snapToGrid w:val="0"/>
      <w:sz w:val="24"/>
      <w:szCs w:val="20"/>
      <w:lang w:eastAsia="pt-BR"/>
    </w:rPr>
  </w:style>
  <w:style w:type="character" w:customStyle="1" w:styleId="Ttulo7Char">
    <w:name w:val="Título 7 Char"/>
    <w:basedOn w:val="Fontepargpadro"/>
    <w:link w:val="Ttulo7"/>
    <w:rsid w:val="00641921"/>
    <w:rPr>
      <w:rFonts w:ascii="Times New Roman" w:eastAsia="Times New Roman" w:hAnsi="Times New Roman" w:cs="Times New Roman"/>
      <w:b/>
      <w:bCs/>
      <w:snapToGrid w:val="0"/>
      <w:sz w:val="24"/>
      <w:szCs w:val="20"/>
      <w:lang w:eastAsia="pt-BR"/>
    </w:rPr>
  </w:style>
  <w:style w:type="character" w:customStyle="1" w:styleId="Ttulo2Char">
    <w:name w:val="Título 2 Char"/>
    <w:basedOn w:val="Fontepargpadro"/>
    <w:link w:val="Ttulo2"/>
    <w:rsid w:val="008A44D2"/>
    <w:rPr>
      <w:rFonts w:ascii="Times New Roman" w:eastAsia="Times New Roman" w:hAnsi="Times New Roman" w:cs="Times New Roman"/>
      <w:b/>
      <w:snapToGrid w:val="0"/>
      <w:sz w:val="24"/>
      <w:szCs w:val="20"/>
      <w:lang w:eastAsia="pt-BR"/>
    </w:rPr>
  </w:style>
  <w:style w:type="character" w:customStyle="1" w:styleId="Ttulo3Char">
    <w:name w:val="Título 3 Char"/>
    <w:basedOn w:val="Fontepargpadro"/>
    <w:link w:val="Ttulo3"/>
    <w:rsid w:val="008A44D2"/>
    <w:rPr>
      <w:rFonts w:ascii="Arial" w:eastAsia="Times New Roman" w:hAnsi="Arial" w:cs="Times New Roman"/>
      <w:snapToGrid w:val="0"/>
      <w:sz w:val="20"/>
      <w:szCs w:val="20"/>
      <w:u w:val="single"/>
      <w:lang w:eastAsia="pt-BR"/>
    </w:rPr>
  </w:style>
  <w:style w:type="character" w:customStyle="1" w:styleId="Ttulo4Char">
    <w:name w:val="Título 4 Char"/>
    <w:basedOn w:val="Fontepargpadro"/>
    <w:link w:val="Ttulo4"/>
    <w:rsid w:val="008A44D2"/>
    <w:rPr>
      <w:rFonts w:ascii="Arial" w:eastAsia="Times New Roman" w:hAnsi="Arial" w:cs="Times New Roman"/>
      <w:smallCaps/>
      <w:snapToGrid w:val="0"/>
      <w:sz w:val="24"/>
      <w:szCs w:val="20"/>
      <w:lang w:eastAsia="pt-BR"/>
    </w:rPr>
  </w:style>
  <w:style w:type="character" w:customStyle="1" w:styleId="Ttulo5Char">
    <w:name w:val="Título 5 Char"/>
    <w:basedOn w:val="Fontepargpadro"/>
    <w:link w:val="Ttulo5"/>
    <w:rsid w:val="008A44D2"/>
    <w:rPr>
      <w:rFonts w:ascii="Times New Roman" w:eastAsia="Times New Roman" w:hAnsi="Times New Roman" w:cs="Times New Roman"/>
      <w:snapToGrid w:val="0"/>
      <w:sz w:val="24"/>
      <w:szCs w:val="20"/>
      <w:lang w:eastAsia="pt-BR"/>
    </w:rPr>
  </w:style>
  <w:style w:type="character" w:customStyle="1" w:styleId="Ttulo6Char">
    <w:name w:val="Título 6 Char"/>
    <w:basedOn w:val="Fontepargpadro"/>
    <w:link w:val="Ttulo6"/>
    <w:rsid w:val="008A44D2"/>
    <w:rPr>
      <w:rFonts w:ascii="Times New Roman" w:eastAsia="Times New Roman" w:hAnsi="Times New Roman" w:cs="Times New Roman"/>
      <w:b/>
      <w:bCs/>
      <w:snapToGrid w:val="0"/>
      <w:sz w:val="24"/>
      <w:szCs w:val="20"/>
      <w:lang w:eastAsia="pt-BR"/>
    </w:rPr>
  </w:style>
  <w:style w:type="character" w:customStyle="1" w:styleId="Ttulo8Char">
    <w:name w:val="Título 8 Char"/>
    <w:basedOn w:val="Fontepargpadro"/>
    <w:link w:val="Ttulo8"/>
    <w:rsid w:val="008A44D2"/>
    <w:rPr>
      <w:rFonts w:ascii="Times New Roman" w:eastAsia="Times New Roman" w:hAnsi="Times New Roman" w:cs="Times New Roman"/>
      <w:b/>
      <w:bCs/>
      <w:snapToGrid w:val="0"/>
      <w:sz w:val="24"/>
      <w:szCs w:val="20"/>
      <w:lang w:eastAsia="pt-BR"/>
    </w:rPr>
  </w:style>
  <w:style w:type="character" w:customStyle="1" w:styleId="Ttulo9Char">
    <w:name w:val="Título 9 Char"/>
    <w:basedOn w:val="Fontepargpadro"/>
    <w:link w:val="Ttulo9"/>
    <w:rsid w:val="008A44D2"/>
    <w:rPr>
      <w:rFonts w:ascii="Times New Roman" w:eastAsia="Times New Roman" w:hAnsi="Times New Roman" w:cs="Times New Roman"/>
      <w:snapToGrid w:val="0"/>
      <w:sz w:val="24"/>
      <w:szCs w:val="20"/>
      <w:lang w:eastAsia="pt-BR"/>
    </w:rPr>
  </w:style>
  <w:style w:type="paragraph" w:styleId="Rodap">
    <w:name w:val="footer"/>
    <w:basedOn w:val="Normal"/>
    <w:link w:val="RodapChar"/>
    <w:uiPriority w:val="99"/>
    <w:rsid w:val="008A44D2"/>
    <w:pPr>
      <w:widowControl w:val="0"/>
      <w:tabs>
        <w:tab w:val="center" w:pos="4419"/>
        <w:tab w:val="right" w:pos="8838"/>
      </w:tabs>
      <w:spacing w:after="0" w:line="240" w:lineRule="auto"/>
      <w:jc w:val="both"/>
    </w:pPr>
    <w:rPr>
      <w:rFonts w:ascii="Times New Roman" w:eastAsia="Times New Roman" w:hAnsi="Times New Roman" w:cs="Times New Roman"/>
      <w:snapToGrid w:val="0"/>
      <w:szCs w:val="20"/>
      <w:lang w:eastAsia="pt-BR"/>
    </w:rPr>
  </w:style>
  <w:style w:type="character" w:customStyle="1" w:styleId="RodapChar">
    <w:name w:val="Rodapé Char"/>
    <w:basedOn w:val="Fontepargpadro"/>
    <w:link w:val="Rodap"/>
    <w:uiPriority w:val="99"/>
    <w:rsid w:val="008A44D2"/>
    <w:rPr>
      <w:rFonts w:ascii="Times New Roman" w:eastAsia="Times New Roman" w:hAnsi="Times New Roman" w:cs="Times New Roman"/>
      <w:snapToGrid w:val="0"/>
      <w:szCs w:val="20"/>
      <w:lang w:eastAsia="pt-BR"/>
    </w:rPr>
  </w:style>
  <w:style w:type="character" w:styleId="Nmerodepgina">
    <w:name w:val="page number"/>
    <w:basedOn w:val="Fontepargpadro"/>
    <w:rsid w:val="008A44D2"/>
  </w:style>
  <w:style w:type="paragraph" w:styleId="Textodenotaderodap">
    <w:name w:val="footnote text"/>
    <w:basedOn w:val="Normal"/>
    <w:link w:val="TextodenotaderodapChar"/>
    <w:semiHidden/>
    <w:rsid w:val="008A44D2"/>
    <w:pPr>
      <w:widowControl w:val="0"/>
      <w:spacing w:after="0" w:line="240" w:lineRule="auto"/>
    </w:pPr>
    <w:rPr>
      <w:rFonts w:ascii="Times New Roman" w:eastAsia="Times New Roman" w:hAnsi="Times New Roman" w:cs="Times New Roman"/>
      <w:snapToGrid w:val="0"/>
      <w:sz w:val="20"/>
      <w:szCs w:val="20"/>
      <w:lang w:val="x-none" w:eastAsia="x-none"/>
    </w:rPr>
  </w:style>
  <w:style w:type="character" w:customStyle="1" w:styleId="TextodenotaderodapChar">
    <w:name w:val="Texto de nota de rodapé Char"/>
    <w:basedOn w:val="Fontepargpadro"/>
    <w:link w:val="Textodenotaderodap"/>
    <w:semiHidden/>
    <w:rsid w:val="008A44D2"/>
    <w:rPr>
      <w:rFonts w:ascii="Times New Roman" w:eastAsia="Times New Roman" w:hAnsi="Times New Roman" w:cs="Times New Roman"/>
      <w:snapToGrid w:val="0"/>
      <w:sz w:val="20"/>
      <w:szCs w:val="20"/>
      <w:lang w:val="x-none" w:eastAsia="x-none"/>
    </w:rPr>
  </w:style>
  <w:style w:type="character" w:styleId="Refdenotaderodap">
    <w:name w:val="footnote reference"/>
    <w:semiHidden/>
    <w:rsid w:val="008A44D2"/>
    <w:rPr>
      <w:vertAlign w:val="superscript"/>
    </w:rPr>
  </w:style>
  <w:style w:type="paragraph" w:styleId="Recuodecorpodetexto">
    <w:name w:val="Body Text Indent"/>
    <w:basedOn w:val="Normal"/>
    <w:link w:val="RecuodecorpodetextoChar"/>
    <w:rsid w:val="008A44D2"/>
    <w:pPr>
      <w:widowControl w:val="0"/>
      <w:spacing w:after="0" w:line="240" w:lineRule="auto"/>
      <w:ind w:left="12" w:firstLine="696"/>
      <w:jc w:val="both"/>
    </w:pPr>
    <w:rPr>
      <w:rFonts w:ascii="Arial" w:eastAsia="Times New Roman" w:hAnsi="Arial" w:cs="Times New Roman"/>
      <w:snapToGrid w:val="0"/>
      <w:sz w:val="20"/>
      <w:szCs w:val="20"/>
      <w:lang w:eastAsia="pt-BR"/>
    </w:rPr>
  </w:style>
  <w:style w:type="character" w:customStyle="1" w:styleId="RecuodecorpodetextoChar">
    <w:name w:val="Recuo de corpo de texto Char"/>
    <w:basedOn w:val="Fontepargpadro"/>
    <w:link w:val="Recuodecorpodetexto"/>
    <w:rsid w:val="008A44D2"/>
    <w:rPr>
      <w:rFonts w:ascii="Arial" w:eastAsia="Times New Roman" w:hAnsi="Arial" w:cs="Times New Roman"/>
      <w:snapToGrid w:val="0"/>
      <w:sz w:val="20"/>
      <w:szCs w:val="20"/>
      <w:lang w:eastAsia="pt-BR"/>
    </w:rPr>
  </w:style>
  <w:style w:type="paragraph" w:styleId="Recuodecorpodetexto2">
    <w:name w:val="Body Text Indent 2"/>
    <w:basedOn w:val="Normal"/>
    <w:link w:val="Recuodecorpodetexto2Char"/>
    <w:rsid w:val="008A44D2"/>
    <w:pPr>
      <w:widowControl w:val="0"/>
      <w:spacing w:after="0" w:line="240" w:lineRule="auto"/>
      <w:ind w:left="2127" w:hanging="2127"/>
      <w:jc w:val="both"/>
    </w:pPr>
    <w:rPr>
      <w:rFonts w:ascii="Arial" w:eastAsia="Times New Roman" w:hAnsi="Arial" w:cs="Times New Roman"/>
      <w:snapToGrid w:val="0"/>
      <w:sz w:val="20"/>
      <w:szCs w:val="20"/>
      <w:lang w:eastAsia="pt-BR"/>
    </w:rPr>
  </w:style>
  <w:style w:type="character" w:customStyle="1" w:styleId="Recuodecorpodetexto2Char">
    <w:name w:val="Recuo de corpo de texto 2 Char"/>
    <w:basedOn w:val="Fontepargpadro"/>
    <w:link w:val="Recuodecorpodetexto2"/>
    <w:rsid w:val="008A44D2"/>
    <w:rPr>
      <w:rFonts w:ascii="Arial" w:eastAsia="Times New Roman" w:hAnsi="Arial" w:cs="Times New Roman"/>
      <w:snapToGrid w:val="0"/>
      <w:sz w:val="20"/>
      <w:szCs w:val="20"/>
      <w:lang w:eastAsia="pt-BR"/>
    </w:rPr>
  </w:style>
  <w:style w:type="paragraph" w:styleId="Recuodecorpodetexto3">
    <w:name w:val="Body Text Indent 3"/>
    <w:basedOn w:val="Normal"/>
    <w:link w:val="Recuodecorpodetexto3Char"/>
    <w:rsid w:val="008A44D2"/>
    <w:pPr>
      <w:widowControl w:val="0"/>
      <w:spacing w:after="0" w:line="240" w:lineRule="auto"/>
      <w:ind w:firstLine="1418"/>
      <w:jc w:val="both"/>
    </w:pPr>
    <w:rPr>
      <w:rFonts w:ascii="Arial" w:eastAsia="Times New Roman" w:hAnsi="Arial" w:cs="Times New Roman"/>
      <w:snapToGrid w:val="0"/>
      <w:sz w:val="20"/>
      <w:szCs w:val="20"/>
      <w:lang w:eastAsia="pt-BR"/>
    </w:rPr>
  </w:style>
  <w:style w:type="character" w:customStyle="1" w:styleId="Recuodecorpodetexto3Char">
    <w:name w:val="Recuo de corpo de texto 3 Char"/>
    <w:basedOn w:val="Fontepargpadro"/>
    <w:link w:val="Recuodecorpodetexto3"/>
    <w:rsid w:val="008A44D2"/>
    <w:rPr>
      <w:rFonts w:ascii="Arial" w:eastAsia="Times New Roman" w:hAnsi="Arial" w:cs="Times New Roman"/>
      <w:snapToGrid w:val="0"/>
      <w:sz w:val="20"/>
      <w:szCs w:val="20"/>
      <w:lang w:eastAsia="pt-BR"/>
    </w:rPr>
  </w:style>
  <w:style w:type="paragraph" w:styleId="Cabealho">
    <w:name w:val="header"/>
    <w:basedOn w:val="Normal"/>
    <w:link w:val="CabealhoChar"/>
    <w:uiPriority w:val="99"/>
    <w:rsid w:val="008A44D2"/>
    <w:pPr>
      <w:widowControl w:val="0"/>
      <w:tabs>
        <w:tab w:val="center" w:pos="4419"/>
        <w:tab w:val="right" w:pos="8838"/>
      </w:tabs>
      <w:spacing w:after="0" w:line="240" w:lineRule="auto"/>
    </w:pPr>
    <w:rPr>
      <w:rFonts w:ascii="Times New Roman" w:eastAsia="Times New Roman" w:hAnsi="Times New Roman" w:cs="Times New Roman"/>
      <w:snapToGrid w:val="0"/>
      <w:sz w:val="20"/>
      <w:szCs w:val="20"/>
      <w:lang w:eastAsia="pt-BR"/>
    </w:rPr>
  </w:style>
  <w:style w:type="character" w:customStyle="1" w:styleId="CabealhoChar">
    <w:name w:val="Cabeçalho Char"/>
    <w:basedOn w:val="Fontepargpadro"/>
    <w:link w:val="Cabealho"/>
    <w:uiPriority w:val="99"/>
    <w:rsid w:val="008A44D2"/>
    <w:rPr>
      <w:rFonts w:ascii="Times New Roman" w:eastAsia="Times New Roman" w:hAnsi="Times New Roman" w:cs="Times New Roman"/>
      <w:snapToGrid w:val="0"/>
      <w:sz w:val="20"/>
      <w:szCs w:val="20"/>
      <w:lang w:eastAsia="pt-BR"/>
    </w:rPr>
  </w:style>
  <w:style w:type="paragraph" w:styleId="Corpodetexto2">
    <w:name w:val="Body Text 2"/>
    <w:basedOn w:val="Normal"/>
    <w:link w:val="Corpodetexto2Char"/>
    <w:rsid w:val="008A44D2"/>
    <w:pPr>
      <w:widowControl w:val="0"/>
      <w:pBdr>
        <w:top w:val="single" w:sz="6" w:space="1" w:color="auto"/>
        <w:left w:val="single" w:sz="6" w:space="1" w:color="auto"/>
        <w:bottom w:val="single" w:sz="6" w:space="1" w:color="auto"/>
        <w:right w:val="single" w:sz="6" w:space="1" w:color="auto"/>
      </w:pBdr>
      <w:spacing w:after="0" w:line="240" w:lineRule="auto"/>
      <w:jc w:val="both"/>
    </w:pPr>
    <w:rPr>
      <w:rFonts w:ascii="Times New Roman" w:eastAsia="Times New Roman" w:hAnsi="Times New Roman" w:cs="Times New Roman"/>
      <w:b/>
      <w:bCs/>
      <w:snapToGrid w:val="0"/>
      <w:sz w:val="24"/>
      <w:szCs w:val="20"/>
      <w:lang w:eastAsia="pt-BR"/>
    </w:rPr>
  </w:style>
  <w:style w:type="character" w:customStyle="1" w:styleId="Corpodetexto2Char">
    <w:name w:val="Corpo de texto 2 Char"/>
    <w:basedOn w:val="Fontepargpadro"/>
    <w:link w:val="Corpodetexto2"/>
    <w:rsid w:val="008A44D2"/>
    <w:rPr>
      <w:rFonts w:ascii="Times New Roman" w:eastAsia="Times New Roman" w:hAnsi="Times New Roman" w:cs="Times New Roman"/>
      <w:b/>
      <w:bCs/>
      <w:snapToGrid w:val="0"/>
      <w:sz w:val="24"/>
      <w:szCs w:val="20"/>
      <w:lang w:eastAsia="pt-BR"/>
    </w:rPr>
  </w:style>
  <w:style w:type="character" w:styleId="HiperlinkVisitado">
    <w:name w:val="FollowedHyperlink"/>
    <w:rsid w:val="008A44D2"/>
    <w:rPr>
      <w:color w:val="800080"/>
      <w:u w:val="single"/>
    </w:rPr>
  </w:style>
  <w:style w:type="paragraph" w:styleId="Corpodetexto3">
    <w:name w:val="Body Text 3"/>
    <w:basedOn w:val="Normal"/>
    <w:link w:val="Corpodetexto3Char"/>
    <w:rsid w:val="008A44D2"/>
    <w:pPr>
      <w:widowControl w:val="0"/>
      <w:spacing w:after="0" w:line="240" w:lineRule="auto"/>
      <w:jc w:val="both"/>
    </w:pPr>
    <w:rPr>
      <w:rFonts w:ascii="Times New Roman" w:eastAsia="Times New Roman" w:hAnsi="Times New Roman" w:cs="Times New Roman"/>
      <w:snapToGrid w:val="0"/>
      <w:sz w:val="24"/>
      <w:szCs w:val="20"/>
      <w:lang w:eastAsia="pt-BR"/>
    </w:rPr>
  </w:style>
  <w:style w:type="character" w:customStyle="1" w:styleId="Corpodetexto3Char">
    <w:name w:val="Corpo de texto 3 Char"/>
    <w:basedOn w:val="Fontepargpadro"/>
    <w:link w:val="Corpodetexto3"/>
    <w:rsid w:val="008A44D2"/>
    <w:rPr>
      <w:rFonts w:ascii="Times New Roman" w:eastAsia="Times New Roman" w:hAnsi="Times New Roman" w:cs="Times New Roman"/>
      <w:snapToGrid w:val="0"/>
      <w:sz w:val="24"/>
      <w:szCs w:val="20"/>
      <w:lang w:eastAsia="pt-BR"/>
    </w:rPr>
  </w:style>
  <w:style w:type="paragraph" w:customStyle="1" w:styleId="Estilo1">
    <w:name w:val="Estilo1"/>
    <w:basedOn w:val="Recuonormal"/>
    <w:rsid w:val="008A44D2"/>
    <w:pPr>
      <w:widowControl/>
      <w:ind w:left="0"/>
      <w:jc w:val="both"/>
    </w:pPr>
    <w:rPr>
      <w:rFonts w:ascii="Univers (WN)" w:hAnsi="Univers (WN)"/>
      <w:snapToGrid/>
    </w:rPr>
  </w:style>
  <w:style w:type="paragraph" w:styleId="Recuonormal">
    <w:name w:val="Normal Indent"/>
    <w:basedOn w:val="Normal"/>
    <w:rsid w:val="008A44D2"/>
    <w:pPr>
      <w:widowControl w:val="0"/>
      <w:spacing w:after="0" w:line="240" w:lineRule="auto"/>
      <w:ind w:left="708"/>
    </w:pPr>
    <w:rPr>
      <w:rFonts w:ascii="Times New Roman" w:eastAsia="Times New Roman" w:hAnsi="Times New Roman" w:cs="Times New Roman"/>
      <w:snapToGrid w:val="0"/>
      <w:sz w:val="20"/>
      <w:szCs w:val="20"/>
      <w:lang w:eastAsia="pt-BR"/>
    </w:rPr>
  </w:style>
  <w:style w:type="paragraph" w:customStyle="1" w:styleId="Normalalternativo">
    <w:name w:val="Normal alternativo"/>
    <w:basedOn w:val="Normal"/>
    <w:rsid w:val="008A44D2"/>
    <w:pPr>
      <w:numPr>
        <w:numId w:val="6"/>
      </w:numPr>
      <w:spacing w:after="0" w:line="360" w:lineRule="auto"/>
      <w:jc w:val="both"/>
    </w:pPr>
    <w:rPr>
      <w:rFonts w:ascii="Times New Roman" w:eastAsia="Times New Roman" w:hAnsi="Times New Roman" w:cs="Times New Roman"/>
      <w:sz w:val="24"/>
      <w:szCs w:val="20"/>
      <w:lang w:eastAsia="pt-BR"/>
    </w:rPr>
  </w:style>
  <w:style w:type="paragraph" w:styleId="NormalWeb">
    <w:name w:val="Normal (Web)"/>
    <w:basedOn w:val="Normal"/>
    <w:uiPriority w:val="99"/>
    <w:rsid w:val="008A44D2"/>
    <w:pPr>
      <w:spacing w:before="100" w:beforeAutospacing="1" w:after="100" w:afterAutospacing="1" w:line="240" w:lineRule="auto"/>
    </w:pPr>
    <w:rPr>
      <w:rFonts w:ascii="Times New Roman" w:eastAsia="Times New Roman" w:hAnsi="Times New Roman" w:cs="Times New Roman"/>
      <w:sz w:val="24"/>
      <w:szCs w:val="24"/>
      <w:lang w:eastAsia="pt-BR"/>
    </w:rPr>
  </w:style>
  <w:style w:type="paragraph" w:styleId="Sumrio1">
    <w:name w:val="toc 1"/>
    <w:basedOn w:val="Normal"/>
    <w:next w:val="Normal"/>
    <w:autoRedefine/>
    <w:uiPriority w:val="39"/>
    <w:rsid w:val="008A44D2"/>
    <w:pPr>
      <w:widowControl w:val="0"/>
      <w:tabs>
        <w:tab w:val="right" w:leader="dot" w:pos="10083"/>
      </w:tabs>
      <w:spacing w:after="0" w:line="480" w:lineRule="auto"/>
    </w:pPr>
    <w:rPr>
      <w:rFonts w:ascii="Times New Roman" w:eastAsia="Times New Roman" w:hAnsi="Times New Roman" w:cs="Times New Roman"/>
      <w:snapToGrid w:val="0"/>
      <w:sz w:val="20"/>
      <w:szCs w:val="20"/>
      <w:lang w:eastAsia="pt-BR"/>
    </w:rPr>
  </w:style>
  <w:style w:type="paragraph" w:customStyle="1" w:styleId="CharChar1CharCharCharCharCharCharCharCharCharCharCharChar">
    <w:name w:val="Char Char1 Char Char Char Char Char Char Char Char Char Char Char Char"/>
    <w:basedOn w:val="Normal"/>
    <w:next w:val="Normal"/>
    <w:semiHidden/>
    <w:rsid w:val="008A44D2"/>
    <w:pPr>
      <w:spacing w:after="160" w:line="240" w:lineRule="exact"/>
    </w:pPr>
    <w:rPr>
      <w:rFonts w:ascii="Arial" w:eastAsia="Times New Roman" w:hAnsi="Arial" w:cs="Arial"/>
      <w:sz w:val="20"/>
      <w:szCs w:val="20"/>
      <w:lang w:val="en-US"/>
    </w:rPr>
  </w:style>
  <w:style w:type="paragraph" w:styleId="Sumrio8">
    <w:name w:val="toc 8"/>
    <w:basedOn w:val="Normal"/>
    <w:next w:val="Normal"/>
    <w:autoRedefine/>
    <w:semiHidden/>
    <w:rsid w:val="008A44D2"/>
    <w:pPr>
      <w:widowControl w:val="0"/>
      <w:spacing w:after="0" w:line="240" w:lineRule="auto"/>
      <w:ind w:left="1400"/>
    </w:pPr>
    <w:rPr>
      <w:rFonts w:ascii="Times New Roman" w:eastAsia="Times New Roman" w:hAnsi="Times New Roman" w:cs="Times New Roman"/>
      <w:snapToGrid w:val="0"/>
      <w:sz w:val="20"/>
      <w:szCs w:val="20"/>
      <w:lang w:eastAsia="pt-BR"/>
    </w:rPr>
  </w:style>
  <w:style w:type="paragraph" w:customStyle="1" w:styleId="CharChar4">
    <w:name w:val="Char Char4"/>
    <w:basedOn w:val="Normal"/>
    <w:next w:val="Normal"/>
    <w:semiHidden/>
    <w:rsid w:val="008A44D2"/>
    <w:pPr>
      <w:spacing w:after="160" w:line="240" w:lineRule="exact"/>
    </w:pPr>
    <w:rPr>
      <w:rFonts w:ascii="Arial" w:eastAsia="Times New Roman" w:hAnsi="Arial" w:cs="Arial"/>
      <w:sz w:val="20"/>
      <w:szCs w:val="20"/>
      <w:lang w:val="en-US"/>
    </w:rPr>
  </w:style>
  <w:style w:type="character" w:customStyle="1" w:styleId="CharChar2">
    <w:name w:val="Char Char2"/>
    <w:semiHidden/>
    <w:rsid w:val="008A44D2"/>
    <w:rPr>
      <w:snapToGrid w:val="0"/>
    </w:rPr>
  </w:style>
  <w:style w:type="character" w:styleId="nfaseSutil">
    <w:name w:val="Subtle Emphasis"/>
    <w:uiPriority w:val="19"/>
    <w:qFormat/>
    <w:rsid w:val="008A44D2"/>
    <w:rPr>
      <w:i/>
      <w:iCs/>
      <w:color w:val="808080"/>
    </w:rPr>
  </w:style>
  <w:style w:type="paragraph" w:styleId="Sumrio2">
    <w:name w:val="toc 2"/>
    <w:basedOn w:val="Normal"/>
    <w:next w:val="Normal"/>
    <w:autoRedefine/>
    <w:uiPriority w:val="39"/>
    <w:unhideWhenUsed/>
    <w:rsid w:val="008A44D2"/>
    <w:pPr>
      <w:widowControl w:val="0"/>
      <w:spacing w:after="0" w:line="240" w:lineRule="auto"/>
      <w:ind w:left="200"/>
    </w:pPr>
    <w:rPr>
      <w:rFonts w:ascii="Times New Roman" w:eastAsia="Times New Roman" w:hAnsi="Times New Roman" w:cs="Times New Roman"/>
      <w:snapToGrid w:val="0"/>
      <w:sz w:val="20"/>
      <w:szCs w:val="20"/>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067318">
      <w:bodyDiv w:val="1"/>
      <w:marLeft w:val="0"/>
      <w:marRight w:val="0"/>
      <w:marTop w:val="0"/>
      <w:marBottom w:val="0"/>
      <w:divBdr>
        <w:top w:val="none" w:sz="0" w:space="0" w:color="auto"/>
        <w:left w:val="none" w:sz="0" w:space="0" w:color="auto"/>
        <w:bottom w:val="none" w:sz="0" w:space="0" w:color="auto"/>
        <w:right w:val="none" w:sz="0" w:space="0" w:color="auto"/>
      </w:divBdr>
    </w:div>
    <w:div w:id="275065327">
      <w:bodyDiv w:val="1"/>
      <w:marLeft w:val="0"/>
      <w:marRight w:val="0"/>
      <w:marTop w:val="0"/>
      <w:marBottom w:val="0"/>
      <w:divBdr>
        <w:top w:val="none" w:sz="0" w:space="0" w:color="auto"/>
        <w:left w:val="none" w:sz="0" w:space="0" w:color="auto"/>
        <w:bottom w:val="none" w:sz="0" w:space="0" w:color="auto"/>
        <w:right w:val="none" w:sz="0" w:space="0" w:color="auto"/>
      </w:divBdr>
    </w:div>
    <w:div w:id="421729163">
      <w:bodyDiv w:val="1"/>
      <w:marLeft w:val="0"/>
      <w:marRight w:val="0"/>
      <w:marTop w:val="0"/>
      <w:marBottom w:val="0"/>
      <w:divBdr>
        <w:top w:val="none" w:sz="0" w:space="0" w:color="auto"/>
        <w:left w:val="none" w:sz="0" w:space="0" w:color="auto"/>
        <w:bottom w:val="none" w:sz="0" w:space="0" w:color="auto"/>
        <w:right w:val="none" w:sz="0" w:space="0" w:color="auto"/>
      </w:divBdr>
    </w:div>
    <w:div w:id="663826940">
      <w:bodyDiv w:val="1"/>
      <w:marLeft w:val="0"/>
      <w:marRight w:val="0"/>
      <w:marTop w:val="0"/>
      <w:marBottom w:val="0"/>
      <w:divBdr>
        <w:top w:val="none" w:sz="0" w:space="0" w:color="auto"/>
        <w:left w:val="none" w:sz="0" w:space="0" w:color="auto"/>
        <w:bottom w:val="none" w:sz="0" w:space="0" w:color="auto"/>
        <w:right w:val="none" w:sz="0" w:space="0" w:color="auto"/>
      </w:divBdr>
    </w:div>
    <w:div w:id="1032653424">
      <w:bodyDiv w:val="1"/>
      <w:marLeft w:val="0"/>
      <w:marRight w:val="0"/>
      <w:marTop w:val="0"/>
      <w:marBottom w:val="0"/>
      <w:divBdr>
        <w:top w:val="none" w:sz="0" w:space="0" w:color="auto"/>
        <w:left w:val="none" w:sz="0" w:space="0" w:color="auto"/>
        <w:bottom w:val="none" w:sz="0" w:space="0" w:color="auto"/>
        <w:right w:val="none" w:sz="0" w:space="0" w:color="auto"/>
      </w:divBdr>
    </w:div>
    <w:div w:id="1751581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B0A46E-B48E-400D-9283-28B63F5AEB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51</Pages>
  <Words>14655</Words>
  <Characters>79140</Characters>
  <Application>Microsoft Office Word</Application>
  <DocSecurity>2</DocSecurity>
  <Lines>659</Lines>
  <Paragraphs>187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93608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Zahra Faheina Gadelha</dc:creator>
  <cp:lastModifiedBy>Carlos Adriano da Silva</cp:lastModifiedBy>
  <cp:revision>12</cp:revision>
  <dcterms:created xsi:type="dcterms:W3CDTF">2017-03-10T17:03:00Z</dcterms:created>
  <dcterms:modified xsi:type="dcterms:W3CDTF">2020-09-28T14:04:00Z</dcterms:modified>
</cp:coreProperties>
</file>