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25A043" w14:textId="77777777"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6F5AD6F" wp14:editId="2A0B5910">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6294FC8"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14:paraId="2C81FF03" w14:textId="77777777" w:rsidR="009F2020" w:rsidRPr="00347CC7" w:rsidRDefault="009F2020" w:rsidP="009F2020">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14:paraId="1220D34F"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14:paraId="1057408A" w14:textId="77777777" w:rsidR="009F2020" w:rsidRPr="00347CC7" w:rsidRDefault="009F2020" w:rsidP="009F2020">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14:paraId="7E53A281" w14:textId="77777777" w:rsidR="00765C1F" w:rsidRPr="00765C1F" w:rsidRDefault="00765C1F" w:rsidP="00765C1F">
      <w:pPr>
        <w:spacing w:after="0" w:line="240" w:lineRule="auto"/>
        <w:jc w:val="center"/>
        <w:rPr>
          <w:rFonts w:ascii="Times New Roman" w:eastAsia="Times New Roman" w:hAnsi="Times New Roman" w:cs="Times New Roman"/>
          <w:b/>
          <w:lang w:val="en-US" w:eastAsia="pt-BR"/>
        </w:rPr>
      </w:pPr>
      <w:bookmarkStart w:id="0" w:name="_Hlk36623322"/>
      <w:r w:rsidRPr="00765C1F">
        <w:rPr>
          <w:rFonts w:ascii="Times New Roman" w:eastAsia="Times New Roman" w:hAnsi="Times New Roman" w:cs="Times New Roman"/>
          <w:b/>
          <w:lang w:val="en-US" w:eastAsia="pt-BR"/>
        </w:rPr>
        <w:t>SUBSECRETARIAT OF TRADE REMEDIES AND PUBLIC INTEREST (SDCOM)</w:t>
      </w:r>
    </w:p>
    <w:bookmarkEnd w:id="0"/>
    <w:p w14:paraId="698E2DCA" w14:textId="77777777" w:rsidR="009A2706" w:rsidRPr="005442AE" w:rsidRDefault="00D766D5" w:rsidP="00210FD4">
      <w:pPr>
        <w:pStyle w:val="NormalWeb"/>
        <w:shd w:val="clear" w:color="auto" w:fill="FFFFFF"/>
        <w:jc w:val="center"/>
        <w:rPr>
          <w:sz w:val="18"/>
          <w:szCs w:val="18"/>
        </w:rPr>
      </w:pPr>
      <w:r>
        <w:rPr>
          <w:sz w:val="18"/>
          <w:szCs w:val="18"/>
        </w:rPr>
        <w:t>Esplanada dos Ministérios, Bloco J, Sala 408, Brasília – DF, Brasil, CEP 70.053-900</w:t>
      </w:r>
    </w:p>
    <w:p w14:paraId="0E7F9333" w14:textId="77777777" w:rsidR="009A2706" w:rsidRPr="00210FD4" w:rsidRDefault="009A2706" w:rsidP="00210FD4">
      <w:pPr>
        <w:spacing w:after="0"/>
        <w:contextualSpacing/>
        <w:jc w:val="center"/>
        <w:rPr>
          <w:rFonts w:ascii="Times New Roman" w:hAnsi="Times New Roman" w:cs="Times New Roman"/>
          <w:sz w:val="18"/>
          <w:szCs w:val="18"/>
          <w:lang w:val="fr-FR"/>
        </w:rPr>
      </w:pPr>
      <w:r w:rsidRPr="00210FD4">
        <w:rPr>
          <w:rFonts w:ascii="Times New Roman" w:hAnsi="Times New Roman" w:cs="Times New Roman"/>
          <w:sz w:val="18"/>
          <w:szCs w:val="18"/>
          <w:lang w:val="fr-FR"/>
        </w:rPr>
        <w:t xml:space="preserve">Contact: (+55 61) 2027-7770 – </w:t>
      </w:r>
      <w:r w:rsidR="00B0097A">
        <w:fldChar w:fldCharType="begin"/>
      </w:r>
      <w:r w:rsidR="00B0097A">
        <w:instrText xml:space="preserve"> HYPERLINK "mailto:decom@mdic.gov.br" </w:instrText>
      </w:r>
      <w:r w:rsidR="00B0097A">
        <w:fldChar w:fldCharType="separate"/>
      </w:r>
      <w:r w:rsidRPr="00210FD4">
        <w:rPr>
          <w:rStyle w:val="Hyperlink"/>
          <w:rFonts w:ascii="Times New Roman" w:hAnsi="Times New Roman" w:cs="Times New Roman"/>
          <w:sz w:val="18"/>
          <w:szCs w:val="18"/>
          <w:lang w:val="fr-FR"/>
        </w:rPr>
        <w:t>decom@mdic.gov.br</w:t>
      </w:r>
      <w:r w:rsidR="00B0097A">
        <w:rPr>
          <w:rStyle w:val="Hyperlink"/>
          <w:rFonts w:ascii="Times New Roman" w:hAnsi="Times New Roman" w:cs="Times New Roman"/>
          <w:sz w:val="18"/>
          <w:szCs w:val="18"/>
          <w:lang w:val="fr-FR"/>
        </w:rPr>
        <w:fldChar w:fldCharType="end"/>
      </w:r>
      <w:r w:rsidRPr="00210FD4">
        <w:rPr>
          <w:rFonts w:ascii="Times New Roman" w:hAnsi="Times New Roman" w:cs="Times New Roman"/>
          <w:sz w:val="18"/>
          <w:szCs w:val="18"/>
          <w:lang w:val="fr-FR"/>
        </w:rPr>
        <w:tab/>
      </w:r>
    </w:p>
    <w:p w14:paraId="4F3EC5D2" w14:textId="77777777" w:rsidR="00A63308" w:rsidRPr="00210FD4" w:rsidRDefault="00A63308" w:rsidP="00A63308">
      <w:pPr>
        <w:jc w:val="both"/>
        <w:rPr>
          <w:rFonts w:ascii="Times New Roman" w:hAnsi="Times New Roman" w:cs="Times New Roman"/>
          <w:sz w:val="24"/>
          <w:szCs w:val="24"/>
          <w:lang w:val="fr-FR"/>
        </w:rPr>
      </w:pPr>
    </w:p>
    <w:p w14:paraId="3637EF44" w14:textId="77777777" w:rsidR="00F33664" w:rsidRPr="00210FD4" w:rsidRDefault="00F33664" w:rsidP="00F33664">
      <w:pPr>
        <w:jc w:val="center"/>
        <w:rPr>
          <w:rFonts w:ascii="Times New Roman" w:hAnsi="Times New Roman" w:cs="Times New Roman"/>
          <w:sz w:val="36"/>
          <w:szCs w:val="36"/>
          <w:lang w:val="fr-FR"/>
        </w:rPr>
      </w:pPr>
    </w:p>
    <w:p w14:paraId="1AE2E5B6" w14:textId="77777777" w:rsidR="00F33664" w:rsidRDefault="00F33664" w:rsidP="00F33664">
      <w:pPr>
        <w:jc w:val="center"/>
        <w:rPr>
          <w:rFonts w:ascii="Times New Roman" w:hAnsi="Times New Roman" w:cs="Times New Roman"/>
          <w:sz w:val="36"/>
          <w:szCs w:val="36"/>
          <w:lang w:val="fr-FR"/>
        </w:rPr>
      </w:pPr>
    </w:p>
    <w:p w14:paraId="0D934113" w14:textId="77777777" w:rsidR="009F2020" w:rsidRDefault="009F2020" w:rsidP="00F33664">
      <w:pPr>
        <w:jc w:val="center"/>
        <w:rPr>
          <w:rFonts w:ascii="Times New Roman" w:hAnsi="Times New Roman" w:cs="Times New Roman"/>
          <w:sz w:val="36"/>
          <w:szCs w:val="36"/>
          <w:lang w:val="fr-FR"/>
        </w:rPr>
      </w:pPr>
    </w:p>
    <w:p w14:paraId="65343417" w14:textId="77777777" w:rsidR="009F2020" w:rsidRPr="00210FD4" w:rsidRDefault="009F2020" w:rsidP="00F33664">
      <w:pPr>
        <w:jc w:val="center"/>
        <w:rPr>
          <w:rFonts w:ascii="Times New Roman" w:hAnsi="Times New Roman" w:cs="Times New Roman"/>
          <w:sz w:val="36"/>
          <w:szCs w:val="36"/>
          <w:lang w:val="fr-FR"/>
        </w:rPr>
      </w:pPr>
    </w:p>
    <w:p w14:paraId="1EBF4D6B" w14:textId="77777777" w:rsidR="004E4C23" w:rsidRPr="00210FD4" w:rsidRDefault="004E4C23" w:rsidP="00F33664">
      <w:pPr>
        <w:jc w:val="center"/>
        <w:rPr>
          <w:rFonts w:ascii="Times New Roman" w:hAnsi="Times New Roman" w:cs="Times New Roman"/>
          <w:sz w:val="36"/>
          <w:szCs w:val="36"/>
          <w:lang w:val="fr-FR"/>
        </w:rPr>
      </w:pPr>
    </w:p>
    <w:p w14:paraId="2C09CD66" w14:textId="77777777" w:rsidR="004E4C23" w:rsidRPr="00210FD4" w:rsidRDefault="004E4C23" w:rsidP="00F33664">
      <w:pPr>
        <w:jc w:val="center"/>
        <w:rPr>
          <w:rFonts w:ascii="Times New Roman" w:hAnsi="Times New Roman" w:cs="Times New Roman"/>
          <w:sz w:val="36"/>
          <w:szCs w:val="36"/>
          <w:lang w:val="fr-FR"/>
        </w:rPr>
      </w:pPr>
    </w:p>
    <w:p w14:paraId="0F199F7E" w14:textId="77777777" w:rsidR="00A63308" w:rsidRPr="00210FD4" w:rsidRDefault="00F33664" w:rsidP="00F33664">
      <w:pPr>
        <w:jc w:val="center"/>
        <w:rPr>
          <w:rFonts w:ascii="Times New Roman" w:hAnsi="Times New Roman" w:cs="Times New Roman"/>
          <w:b/>
          <w:sz w:val="32"/>
          <w:szCs w:val="32"/>
          <w:lang w:val="fr-FR"/>
        </w:rPr>
      </w:pPr>
      <w:r w:rsidRPr="00210FD4">
        <w:rPr>
          <w:rFonts w:ascii="Times New Roman" w:hAnsi="Times New Roman" w:cs="Times New Roman"/>
          <w:b/>
          <w:sz w:val="32"/>
          <w:szCs w:val="32"/>
          <w:lang w:val="fr-FR"/>
        </w:rPr>
        <w:t>PRODUCER/EXPORTER QUESTIONNAIRE</w:t>
      </w:r>
    </w:p>
    <w:p w14:paraId="65086BA7" w14:textId="77777777" w:rsidR="00F33664" w:rsidRPr="00210FD4" w:rsidRDefault="00F33664" w:rsidP="00A63308">
      <w:pPr>
        <w:jc w:val="both"/>
        <w:rPr>
          <w:rFonts w:ascii="Times New Roman" w:hAnsi="Times New Roman" w:cs="Times New Roman"/>
          <w:sz w:val="24"/>
          <w:szCs w:val="24"/>
          <w:lang w:val="fr-FR"/>
        </w:rPr>
      </w:pPr>
    </w:p>
    <w:p w14:paraId="0F16DF6E" w14:textId="77777777" w:rsidR="00F33664" w:rsidRPr="00210FD4" w:rsidRDefault="00F33664" w:rsidP="00A63308">
      <w:pPr>
        <w:jc w:val="both"/>
        <w:rPr>
          <w:rFonts w:ascii="Times New Roman" w:hAnsi="Times New Roman" w:cs="Times New Roman"/>
          <w:sz w:val="24"/>
          <w:szCs w:val="24"/>
          <w:lang w:val="fr-FR"/>
        </w:rPr>
      </w:pPr>
    </w:p>
    <w:p w14:paraId="7B8638CD" w14:textId="77777777" w:rsidR="00F33664" w:rsidRPr="00210FD4" w:rsidRDefault="00F33664" w:rsidP="00A63308">
      <w:pPr>
        <w:jc w:val="both"/>
        <w:rPr>
          <w:rFonts w:ascii="Times New Roman" w:hAnsi="Times New Roman" w:cs="Times New Roman"/>
          <w:sz w:val="24"/>
          <w:szCs w:val="24"/>
          <w:lang w:val="fr-FR"/>
        </w:rPr>
      </w:pPr>
    </w:p>
    <w:p w14:paraId="673E195D" w14:textId="2BCF0D03" w:rsidR="007E1ACA" w:rsidRPr="005442AE" w:rsidRDefault="007E1ACA" w:rsidP="007E1A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Investigation of the practice of dumping in </w:t>
      </w:r>
      <w:proofErr w:type="spellStart"/>
      <w:r w:rsidR="00B0097A" w:rsidRPr="00B0097A">
        <w:rPr>
          <w:rFonts w:ascii="Times New Roman" w:hAnsi="Times New Roman" w:cs="Times New Roman"/>
          <w:sz w:val="24"/>
          <w:szCs w:val="24"/>
          <w:lang w:val="en-US"/>
        </w:rPr>
        <w:t>Phthalic</w:t>
      </w:r>
      <w:proofErr w:type="spellEnd"/>
      <w:r w:rsidR="00B0097A" w:rsidRPr="00B0097A">
        <w:rPr>
          <w:rFonts w:ascii="Times New Roman" w:hAnsi="Times New Roman" w:cs="Times New Roman"/>
          <w:sz w:val="24"/>
          <w:szCs w:val="24"/>
          <w:lang w:val="en-US"/>
        </w:rPr>
        <w:t xml:space="preserve"> </w:t>
      </w:r>
      <w:proofErr w:type="spellStart"/>
      <w:r w:rsidR="00B0097A" w:rsidRPr="00B0097A">
        <w:rPr>
          <w:rFonts w:ascii="Times New Roman" w:hAnsi="Times New Roman" w:cs="Times New Roman"/>
          <w:sz w:val="24"/>
          <w:szCs w:val="24"/>
          <w:lang w:val="en-US"/>
        </w:rPr>
        <w:t>Anhydride</w:t>
      </w:r>
      <w:proofErr w:type="spellEnd"/>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exports to Brazil, usually classified under </w:t>
      </w:r>
      <w:r w:rsidR="00E72607">
        <w:rPr>
          <w:rFonts w:ascii="Times New Roman" w:hAnsi="Times New Roman" w:cs="Times New Roman"/>
          <w:sz w:val="24"/>
          <w:szCs w:val="24"/>
          <w:lang w:val="en-US"/>
        </w:rPr>
        <w:t>sub</w:t>
      </w:r>
      <w:r w:rsidRPr="005442AE">
        <w:rPr>
          <w:rFonts w:ascii="Times New Roman" w:hAnsi="Times New Roman" w:cs="Times New Roman"/>
          <w:sz w:val="24"/>
          <w:szCs w:val="24"/>
          <w:lang w:val="en-US"/>
        </w:rPr>
        <w:t xml:space="preserve">item </w:t>
      </w:r>
      <w:r w:rsidR="00B0097A">
        <w:rPr>
          <w:rFonts w:ascii="Times New Roman" w:hAnsi="Times New Roman" w:cs="Times New Roman"/>
          <w:sz w:val="24"/>
          <w:szCs w:val="24"/>
          <w:lang w:val="en-US"/>
        </w:rPr>
        <w:t>2917.35.00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of the MERCOSUR Common Nomenclature (NCM – </w:t>
      </w:r>
      <w:proofErr w:type="spellStart"/>
      <w:r w:rsidRPr="005442AE">
        <w:rPr>
          <w:rFonts w:ascii="Times New Roman" w:hAnsi="Times New Roman" w:cs="Times New Roman"/>
          <w:sz w:val="24"/>
          <w:szCs w:val="24"/>
          <w:lang w:val="en-US"/>
        </w:rPr>
        <w:t>Nomenclatura</w:t>
      </w:r>
      <w:proofErr w:type="spellEnd"/>
      <w:r w:rsidRPr="005442AE">
        <w:rPr>
          <w:rFonts w:ascii="Times New Roman" w:hAnsi="Times New Roman" w:cs="Times New Roman"/>
          <w:sz w:val="24"/>
          <w:szCs w:val="24"/>
          <w:lang w:val="en-US"/>
        </w:rPr>
        <w:t xml:space="preserve"> </w:t>
      </w:r>
      <w:proofErr w:type="spellStart"/>
      <w:r w:rsidRPr="005442AE">
        <w:rPr>
          <w:rFonts w:ascii="Times New Roman" w:hAnsi="Times New Roman" w:cs="Times New Roman"/>
          <w:sz w:val="24"/>
          <w:szCs w:val="24"/>
          <w:lang w:val="en-US"/>
        </w:rPr>
        <w:t>Comum</w:t>
      </w:r>
      <w:proofErr w:type="spellEnd"/>
      <w:r w:rsidRPr="005442AE">
        <w:rPr>
          <w:rFonts w:ascii="Times New Roman" w:hAnsi="Times New Roman" w:cs="Times New Roman"/>
          <w:sz w:val="24"/>
          <w:szCs w:val="24"/>
          <w:lang w:val="en-US"/>
        </w:rPr>
        <w:t xml:space="preserve"> do MERCOSUL, </w:t>
      </w:r>
      <w:r w:rsidR="00C26D11" w:rsidRPr="00375C90">
        <w:rPr>
          <w:rFonts w:ascii="Times New Roman" w:hAnsi="Times New Roman" w:cs="Times New Roman"/>
          <w:sz w:val="24"/>
          <w:szCs w:val="24"/>
          <w:lang w:val="en-US"/>
        </w:rPr>
        <w:t>origina</w:t>
      </w:r>
      <w:r w:rsidR="00C26D11">
        <w:rPr>
          <w:rFonts w:ascii="Times New Roman" w:hAnsi="Times New Roman" w:cs="Times New Roman"/>
          <w:sz w:val="24"/>
          <w:szCs w:val="24"/>
          <w:lang w:val="en-US"/>
        </w:rPr>
        <w:t>ting in</w:t>
      </w:r>
      <w:r w:rsidR="00B0097A">
        <w:rPr>
          <w:rFonts w:ascii="Times New Roman" w:hAnsi="Times New Roman" w:cs="Times New Roman"/>
          <w:sz w:val="24"/>
          <w:szCs w:val="24"/>
          <w:lang w:val="en-US"/>
        </w:rPr>
        <w:t xml:space="preserve"> Israel and Russia</w:t>
      </w:r>
      <w:r w:rsidRPr="005442AE">
        <w:rPr>
          <w:rFonts w:ascii="Times New Roman" w:hAnsi="Times New Roman" w:cs="Times New Roman"/>
          <w:sz w:val="24"/>
          <w:szCs w:val="24"/>
          <w:lang w:val="en-US"/>
        </w:rPr>
        <w:t>, and of injury to the domestic industry due to such practice.</w:t>
      </w:r>
    </w:p>
    <w:p w14:paraId="545FFF97" w14:textId="77777777" w:rsidR="00A63308" w:rsidRPr="005442AE" w:rsidRDefault="00A63308" w:rsidP="00A63308">
      <w:pPr>
        <w:jc w:val="both"/>
        <w:rPr>
          <w:rFonts w:ascii="Times New Roman" w:hAnsi="Times New Roman" w:cs="Times New Roman"/>
          <w:sz w:val="24"/>
          <w:szCs w:val="24"/>
          <w:lang w:val="en-US"/>
        </w:rPr>
      </w:pPr>
    </w:p>
    <w:p w14:paraId="01DD38E6" w14:textId="77777777" w:rsidR="001D6577" w:rsidRPr="005442AE" w:rsidRDefault="001D6577">
      <w:pPr>
        <w:rPr>
          <w:rFonts w:ascii="Times New Roman" w:hAnsi="Times New Roman" w:cs="Times New Roman"/>
          <w:sz w:val="24"/>
          <w:szCs w:val="24"/>
          <w:lang w:val="en-US"/>
        </w:rPr>
      </w:pPr>
    </w:p>
    <w:p w14:paraId="1EDC7865" w14:textId="77777777" w:rsidR="001D6577" w:rsidRPr="005442AE" w:rsidRDefault="001D6577">
      <w:pPr>
        <w:rPr>
          <w:rFonts w:ascii="Times New Roman" w:hAnsi="Times New Roman" w:cs="Times New Roman"/>
          <w:sz w:val="24"/>
          <w:szCs w:val="24"/>
          <w:lang w:val="en-US"/>
        </w:rPr>
      </w:pPr>
    </w:p>
    <w:p w14:paraId="0B036DF3" w14:textId="77777777" w:rsidR="00A63308" w:rsidRPr="005442AE" w:rsidRDefault="00A63308">
      <w:pPr>
        <w:rPr>
          <w:rFonts w:ascii="Times New Roman" w:hAnsi="Times New Roman" w:cs="Times New Roman"/>
          <w:sz w:val="24"/>
          <w:szCs w:val="24"/>
          <w:lang w:val="en-US"/>
        </w:rPr>
      </w:pPr>
    </w:p>
    <w:p w14:paraId="1D9DB0B0" w14:textId="7A0CF766" w:rsidR="007E1ACA" w:rsidRPr="00B0097A" w:rsidRDefault="007E1ACA" w:rsidP="007E1ACA">
      <w:pPr>
        <w:spacing w:after="0"/>
        <w:jc w:val="center"/>
        <w:rPr>
          <w:rFonts w:ascii="Times New Roman" w:hAnsi="Times New Roman" w:cs="Times New Roman"/>
          <w:bCs/>
          <w:sz w:val="24"/>
          <w:szCs w:val="24"/>
        </w:rPr>
      </w:pPr>
      <w:proofErr w:type="spellStart"/>
      <w:r w:rsidRPr="00B0097A">
        <w:rPr>
          <w:rFonts w:ascii="Times New Roman" w:hAnsi="Times New Roman" w:cs="Times New Roman"/>
          <w:sz w:val="24"/>
          <w:szCs w:val="24"/>
        </w:rPr>
        <w:t>Administrative</w:t>
      </w:r>
      <w:proofErr w:type="spellEnd"/>
      <w:r w:rsidRPr="00B0097A">
        <w:rPr>
          <w:rFonts w:ascii="Times New Roman" w:hAnsi="Times New Roman" w:cs="Times New Roman"/>
          <w:sz w:val="24"/>
          <w:szCs w:val="24"/>
        </w:rPr>
        <w:t xml:space="preserve"> </w:t>
      </w:r>
      <w:proofErr w:type="spellStart"/>
      <w:r w:rsidRPr="00B0097A">
        <w:rPr>
          <w:rFonts w:ascii="Times New Roman" w:hAnsi="Times New Roman" w:cs="Times New Roman"/>
          <w:sz w:val="24"/>
          <w:szCs w:val="24"/>
        </w:rPr>
        <w:t>Process</w:t>
      </w:r>
      <w:proofErr w:type="spellEnd"/>
      <w:r w:rsidRPr="00B0097A">
        <w:rPr>
          <w:rFonts w:ascii="Times New Roman" w:hAnsi="Times New Roman" w:cs="Times New Roman"/>
          <w:sz w:val="24"/>
          <w:szCs w:val="24"/>
        </w:rPr>
        <w:t xml:space="preserve"> SECEX </w:t>
      </w:r>
      <w:r w:rsidR="00B0097A" w:rsidRPr="00B0097A">
        <w:rPr>
          <w:rFonts w:ascii="Times New Roman" w:hAnsi="Times New Roman" w:cs="Times New Roman"/>
          <w:sz w:val="24"/>
          <w:szCs w:val="24"/>
        </w:rPr>
        <w:t>52272.004582/2020-59</w:t>
      </w:r>
    </w:p>
    <w:p w14:paraId="45900643" w14:textId="4728440B" w:rsidR="007E1ACA" w:rsidRPr="00B0097A" w:rsidRDefault="007E1ACA" w:rsidP="007E1ACA">
      <w:pPr>
        <w:spacing w:after="0"/>
        <w:jc w:val="center"/>
        <w:rPr>
          <w:rFonts w:ascii="Times New Roman" w:hAnsi="Times New Roman" w:cs="Times New Roman"/>
          <w:sz w:val="24"/>
          <w:szCs w:val="24"/>
          <w:lang w:val="en-US"/>
        </w:rPr>
      </w:pPr>
      <w:r w:rsidRPr="00B0097A">
        <w:rPr>
          <w:rFonts w:ascii="Times New Roman" w:hAnsi="Times New Roman" w:cs="Times New Roman"/>
          <w:sz w:val="24"/>
          <w:szCs w:val="24"/>
          <w:lang w:val="en-US"/>
        </w:rPr>
        <w:t xml:space="preserve">Contact: (+55 61) 2027- </w:t>
      </w:r>
      <w:r w:rsidR="00B0097A" w:rsidRPr="00B0097A">
        <w:rPr>
          <w:rFonts w:ascii="Times New Roman" w:hAnsi="Times New Roman" w:cs="Times New Roman"/>
          <w:sz w:val="24"/>
          <w:szCs w:val="24"/>
          <w:lang w:val="en-US"/>
        </w:rPr>
        <w:t>7770</w:t>
      </w:r>
      <w:r w:rsidRPr="00B0097A">
        <w:rPr>
          <w:rFonts w:ascii="Times New Roman" w:hAnsi="Times New Roman" w:cs="Times New Roman"/>
          <w:sz w:val="24"/>
          <w:szCs w:val="24"/>
          <w:lang w:val="en-US"/>
        </w:rPr>
        <w:t xml:space="preserve"> or </w:t>
      </w:r>
      <w:r w:rsidR="00B0097A" w:rsidRPr="00B0097A">
        <w:rPr>
          <w:rFonts w:ascii="Times New Roman" w:hAnsi="Times New Roman" w:cs="Times New Roman"/>
          <w:sz w:val="24"/>
          <w:szCs w:val="24"/>
          <w:lang w:val="en-US"/>
        </w:rPr>
        <w:t>anidridoftalico@mdic.gov.br</w:t>
      </w:r>
    </w:p>
    <w:p w14:paraId="414D0644" w14:textId="77777777" w:rsidR="00D471C0" w:rsidRPr="005442AE" w:rsidRDefault="00D471C0" w:rsidP="0036633F">
      <w:pPr>
        <w:spacing w:after="0"/>
        <w:jc w:val="center"/>
        <w:rPr>
          <w:rFonts w:ascii="Times New Roman" w:hAnsi="Times New Roman" w:cs="Times New Roman"/>
          <w:sz w:val="24"/>
          <w:szCs w:val="24"/>
          <w:lang w:val="en-US"/>
        </w:rPr>
      </w:pPr>
    </w:p>
    <w:p w14:paraId="42F634F2" w14:textId="77777777" w:rsidR="00C00306" w:rsidRPr="005442AE" w:rsidRDefault="00C00306" w:rsidP="003D2FA9">
      <w:pPr>
        <w:jc w:val="center"/>
        <w:rPr>
          <w:rFonts w:ascii="Times New Roman" w:hAnsi="Times New Roman" w:cs="Times New Roman"/>
          <w:sz w:val="24"/>
          <w:szCs w:val="24"/>
          <w:lang w:val="en-US"/>
        </w:rPr>
      </w:pPr>
    </w:p>
    <w:p w14:paraId="7A5A045F" w14:textId="77777777"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10647735" wp14:editId="793DEF29">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17082B"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14:paraId="6A66B642" w14:textId="1DCDF9E2"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 xml:space="preserve">This questionnaire requests information to enable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 </w:t>
      </w:r>
      <w:r w:rsidR="00210FD4">
        <w:rPr>
          <w:rFonts w:ascii="Times New Roman" w:hAnsi="Times New Roman" w:cs="Times New Roman"/>
          <w:sz w:val="24"/>
          <w:szCs w:val="24"/>
          <w:lang w:val="en-US"/>
        </w:rPr>
        <w:t xml:space="preserve">and Public Interest </w:t>
      </w:r>
      <w:r w:rsidRPr="005442AE">
        <w:rPr>
          <w:rFonts w:ascii="Times New Roman" w:hAnsi="Times New Roman" w:cs="Times New Roman"/>
          <w:sz w:val="24"/>
          <w:szCs w:val="24"/>
          <w:lang w:val="en-US"/>
        </w:rPr>
        <w:t>(</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determine whether your company dumped in Brazil </w:t>
      </w:r>
      <w:r w:rsidR="00B0097A" w:rsidRPr="00B0097A">
        <w:rPr>
          <w:rFonts w:ascii="Times New Roman" w:hAnsi="Times New Roman" w:cs="Times New Roman"/>
          <w:sz w:val="24"/>
          <w:szCs w:val="24"/>
          <w:lang w:val="en-US"/>
        </w:rPr>
        <w:t>Phthalic Anhydride</w:t>
      </w:r>
      <w:r w:rsidR="00B0097A" w:rsidRPr="005442AE">
        <w:rPr>
          <w:rFonts w:ascii="Times New Roman" w:hAnsi="Times New Roman" w:cs="Times New Roman"/>
          <w:sz w:val="24"/>
          <w:szCs w:val="24"/>
          <w:lang w:val="en-US"/>
        </w:rPr>
        <w:t xml:space="preserve">, usually classified under </w:t>
      </w:r>
      <w:r w:rsidR="00B0097A">
        <w:rPr>
          <w:rFonts w:ascii="Times New Roman" w:hAnsi="Times New Roman" w:cs="Times New Roman"/>
          <w:sz w:val="24"/>
          <w:szCs w:val="24"/>
          <w:lang w:val="en-US"/>
        </w:rPr>
        <w:t>sub</w:t>
      </w:r>
      <w:r w:rsidR="00B0097A" w:rsidRPr="005442AE">
        <w:rPr>
          <w:rFonts w:ascii="Times New Roman" w:hAnsi="Times New Roman" w:cs="Times New Roman"/>
          <w:sz w:val="24"/>
          <w:szCs w:val="24"/>
          <w:lang w:val="en-US"/>
        </w:rPr>
        <w:t xml:space="preserve">item </w:t>
      </w:r>
      <w:r w:rsidR="00B0097A">
        <w:rPr>
          <w:rFonts w:ascii="Times New Roman" w:hAnsi="Times New Roman" w:cs="Times New Roman"/>
          <w:sz w:val="24"/>
          <w:szCs w:val="24"/>
          <w:lang w:val="en-US"/>
        </w:rPr>
        <w:t>2917.35.00</w:t>
      </w:r>
      <w:r w:rsidR="00B0097A" w:rsidRPr="005442AE">
        <w:rPr>
          <w:rFonts w:ascii="Times New Roman" w:hAnsi="Times New Roman" w:cs="Times New Roman"/>
          <w:color w:val="FF0000"/>
          <w:sz w:val="24"/>
          <w:szCs w:val="24"/>
          <w:lang w:val="en-US"/>
        </w:rPr>
        <w:t xml:space="preserve"> </w:t>
      </w:r>
      <w:r w:rsidR="00B0097A" w:rsidRPr="005442AE">
        <w:rPr>
          <w:rFonts w:ascii="Times New Roman" w:hAnsi="Times New Roman" w:cs="Times New Roman"/>
          <w:sz w:val="24"/>
          <w:szCs w:val="24"/>
          <w:lang w:val="en-US"/>
        </w:rPr>
        <w:t>of the MERCOSUR Common Nomenclature</w:t>
      </w:r>
      <w:r w:rsidRPr="005442AE">
        <w:rPr>
          <w:rFonts w:ascii="Times New Roman" w:hAnsi="Times New Roman" w:cs="Times New Roman"/>
          <w:bCs/>
          <w:sz w:val="24"/>
          <w:szCs w:val="24"/>
          <w:lang w:val="en-US"/>
        </w:rPr>
        <w:t xml:space="preserve">, </w:t>
      </w:r>
      <w:r w:rsidRPr="005442AE">
        <w:rPr>
          <w:rFonts w:ascii="Times New Roman" w:eastAsia="Times New Roman" w:hAnsi="Times New Roman" w:cs="Times New Roman"/>
          <w:bCs/>
          <w:sz w:val="24"/>
          <w:szCs w:val="24"/>
          <w:lang w:val="en-US" w:eastAsia="pt-BR"/>
        </w:rPr>
        <w:t xml:space="preserve">Mercosur Common </w:t>
      </w:r>
      <w:proofErr w:type="spellStart"/>
      <w:r w:rsidRPr="005442AE">
        <w:rPr>
          <w:rFonts w:ascii="Times New Roman" w:eastAsia="Times New Roman" w:hAnsi="Times New Roman" w:cs="Times New Roman"/>
          <w:bCs/>
          <w:sz w:val="24"/>
          <w:szCs w:val="24"/>
          <w:lang w:val="en-US" w:eastAsia="pt-BR"/>
        </w:rPr>
        <w:t>Nomeclature</w:t>
      </w:r>
      <w:proofErr w:type="spellEnd"/>
      <w:r w:rsidRPr="005442AE">
        <w:rPr>
          <w:rFonts w:ascii="Times New Roman" w:eastAsia="Times New Roman" w:hAnsi="Times New Roman" w:cs="Times New Roman"/>
          <w:bCs/>
          <w:sz w:val="24"/>
          <w:szCs w:val="24"/>
          <w:lang w:val="en-US" w:eastAsia="pt-BR"/>
        </w:rPr>
        <w:t xml:space="preserve"> (NCM – </w:t>
      </w:r>
      <w:proofErr w:type="spellStart"/>
      <w:r w:rsidRPr="005442AE">
        <w:rPr>
          <w:rFonts w:ascii="Times New Roman" w:eastAsia="Times New Roman" w:hAnsi="Times New Roman" w:cs="Times New Roman"/>
          <w:bCs/>
          <w:sz w:val="24"/>
          <w:szCs w:val="24"/>
          <w:lang w:val="en-US" w:eastAsia="pt-BR"/>
        </w:rPr>
        <w:t>Nomenclatura</w:t>
      </w:r>
      <w:proofErr w:type="spellEnd"/>
      <w:r w:rsidRPr="005442AE">
        <w:rPr>
          <w:rFonts w:ascii="Times New Roman" w:eastAsia="Times New Roman" w:hAnsi="Times New Roman" w:cs="Times New Roman"/>
          <w:bCs/>
          <w:sz w:val="24"/>
          <w:szCs w:val="24"/>
          <w:lang w:val="en-US" w:eastAsia="pt-BR"/>
        </w:rPr>
        <w:t xml:space="preserve"> </w:t>
      </w:r>
      <w:proofErr w:type="spellStart"/>
      <w:r w:rsidRPr="005442AE">
        <w:rPr>
          <w:rFonts w:ascii="Times New Roman" w:eastAsia="Times New Roman" w:hAnsi="Times New Roman" w:cs="Times New Roman"/>
          <w:bCs/>
          <w:sz w:val="24"/>
          <w:szCs w:val="24"/>
          <w:lang w:val="en-US" w:eastAsia="pt-BR"/>
        </w:rPr>
        <w:t>Comum</w:t>
      </w:r>
      <w:proofErr w:type="spellEnd"/>
      <w:r w:rsidRPr="005442AE">
        <w:rPr>
          <w:rFonts w:ascii="Times New Roman" w:eastAsia="Times New Roman" w:hAnsi="Times New Roman" w:cs="Times New Roman"/>
          <w:bCs/>
          <w:sz w:val="24"/>
          <w:szCs w:val="24"/>
          <w:lang w:val="en-US" w:eastAsia="pt-BR"/>
        </w:rPr>
        <w:t xml:space="preserve"> do MERCOSUL)</w:t>
      </w:r>
      <w:r w:rsidRPr="005442AE">
        <w:rPr>
          <w:rFonts w:ascii="Times New Roman" w:eastAsia="Times New Roman" w:hAnsi="Times New Roman" w:cs="Times New Roman"/>
          <w:sz w:val="24"/>
          <w:szCs w:val="24"/>
          <w:lang w:val="en-US" w:eastAsia="pt-BR"/>
        </w:rPr>
        <w:t xml:space="preserve">, original from </w:t>
      </w:r>
      <w:r w:rsidR="00B0097A" w:rsidRPr="00B0097A">
        <w:rPr>
          <w:rFonts w:ascii="Times New Roman" w:eastAsia="Times New Roman" w:hAnsi="Times New Roman" w:cs="Times New Roman"/>
          <w:sz w:val="24"/>
          <w:szCs w:val="24"/>
          <w:lang w:val="en-US" w:eastAsia="pt-BR"/>
        </w:rPr>
        <w:t>Israel and Russia</w:t>
      </w:r>
      <w:r w:rsidR="00765DD6" w:rsidRPr="005442AE">
        <w:rPr>
          <w:rFonts w:ascii="Times New Roman" w:eastAsia="Times New Roman" w:hAnsi="Times New Roman" w:cs="Times New Roman"/>
          <w:sz w:val="24"/>
          <w:szCs w:val="24"/>
          <w:lang w:val="en-US" w:eastAsia="pt-BR"/>
        </w:rPr>
        <w:t>.</w:t>
      </w:r>
    </w:p>
    <w:p w14:paraId="016AE4A9" w14:textId="77777777"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14:paraId="7CD2E355"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investigation</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14:paraId="41684012" w14:textId="77777777"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14:paraId="576ED239" w14:textId="77777777"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14:paraId="5183ACD2" w14:textId="77777777"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14:paraId="4389E581"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documentation to be presented must always refer to the product under investigation and to the number assigned to the process designated on the cover page of this questionnaire.</w:t>
      </w:r>
    </w:p>
    <w:p w14:paraId="1C36715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6FA5CFAB"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14:paraId="471CC982"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366B59C4"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14:paraId="4F5F905D"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203229A9" w14:textId="77777777"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14:paraId="3F75051F" w14:textId="77777777"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14:paraId="0752501B" w14:textId="77777777" w:rsidR="003D2FA9" w:rsidRPr="005442AE" w:rsidRDefault="009F2020"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SDCOM </w:t>
      </w:r>
      <w:r w:rsidR="003D2FA9" w:rsidRPr="005442AE">
        <w:rPr>
          <w:rFonts w:ascii="Times New Roman" w:hAnsi="Times New Roman" w:cs="Times New Roman"/>
          <w:sz w:val="24"/>
          <w:szCs w:val="24"/>
          <w:lang w:val="en-US"/>
        </w:rPr>
        <w:t xml:space="preserve">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14:paraId="7BD7C71D" w14:textId="77777777" w:rsidR="000120D0" w:rsidRPr="005442AE" w:rsidRDefault="000120D0" w:rsidP="000120D0">
      <w:pPr>
        <w:pStyle w:val="PargrafodaLista"/>
        <w:ind w:left="1080"/>
        <w:jc w:val="both"/>
        <w:rPr>
          <w:rFonts w:ascii="Times New Roman" w:hAnsi="Times New Roman" w:cs="Times New Roman"/>
          <w:sz w:val="24"/>
          <w:szCs w:val="24"/>
          <w:lang w:val="en-US"/>
        </w:rPr>
      </w:pPr>
    </w:p>
    <w:p w14:paraId="1FFEA34A"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14:paraId="06CB1C30" w14:textId="77777777"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14:paraId="390509CC"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14:paraId="11559EF8" w14:textId="77777777" w:rsidR="00C27C6D" w:rsidRPr="005442AE" w:rsidRDefault="00C27C6D" w:rsidP="00C27C6D">
      <w:pPr>
        <w:pStyle w:val="PargrafodaLista"/>
        <w:ind w:left="1080"/>
        <w:jc w:val="both"/>
        <w:rPr>
          <w:rFonts w:ascii="Times New Roman" w:hAnsi="Times New Roman" w:cs="Times New Roman"/>
          <w:sz w:val="24"/>
          <w:szCs w:val="24"/>
          <w:lang w:val="en-US"/>
        </w:rPr>
      </w:pPr>
    </w:p>
    <w:p w14:paraId="1CC04AFD"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CONFIDENTIAL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14:paraId="18099CE9" w14:textId="77777777" w:rsidR="00F23C50" w:rsidRPr="005442AE" w:rsidRDefault="00F23C50" w:rsidP="00F23C50">
      <w:pPr>
        <w:pStyle w:val="PargrafodaLista"/>
        <w:ind w:left="1080"/>
        <w:jc w:val="both"/>
        <w:rPr>
          <w:rFonts w:ascii="Times New Roman" w:hAnsi="Times New Roman" w:cs="Times New Roman"/>
          <w:sz w:val="24"/>
          <w:szCs w:val="24"/>
          <w:lang w:val="en-US"/>
        </w:rPr>
      </w:pPr>
    </w:p>
    <w:p w14:paraId="43D557AF" w14:textId="77777777"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RESTRICTED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14:paraId="6A91A186" w14:textId="77777777"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14:paraId="6FEE806C" w14:textId="77777777"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14:paraId="2BC19AE8" w14:textId="77777777" w:rsidR="001D463B" w:rsidRPr="005442AE" w:rsidRDefault="001D463B" w:rsidP="001D463B">
      <w:pPr>
        <w:pStyle w:val="PargrafodaLista"/>
        <w:rPr>
          <w:rFonts w:ascii="Times New Roman" w:hAnsi="Times New Roman" w:cs="Times New Roman"/>
          <w:sz w:val="24"/>
          <w:szCs w:val="24"/>
          <w:lang w:val="en-US"/>
        </w:rPr>
      </w:pPr>
    </w:p>
    <w:p w14:paraId="3D6090DF" w14:textId="77777777"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14:paraId="3CA285A4" w14:textId="77777777" w:rsidR="001D463B" w:rsidRPr="005442AE" w:rsidRDefault="001D463B" w:rsidP="001D463B">
      <w:pPr>
        <w:pStyle w:val="PargrafodaLista"/>
        <w:rPr>
          <w:rFonts w:ascii="Times New Roman" w:hAnsi="Times New Roman" w:cs="Times New Roman"/>
          <w:sz w:val="24"/>
          <w:szCs w:val="24"/>
          <w:lang w:val="en-US"/>
        </w:rPr>
      </w:pPr>
    </w:p>
    <w:p w14:paraId="41EDBB1F"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14:paraId="5830663B" w14:textId="77777777" w:rsidR="00746039" w:rsidRPr="005442AE" w:rsidRDefault="00746039" w:rsidP="00746039">
      <w:pPr>
        <w:pStyle w:val="PargrafodaLista"/>
        <w:rPr>
          <w:rFonts w:ascii="Times New Roman" w:hAnsi="Times New Roman" w:cs="Times New Roman"/>
          <w:sz w:val="24"/>
          <w:szCs w:val="24"/>
          <w:lang w:val="en-US"/>
        </w:rPr>
      </w:pPr>
    </w:p>
    <w:p w14:paraId="53CEDAB2"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14:paraId="41A8C2C5"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0244CCD2"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14:paraId="2472522F"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0C789E6"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cents by commas. For example: 2.550,30.</w:t>
      </w:r>
    </w:p>
    <w:p w14:paraId="12022F93"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78E7C6E8"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14:paraId="6EC6AE6F" w14:textId="77777777"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14:paraId="571ED7C7"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14:paraId="5548C615"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63E3F6D5" w14:textId="77777777"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DC2020">
        <w:rPr>
          <w:rFonts w:ascii="Times New Roman" w:hAnsi="Times New Roman" w:cs="Times New Roman"/>
          <w:sz w:val="24"/>
          <w:szCs w:val="24"/>
          <w:lang w:val="en-US"/>
        </w:rPr>
        <w:t>30</w:t>
      </w:r>
      <w:r w:rsidRPr="005442AE">
        <w:rPr>
          <w:rFonts w:ascii="Times New Roman" w:hAnsi="Times New Roman" w:cs="Times New Roman"/>
          <w:sz w:val="24"/>
          <w:szCs w:val="24"/>
          <w:lang w:val="en-US"/>
        </w:rPr>
        <w:t>, dated Ju</w:t>
      </w:r>
      <w:r w:rsidR="00DC2020">
        <w:rPr>
          <w:rFonts w:ascii="Times New Roman" w:hAnsi="Times New Roman" w:cs="Times New Roman"/>
          <w:sz w:val="24"/>
          <w:szCs w:val="24"/>
          <w:lang w:val="en-US"/>
        </w:rPr>
        <w:t>ne</w:t>
      </w:r>
      <w:r w:rsidRPr="005442AE">
        <w:rPr>
          <w:rFonts w:ascii="Times New Roman" w:hAnsi="Times New Roman" w:cs="Times New Roman"/>
          <w:sz w:val="24"/>
          <w:szCs w:val="24"/>
          <w:lang w:val="en-US"/>
        </w:rPr>
        <w:t xml:space="preserve"> </w:t>
      </w:r>
      <w:r w:rsidR="00DC2020">
        <w:rPr>
          <w:rFonts w:ascii="Times New Roman" w:hAnsi="Times New Roman" w:cs="Times New Roman"/>
          <w:sz w:val="24"/>
          <w:szCs w:val="24"/>
          <w:lang w:val="en-US"/>
        </w:rPr>
        <w:t>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DC2020">
        <w:rPr>
          <w:rFonts w:ascii="Times New Roman" w:hAnsi="Times New Roman" w:cs="Times New Roman"/>
          <w:sz w:val="24"/>
          <w:szCs w:val="24"/>
          <w:lang w:val="en-US"/>
        </w:rPr>
        <w:t>8</w:t>
      </w:r>
      <w:r w:rsidRPr="005442AE">
        <w:rPr>
          <w:rFonts w:ascii="Times New Roman" w:hAnsi="Times New Roman" w:cs="Times New Roman"/>
          <w:sz w:val="24"/>
          <w:szCs w:val="24"/>
          <w:lang w:val="en-US"/>
        </w:rPr>
        <w:t>, the response to the questionnaire must be lodged through Decom Digital System</w:t>
      </w:r>
      <w:r w:rsidRPr="005442AE">
        <w:rPr>
          <w:rFonts w:ascii="Times New Roman" w:hAnsi="Times New Roman" w:cs="Times New Roman"/>
          <w:bCs/>
          <w:sz w:val="24"/>
          <w:szCs w:val="24"/>
          <w:lang w:val="en-US"/>
        </w:rPr>
        <w:t>.</w:t>
      </w:r>
    </w:p>
    <w:p w14:paraId="3B81361A" w14:textId="77777777" w:rsidR="00746039" w:rsidRPr="005442AE" w:rsidRDefault="00746039" w:rsidP="00746039">
      <w:pPr>
        <w:pStyle w:val="PargrafodaLista"/>
        <w:ind w:left="1080"/>
        <w:jc w:val="both"/>
        <w:rPr>
          <w:rFonts w:ascii="Times New Roman" w:hAnsi="Times New Roman" w:cs="Times New Roman"/>
          <w:sz w:val="24"/>
          <w:szCs w:val="24"/>
          <w:lang w:val="en-US"/>
        </w:rPr>
      </w:pPr>
    </w:p>
    <w:p w14:paraId="67054C6C" w14:textId="77777777"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14:paraId="5151C84A" w14:textId="77777777"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14:paraId="497D9ECA"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580CFFF7" wp14:editId="05C47B2E">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7CD850"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14:paraId="73419867" w14:textId="77777777"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14:paraId="36808C46" w14:textId="77777777"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14:paraId="7C921FC9"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14:paraId="0CDA515E"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2E7033A1"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1796EF9"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14:paraId="4AA304DF" w14:textId="77777777" w:rsidR="00EA5AF7" w:rsidRPr="005442AE" w:rsidRDefault="00EA5AF7" w:rsidP="00EA5AF7">
      <w:pPr>
        <w:spacing w:after="0" w:line="240" w:lineRule="auto"/>
        <w:ind w:left="709"/>
        <w:jc w:val="both"/>
        <w:rPr>
          <w:rFonts w:ascii="Times New Roman" w:hAnsi="Times New Roman" w:cs="Times New Roman"/>
          <w:sz w:val="24"/>
          <w:szCs w:val="24"/>
          <w:lang w:val="en-US"/>
        </w:rPr>
      </w:pPr>
    </w:p>
    <w:p w14:paraId="6AFEC49D"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9F2020">
        <w:rPr>
          <w:rFonts w:ascii="Times New Roman" w:hAnsi="Times New Roman" w:cs="Times New Roman"/>
          <w:b/>
          <w:sz w:val="24"/>
          <w:szCs w:val="24"/>
          <w:lang w:val="en-US"/>
        </w:rPr>
        <w:t>SDCOM</w:t>
      </w:r>
    </w:p>
    <w:p w14:paraId="4AC9A090" w14:textId="77777777"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9F2020">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14:paraId="342192F3"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070F3791"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14:paraId="6DD36D7F"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631C8756" w14:textId="77777777"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14:paraId="5880E527" w14:textId="77777777"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14:paraId="63E3ED1F" w14:textId="77777777" w:rsidR="00A07F82" w:rsidRPr="005442AE" w:rsidRDefault="00A07F82" w:rsidP="00EA5AF7">
      <w:pPr>
        <w:spacing w:after="0"/>
        <w:ind w:left="709"/>
        <w:jc w:val="both"/>
        <w:rPr>
          <w:rFonts w:ascii="Times New Roman" w:hAnsi="Times New Roman" w:cs="Times New Roman"/>
          <w:sz w:val="24"/>
          <w:szCs w:val="24"/>
          <w:lang w:val="en-US"/>
        </w:rPr>
      </w:pPr>
    </w:p>
    <w:p w14:paraId="3A0CA3F1"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14:paraId="11FA1AB0" w14:textId="77777777" w:rsidR="00CE6372" w:rsidRPr="005442AE" w:rsidRDefault="00CE6372" w:rsidP="00CE6372">
      <w:pPr>
        <w:pStyle w:val="PargrafodaLista"/>
        <w:ind w:left="360"/>
        <w:jc w:val="both"/>
        <w:rPr>
          <w:rFonts w:ascii="Times New Roman" w:hAnsi="Times New Roman" w:cs="Times New Roman"/>
          <w:sz w:val="24"/>
          <w:szCs w:val="24"/>
          <w:lang w:val="en-US"/>
        </w:rPr>
      </w:pPr>
    </w:p>
    <w:p w14:paraId="42DE860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investigation be sufficiently detailed in order to </w:t>
      </w:r>
      <w:r w:rsidRPr="005442AE">
        <w:rPr>
          <w:rFonts w:ascii="Times New Roman" w:hAnsi="Times New Roman" w:cs="Times New Roman"/>
          <w:sz w:val="24"/>
          <w:szCs w:val="24"/>
          <w:lang w:val="en-US"/>
        </w:rPr>
        <w:t xml:space="preserve">provide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14:paraId="6DC80424" w14:textId="77777777"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14:paraId="2D53DE3A"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investigation operated by your company and its affiliates in your country and abroad, as well as their respective locations. </w:t>
      </w:r>
    </w:p>
    <w:p w14:paraId="0581285F" w14:textId="77777777"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14:paraId="46F67B0F" w14:textId="77777777"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14:paraId="78DBD147" w14:textId="77777777"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14:paraId="23F8810A"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14:paraId="0F7B140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14:paraId="7FBB4D1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14:paraId="4F8A612C"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14:paraId="0ABEB6C5"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14:paraId="5176589D"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14:paraId="44326FF4"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14:paraId="5DFDB337"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14:paraId="68D11B12" w14:textId="77777777"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14:paraId="3908766E"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14:paraId="14B41B3A"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C853B9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14:paraId="7E4AE5B1"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1A5AA419"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14:paraId="22562308"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5D8ABC7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14:paraId="2E6D749B" w14:textId="77777777"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14:paraId="381F2172" w14:textId="77777777"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14:paraId="1D52E2AA" w14:textId="77777777"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14:paraId="0FCE5BD8" w14:textId="77777777"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14:paraId="7AA616E7" w14:textId="77777777"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14:paraId="50C986E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14:paraId="5E49A788"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AACF528"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14:paraId="6845D6D2"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5A4F2794"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14:paraId="29AE4B2F"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E870B90"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14:paraId="3DD363B6" w14:textId="77777777" w:rsidR="00A07F82" w:rsidRPr="005442AE" w:rsidRDefault="00A07F82" w:rsidP="00A07F82">
      <w:pPr>
        <w:pStyle w:val="PargrafodaLista"/>
        <w:ind w:left="792"/>
        <w:jc w:val="both"/>
        <w:rPr>
          <w:rFonts w:ascii="Times New Roman" w:hAnsi="Times New Roman" w:cs="Times New Roman"/>
          <w:sz w:val="24"/>
          <w:szCs w:val="24"/>
          <w:lang w:val="en-US"/>
        </w:rPr>
      </w:pPr>
    </w:p>
    <w:p w14:paraId="71A51322" w14:textId="77777777"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14:paraId="64DBED4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642A5BE3"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E80E5C"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14:paraId="4813FBEA"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41B421CA"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14:paraId="36811DCC"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1260E5AB"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14:paraId="2A577A55" w14:textId="77777777"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14:paraId="78FCE4F8" w14:textId="77777777"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investigation,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period of investigation. </w:t>
      </w:r>
    </w:p>
    <w:p w14:paraId="18E8F2FC" w14:textId="77777777" w:rsidR="00A82854" w:rsidRPr="005442AE" w:rsidRDefault="00A82854" w:rsidP="00A82854">
      <w:pPr>
        <w:pStyle w:val="PargrafodaLista"/>
        <w:ind w:left="792"/>
        <w:jc w:val="both"/>
        <w:rPr>
          <w:rFonts w:ascii="Times New Roman" w:hAnsi="Times New Roman" w:cs="Times New Roman"/>
          <w:sz w:val="24"/>
          <w:szCs w:val="24"/>
          <w:lang w:val="en-US"/>
        </w:rPr>
      </w:pPr>
    </w:p>
    <w:p w14:paraId="3BBE6EC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14:paraId="13ADDD0F"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14:paraId="10064478"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14:paraId="5B7D7606" w14:textId="77777777"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14:paraId="7725BA7D" w14:textId="77777777"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14:paraId="7D704657" w14:textId="77777777"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14:paraId="57477E66" w14:textId="77777777" w:rsidR="006A3F0F" w:rsidRPr="005442AE" w:rsidRDefault="006A3F0F" w:rsidP="006A3F0F">
      <w:pPr>
        <w:pStyle w:val="PargrafodaLista"/>
        <w:ind w:left="792"/>
        <w:jc w:val="both"/>
        <w:rPr>
          <w:rFonts w:ascii="Times New Roman" w:hAnsi="Times New Roman" w:cs="Times New Roman"/>
          <w:sz w:val="24"/>
          <w:szCs w:val="24"/>
          <w:lang w:val="en-US"/>
        </w:rPr>
      </w:pPr>
    </w:p>
    <w:p w14:paraId="6CC90690" w14:textId="77777777" w:rsidR="006B5504" w:rsidRPr="005442AE" w:rsidRDefault="009F2020"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14:paraId="770DB7A6" w14:textId="77777777"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5DB63C05" wp14:editId="33298161">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6E8ACEA"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14:paraId="644B4686" w14:textId="77777777"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14:paraId="36DD802F"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6A8B6E6D"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2184642"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784C12B6" w14:textId="77777777"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1976CDED" w14:textId="77777777" w:rsidR="00A63308" w:rsidRPr="005442AE" w:rsidRDefault="00A63308" w:rsidP="00A63308">
      <w:pPr>
        <w:jc w:val="both"/>
        <w:rPr>
          <w:rFonts w:ascii="Times New Roman" w:hAnsi="Times New Roman" w:cs="Times New Roman"/>
          <w:sz w:val="24"/>
          <w:szCs w:val="24"/>
          <w:lang w:val="en-US"/>
        </w:rPr>
      </w:pPr>
    </w:p>
    <w:p w14:paraId="7DC6C699" w14:textId="77777777"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14:paraId="4DBDE30D" w14:textId="77777777"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5A553FDA" wp14:editId="137F7154">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0098C"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RODUCT UNDER INVESTIGATION</w:t>
      </w:r>
    </w:p>
    <w:p w14:paraId="08BC5327" w14:textId="77777777" w:rsidR="00F75CF0" w:rsidRPr="005442AE" w:rsidRDefault="00F75CF0" w:rsidP="00A63308">
      <w:pPr>
        <w:jc w:val="both"/>
        <w:rPr>
          <w:rFonts w:ascii="Times New Roman" w:hAnsi="Times New Roman" w:cs="Times New Roman"/>
          <w:sz w:val="24"/>
          <w:szCs w:val="24"/>
          <w:lang w:val="en-US"/>
        </w:rPr>
      </w:pPr>
    </w:p>
    <w:p w14:paraId="3BCEA21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Product under investigation:</w:t>
      </w:r>
    </w:p>
    <w:p w14:paraId="012CF233" w14:textId="40FBD8AA" w:rsidR="001157B4" w:rsidRPr="005442AE" w:rsidRDefault="00CE7D2E" w:rsidP="001157B4">
      <w:pPr>
        <w:pStyle w:val="PargrafodaLista"/>
        <w:numPr>
          <w:ilvl w:val="0"/>
          <w:numId w:val="4"/>
        </w:numPr>
        <w:jc w:val="both"/>
        <w:rPr>
          <w:rFonts w:ascii="Times New Roman" w:hAnsi="Times New Roman" w:cs="Times New Roman"/>
          <w:sz w:val="24"/>
          <w:szCs w:val="24"/>
          <w:lang w:val="en-US"/>
        </w:rPr>
      </w:pPr>
      <w:r w:rsidRPr="00B0097A">
        <w:rPr>
          <w:rFonts w:ascii="Times New Roman" w:hAnsi="Times New Roman" w:cs="Times New Roman"/>
          <w:sz w:val="24"/>
          <w:szCs w:val="24"/>
          <w:lang w:val="en-US"/>
        </w:rPr>
        <w:t>Phthalic Anhydride</w:t>
      </w:r>
      <w:r w:rsidRPr="005442AE">
        <w:rPr>
          <w:rFonts w:ascii="Times New Roman" w:hAnsi="Times New Roman" w:cs="Times New Roman"/>
          <w:sz w:val="24"/>
          <w:szCs w:val="24"/>
          <w:lang w:val="en-US"/>
        </w:rPr>
        <w:t xml:space="preserve">, usually classified under </w:t>
      </w:r>
      <w:r>
        <w:rPr>
          <w:rFonts w:ascii="Times New Roman" w:hAnsi="Times New Roman" w:cs="Times New Roman"/>
          <w:sz w:val="24"/>
          <w:szCs w:val="24"/>
          <w:lang w:val="en-US"/>
        </w:rPr>
        <w:t>sub</w:t>
      </w:r>
      <w:r w:rsidRPr="005442AE">
        <w:rPr>
          <w:rFonts w:ascii="Times New Roman" w:hAnsi="Times New Roman" w:cs="Times New Roman"/>
          <w:sz w:val="24"/>
          <w:szCs w:val="24"/>
          <w:lang w:val="en-US"/>
        </w:rPr>
        <w:t xml:space="preserve">item </w:t>
      </w:r>
      <w:r>
        <w:rPr>
          <w:rFonts w:ascii="Times New Roman" w:hAnsi="Times New Roman" w:cs="Times New Roman"/>
          <w:sz w:val="24"/>
          <w:szCs w:val="24"/>
          <w:lang w:val="en-US"/>
        </w:rPr>
        <w:t>2917.35.00</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of the MERCOSUR Common Nomenclature</w:t>
      </w:r>
      <w:r w:rsidRPr="005442AE">
        <w:rPr>
          <w:rFonts w:ascii="Times New Roman" w:hAnsi="Times New Roman" w:cs="Times New Roman"/>
          <w:bCs/>
          <w:sz w:val="24"/>
          <w:szCs w:val="24"/>
          <w:lang w:val="en-US"/>
        </w:rPr>
        <w:t xml:space="preserve">, </w:t>
      </w:r>
      <w:r w:rsidRPr="005442AE">
        <w:rPr>
          <w:rFonts w:ascii="Times New Roman" w:eastAsia="Times New Roman" w:hAnsi="Times New Roman" w:cs="Times New Roman"/>
          <w:bCs/>
          <w:sz w:val="24"/>
          <w:szCs w:val="24"/>
          <w:lang w:val="en-US" w:eastAsia="pt-BR"/>
        </w:rPr>
        <w:t xml:space="preserve">Mercosur Common </w:t>
      </w:r>
      <w:proofErr w:type="spellStart"/>
      <w:r w:rsidRPr="005442AE">
        <w:rPr>
          <w:rFonts w:ascii="Times New Roman" w:eastAsia="Times New Roman" w:hAnsi="Times New Roman" w:cs="Times New Roman"/>
          <w:bCs/>
          <w:sz w:val="24"/>
          <w:szCs w:val="24"/>
          <w:lang w:val="en-US" w:eastAsia="pt-BR"/>
        </w:rPr>
        <w:t>Nomeclature</w:t>
      </w:r>
      <w:proofErr w:type="spellEnd"/>
      <w:r w:rsidRPr="005442AE">
        <w:rPr>
          <w:rFonts w:ascii="Times New Roman" w:eastAsia="Times New Roman" w:hAnsi="Times New Roman" w:cs="Times New Roman"/>
          <w:bCs/>
          <w:sz w:val="24"/>
          <w:szCs w:val="24"/>
          <w:lang w:val="en-US" w:eastAsia="pt-BR"/>
        </w:rPr>
        <w:t xml:space="preserve"> (NCM – </w:t>
      </w:r>
      <w:proofErr w:type="spellStart"/>
      <w:r w:rsidRPr="005442AE">
        <w:rPr>
          <w:rFonts w:ascii="Times New Roman" w:eastAsia="Times New Roman" w:hAnsi="Times New Roman" w:cs="Times New Roman"/>
          <w:bCs/>
          <w:sz w:val="24"/>
          <w:szCs w:val="24"/>
          <w:lang w:val="en-US" w:eastAsia="pt-BR"/>
        </w:rPr>
        <w:t>Nomenclatura</w:t>
      </w:r>
      <w:proofErr w:type="spellEnd"/>
      <w:r w:rsidRPr="005442AE">
        <w:rPr>
          <w:rFonts w:ascii="Times New Roman" w:eastAsia="Times New Roman" w:hAnsi="Times New Roman" w:cs="Times New Roman"/>
          <w:bCs/>
          <w:sz w:val="24"/>
          <w:szCs w:val="24"/>
          <w:lang w:val="en-US" w:eastAsia="pt-BR"/>
        </w:rPr>
        <w:t xml:space="preserve"> </w:t>
      </w:r>
      <w:proofErr w:type="spellStart"/>
      <w:r w:rsidRPr="005442AE">
        <w:rPr>
          <w:rFonts w:ascii="Times New Roman" w:eastAsia="Times New Roman" w:hAnsi="Times New Roman" w:cs="Times New Roman"/>
          <w:bCs/>
          <w:sz w:val="24"/>
          <w:szCs w:val="24"/>
          <w:lang w:val="en-US" w:eastAsia="pt-BR"/>
        </w:rPr>
        <w:t>Comum</w:t>
      </w:r>
      <w:proofErr w:type="spellEnd"/>
      <w:r w:rsidRPr="005442AE">
        <w:rPr>
          <w:rFonts w:ascii="Times New Roman" w:eastAsia="Times New Roman" w:hAnsi="Times New Roman" w:cs="Times New Roman"/>
          <w:bCs/>
          <w:sz w:val="24"/>
          <w:szCs w:val="24"/>
          <w:lang w:val="en-US" w:eastAsia="pt-BR"/>
        </w:rPr>
        <w:t xml:space="preserve"> do MERCOSUL)</w:t>
      </w:r>
      <w:r w:rsidRPr="005442AE">
        <w:rPr>
          <w:rFonts w:ascii="Times New Roman" w:eastAsia="Times New Roman" w:hAnsi="Times New Roman" w:cs="Times New Roman"/>
          <w:sz w:val="24"/>
          <w:szCs w:val="24"/>
          <w:lang w:val="en-US" w:eastAsia="pt-BR"/>
        </w:rPr>
        <w:t>, original</w:t>
      </w:r>
      <w:r w:rsidR="00033502">
        <w:rPr>
          <w:rFonts w:ascii="Times New Roman" w:eastAsia="Times New Roman" w:hAnsi="Times New Roman" w:cs="Times New Roman"/>
          <w:sz w:val="24"/>
          <w:szCs w:val="24"/>
          <w:lang w:val="en-US" w:eastAsia="pt-BR"/>
        </w:rPr>
        <w:t xml:space="preserve"> in</w:t>
      </w:r>
      <w:r w:rsidRPr="005442AE">
        <w:rPr>
          <w:rFonts w:ascii="Times New Roman" w:eastAsia="Times New Roman" w:hAnsi="Times New Roman" w:cs="Times New Roman"/>
          <w:sz w:val="24"/>
          <w:szCs w:val="24"/>
          <w:lang w:val="en-US" w:eastAsia="pt-BR"/>
        </w:rPr>
        <w:t xml:space="preserve"> </w:t>
      </w:r>
      <w:r w:rsidRPr="00B0097A">
        <w:rPr>
          <w:rFonts w:ascii="Times New Roman" w:eastAsia="Times New Roman" w:hAnsi="Times New Roman" w:cs="Times New Roman"/>
          <w:sz w:val="24"/>
          <w:szCs w:val="24"/>
          <w:lang w:val="en-US" w:eastAsia="pt-BR"/>
        </w:rPr>
        <w:t>Israel and Russia</w:t>
      </w:r>
      <w:r w:rsidR="001157B4" w:rsidRPr="005442AE">
        <w:rPr>
          <w:rFonts w:ascii="Times New Roman" w:hAnsi="Times New Roman" w:cs="Times New Roman"/>
          <w:sz w:val="24"/>
          <w:szCs w:val="24"/>
          <w:lang w:val="en-US"/>
        </w:rPr>
        <w:t>.</w:t>
      </w:r>
    </w:p>
    <w:p w14:paraId="34543797" w14:textId="77777777" w:rsidR="001157B4" w:rsidRPr="005442AE" w:rsidRDefault="001157B4" w:rsidP="001157B4">
      <w:pPr>
        <w:pStyle w:val="PargrafodaLista"/>
        <w:jc w:val="both"/>
        <w:rPr>
          <w:rFonts w:ascii="Times New Roman" w:hAnsi="Times New Roman" w:cs="Times New Roman"/>
          <w:sz w:val="24"/>
          <w:szCs w:val="24"/>
          <w:lang w:val="en-US"/>
        </w:rPr>
      </w:pPr>
    </w:p>
    <w:p w14:paraId="6CBDCFB0" w14:textId="77777777" w:rsidR="00033502" w:rsidRPr="00033502" w:rsidRDefault="00033502" w:rsidP="0003350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color w:val="222222"/>
          <w:sz w:val="24"/>
          <w:szCs w:val="24"/>
          <w:lang w:val="en" w:eastAsia="pt-BR"/>
        </w:rPr>
      </w:pPr>
      <w:r w:rsidRPr="00033502">
        <w:rPr>
          <w:rFonts w:ascii="Times New Roman" w:eastAsia="Times New Roman" w:hAnsi="Times New Roman" w:cs="Times New Roman"/>
          <w:color w:val="222222"/>
          <w:sz w:val="24"/>
          <w:szCs w:val="24"/>
          <w:lang w:val="en" w:eastAsia="pt-BR"/>
        </w:rPr>
        <w:t>The product under investigation is phthalic anhydride, also called 1,2 Benzene-dicarboxylic acid anhydride and phthalic acid anhydride. It is a chemical compound of the formula C8H4O3, molecular weight of 148.11 g / mol, minimum purity of 99.6%, solid (white scale) or liquid (colorless), minimum solidification point of 130.6 ° C, maximum color of the melt 40 Pt / Co1, density in the solid state (20 ° C) of 1,527 g / cm³ and in the liquid state (150 ° C) of 1,197 g / cm³. The CAS number of the product is 85-44-92.</w:t>
      </w:r>
    </w:p>
    <w:p w14:paraId="48D584AE" w14:textId="77777777" w:rsidR="00033502" w:rsidRPr="00033502" w:rsidRDefault="00033502" w:rsidP="0003350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color w:val="222222"/>
          <w:sz w:val="24"/>
          <w:szCs w:val="24"/>
          <w:lang w:val="en" w:eastAsia="pt-BR"/>
        </w:rPr>
      </w:pPr>
    </w:p>
    <w:p w14:paraId="424FD6DC" w14:textId="77777777" w:rsidR="00033502" w:rsidRPr="00033502" w:rsidRDefault="00033502" w:rsidP="0003350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jc w:val="both"/>
        <w:rPr>
          <w:rFonts w:ascii="Times New Roman" w:eastAsia="Times New Roman" w:hAnsi="Times New Roman" w:cs="Times New Roman"/>
          <w:color w:val="222222"/>
          <w:sz w:val="24"/>
          <w:szCs w:val="24"/>
          <w:lang w:eastAsia="pt-BR"/>
        </w:rPr>
      </w:pPr>
      <w:r w:rsidRPr="00033502">
        <w:rPr>
          <w:rFonts w:ascii="Times New Roman" w:eastAsia="Times New Roman" w:hAnsi="Times New Roman" w:cs="Times New Roman"/>
          <w:color w:val="222222"/>
          <w:sz w:val="24"/>
          <w:szCs w:val="24"/>
          <w:lang w:val="en" w:eastAsia="pt-BR"/>
        </w:rPr>
        <w:t>It is outside the scope of the investigation or phthalic anhydride packaged in less than 1 kg. The product category is normally intended for laboratory fins, despite using specific technical specifications for the product under investigation.</w:t>
      </w:r>
    </w:p>
    <w:p w14:paraId="043AA95D" w14:textId="77777777" w:rsidR="001157B4" w:rsidRPr="005442AE" w:rsidRDefault="001157B4" w:rsidP="001157B4">
      <w:pPr>
        <w:pStyle w:val="PargrafodaLista"/>
        <w:ind w:left="1440"/>
        <w:jc w:val="both"/>
        <w:rPr>
          <w:rFonts w:ascii="Times New Roman" w:hAnsi="Times New Roman" w:cs="Times New Roman"/>
          <w:color w:val="FF0000"/>
          <w:sz w:val="24"/>
          <w:szCs w:val="24"/>
          <w:lang w:val="en-US"/>
        </w:rPr>
      </w:pPr>
    </w:p>
    <w:p w14:paraId="597FFD95"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dumping investigation</w:t>
      </w:r>
    </w:p>
    <w:p w14:paraId="1E302671" w14:textId="33D20A83" w:rsidR="001157B4" w:rsidRPr="005442AE" w:rsidRDefault="00CE7D2E" w:rsidP="001157B4">
      <w:pPr>
        <w:pStyle w:val="PargrafodaLista"/>
        <w:ind w:left="1440"/>
        <w:jc w:val="both"/>
        <w:rPr>
          <w:rFonts w:ascii="Times New Roman" w:hAnsi="Times New Roman" w:cs="Times New Roman"/>
          <w:sz w:val="24"/>
          <w:szCs w:val="24"/>
          <w:lang w:val="en-US"/>
        </w:rPr>
      </w:pPr>
      <w:r>
        <w:rPr>
          <w:rFonts w:ascii="Times New Roman" w:hAnsi="Times New Roman" w:cs="Times New Roman"/>
          <w:sz w:val="24"/>
          <w:szCs w:val="24"/>
          <w:lang w:val="en-US"/>
        </w:rPr>
        <w:t>January to December 2019</w:t>
      </w:r>
    </w:p>
    <w:p w14:paraId="795EA813" w14:textId="77777777" w:rsidR="001157B4" w:rsidRPr="005442AE" w:rsidRDefault="001157B4" w:rsidP="001157B4">
      <w:pPr>
        <w:pStyle w:val="PargrafodaLista"/>
        <w:ind w:left="1440"/>
        <w:jc w:val="both"/>
        <w:rPr>
          <w:rFonts w:ascii="Times New Roman" w:hAnsi="Times New Roman" w:cs="Times New Roman"/>
          <w:sz w:val="24"/>
          <w:szCs w:val="24"/>
          <w:lang w:val="en-US"/>
        </w:rPr>
      </w:pPr>
    </w:p>
    <w:p w14:paraId="3F62EB5F" w14:textId="77777777"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Period of injury investigation</w:t>
      </w:r>
    </w:p>
    <w:p w14:paraId="50EC68C3" w14:textId="56FFF0D1" w:rsidR="001157B4" w:rsidRPr="00CE7D2E" w:rsidRDefault="00CE7D2E" w:rsidP="001157B4">
      <w:pPr>
        <w:ind w:left="142"/>
        <w:jc w:val="both"/>
        <w:rPr>
          <w:rFonts w:ascii="Times New Roman" w:hAnsi="Times New Roman" w:cs="Times New Roman"/>
          <w:sz w:val="24"/>
          <w:szCs w:val="24"/>
          <w:lang w:val="en-US"/>
        </w:rPr>
      </w:pPr>
      <w:r w:rsidRPr="00CE7D2E">
        <w:rPr>
          <w:rFonts w:ascii="Times New Roman" w:hAnsi="Times New Roman" w:cs="Times New Roman"/>
          <w:sz w:val="24"/>
          <w:szCs w:val="24"/>
          <w:lang w:val="en-US"/>
        </w:rPr>
        <w:t>January</w:t>
      </w:r>
      <w:r w:rsidR="001157B4" w:rsidRPr="00CE7D2E">
        <w:rPr>
          <w:rFonts w:ascii="Times New Roman" w:hAnsi="Times New Roman" w:cs="Times New Roman"/>
          <w:sz w:val="24"/>
          <w:szCs w:val="24"/>
          <w:lang w:val="en-US"/>
        </w:rPr>
        <w:t xml:space="preserve"> of </w:t>
      </w:r>
      <w:r w:rsidRPr="00CE7D2E">
        <w:rPr>
          <w:rFonts w:ascii="Times New Roman" w:hAnsi="Times New Roman" w:cs="Times New Roman"/>
          <w:sz w:val="24"/>
          <w:szCs w:val="24"/>
          <w:lang w:val="en-US"/>
        </w:rPr>
        <w:t>2015</w:t>
      </w:r>
      <w:r w:rsidR="001157B4" w:rsidRPr="00CE7D2E">
        <w:rPr>
          <w:rFonts w:ascii="Times New Roman" w:hAnsi="Times New Roman" w:cs="Times New Roman"/>
          <w:sz w:val="24"/>
          <w:szCs w:val="24"/>
          <w:lang w:val="en-US"/>
        </w:rPr>
        <w:t xml:space="preserve"> to </w:t>
      </w:r>
      <w:r w:rsidRPr="00CE7D2E">
        <w:rPr>
          <w:rFonts w:ascii="Times New Roman" w:hAnsi="Times New Roman" w:cs="Times New Roman"/>
          <w:sz w:val="24"/>
          <w:szCs w:val="24"/>
          <w:lang w:val="en-US"/>
        </w:rPr>
        <w:t>December</w:t>
      </w:r>
      <w:r w:rsidR="001157B4" w:rsidRPr="00CE7D2E">
        <w:rPr>
          <w:rFonts w:ascii="Times New Roman" w:hAnsi="Times New Roman" w:cs="Times New Roman"/>
          <w:sz w:val="24"/>
          <w:szCs w:val="24"/>
          <w:lang w:val="en-US"/>
        </w:rPr>
        <w:t xml:space="preserve"> of </w:t>
      </w:r>
      <w:r w:rsidRPr="00CE7D2E">
        <w:rPr>
          <w:rFonts w:ascii="Times New Roman" w:hAnsi="Times New Roman" w:cs="Times New Roman"/>
          <w:sz w:val="24"/>
          <w:szCs w:val="24"/>
          <w:lang w:val="en-US"/>
        </w:rPr>
        <w:t>2019</w:t>
      </w:r>
      <w:r w:rsidR="001157B4" w:rsidRPr="00CE7D2E">
        <w:rPr>
          <w:rFonts w:ascii="Times New Roman" w:hAnsi="Times New Roman" w:cs="Times New Roman"/>
          <w:sz w:val="24"/>
          <w:szCs w:val="24"/>
          <w:lang w:val="en-US"/>
        </w:rPr>
        <w:t>, divided into five periods, in accordance to the specification below:</w:t>
      </w:r>
    </w:p>
    <w:p w14:paraId="187BE519" w14:textId="7EE39140"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w:t>
      </w:r>
      <w:r w:rsidR="00CE7D2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CE7D2E">
        <w:rPr>
          <w:rFonts w:ascii="Times New Roman" w:hAnsi="Times New Roman" w:cs="Times New Roman"/>
          <w:sz w:val="24"/>
          <w:szCs w:val="24"/>
          <w:lang w:val="en-US"/>
        </w:rPr>
        <w:t xml:space="preserve">January to December </w:t>
      </w:r>
      <w:r w:rsidRPr="005442AE">
        <w:rPr>
          <w:rFonts w:ascii="Times New Roman" w:hAnsi="Times New Roman" w:cs="Times New Roman"/>
          <w:sz w:val="24"/>
          <w:szCs w:val="24"/>
          <w:lang w:val="en-US"/>
        </w:rPr>
        <w:t xml:space="preserve">of </w:t>
      </w:r>
      <w:r w:rsidR="00CE7D2E">
        <w:rPr>
          <w:rFonts w:ascii="Times New Roman" w:hAnsi="Times New Roman" w:cs="Times New Roman"/>
          <w:sz w:val="24"/>
          <w:szCs w:val="24"/>
          <w:lang w:val="en-US"/>
        </w:rPr>
        <w:t>2015</w:t>
      </w:r>
    </w:p>
    <w:p w14:paraId="6410A4E8" w14:textId="7FD8DA3C"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CE7D2E">
        <w:rPr>
          <w:rFonts w:ascii="Times New Roman" w:hAnsi="Times New Roman" w:cs="Times New Roman"/>
          <w:sz w:val="24"/>
          <w:szCs w:val="24"/>
          <w:lang w:val="en-US"/>
        </w:rPr>
        <w:t xml:space="preserve">January to December </w:t>
      </w:r>
      <w:r w:rsidR="00CE7D2E" w:rsidRPr="005442AE">
        <w:rPr>
          <w:rFonts w:ascii="Times New Roman" w:hAnsi="Times New Roman" w:cs="Times New Roman"/>
          <w:sz w:val="24"/>
          <w:szCs w:val="24"/>
          <w:lang w:val="en-US"/>
        </w:rPr>
        <w:t xml:space="preserve">of </w:t>
      </w:r>
      <w:r w:rsidR="00CE7D2E">
        <w:rPr>
          <w:rFonts w:ascii="Times New Roman" w:hAnsi="Times New Roman" w:cs="Times New Roman"/>
          <w:sz w:val="24"/>
          <w:szCs w:val="24"/>
          <w:lang w:val="en-US"/>
        </w:rPr>
        <w:t>201</w:t>
      </w:r>
      <w:r w:rsidR="00CE7D2E">
        <w:rPr>
          <w:rFonts w:ascii="Times New Roman" w:hAnsi="Times New Roman" w:cs="Times New Roman"/>
          <w:sz w:val="24"/>
          <w:szCs w:val="24"/>
          <w:lang w:val="en-US"/>
        </w:rPr>
        <w:t>6</w:t>
      </w:r>
    </w:p>
    <w:p w14:paraId="6D93344A" w14:textId="4806AF5F"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CE7D2E">
        <w:rPr>
          <w:rFonts w:ascii="Times New Roman" w:hAnsi="Times New Roman" w:cs="Times New Roman"/>
          <w:sz w:val="24"/>
          <w:szCs w:val="24"/>
          <w:lang w:val="en-US"/>
        </w:rPr>
        <w:t xml:space="preserve">January to December </w:t>
      </w:r>
      <w:r w:rsidR="00CE7D2E" w:rsidRPr="005442AE">
        <w:rPr>
          <w:rFonts w:ascii="Times New Roman" w:hAnsi="Times New Roman" w:cs="Times New Roman"/>
          <w:sz w:val="24"/>
          <w:szCs w:val="24"/>
          <w:lang w:val="en-US"/>
        </w:rPr>
        <w:t xml:space="preserve">of </w:t>
      </w:r>
      <w:r w:rsidR="00CE7D2E">
        <w:rPr>
          <w:rFonts w:ascii="Times New Roman" w:hAnsi="Times New Roman" w:cs="Times New Roman"/>
          <w:sz w:val="24"/>
          <w:szCs w:val="24"/>
          <w:lang w:val="en-US"/>
        </w:rPr>
        <w:t>201</w:t>
      </w:r>
      <w:r w:rsidR="00CE7D2E">
        <w:rPr>
          <w:rFonts w:ascii="Times New Roman" w:hAnsi="Times New Roman" w:cs="Times New Roman"/>
          <w:sz w:val="24"/>
          <w:szCs w:val="24"/>
          <w:lang w:val="en-US"/>
        </w:rPr>
        <w:t>7</w:t>
      </w:r>
    </w:p>
    <w:p w14:paraId="4349FD2F" w14:textId="119A57D3"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P4 -</w:t>
      </w:r>
      <w:r w:rsidR="00CE7D2E">
        <w:rPr>
          <w:rFonts w:ascii="Times New Roman" w:hAnsi="Times New Roman" w:cs="Times New Roman"/>
          <w:sz w:val="24"/>
          <w:szCs w:val="24"/>
          <w:lang w:val="en-US"/>
        </w:rPr>
        <w:t xml:space="preserve"> </w:t>
      </w:r>
      <w:r w:rsidR="00CE7D2E">
        <w:rPr>
          <w:rFonts w:ascii="Times New Roman" w:hAnsi="Times New Roman" w:cs="Times New Roman"/>
          <w:sz w:val="24"/>
          <w:szCs w:val="24"/>
          <w:lang w:val="en-US"/>
        </w:rPr>
        <w:t xml:space="preserve">January to December </w:t>
      </w:r>
      <w:r w:rsidR="00CE7D2E" w:rsidRPr="005442AE">
        <w:rPr>
          <w:rFonts w:ascii="Times New Roman" w:hAnsi="Times New Roman" w:cs="Times New Roman"/>
          <w:sz w:val="24"/>
          <w:szCs w:val="24"/>
          <w:lang w:val="en-US"/>
        </w:rPr>
        <w:t xml:space="preserve">of </w:t>
      </w:r>
      <w:r w:rsidR="00CE7D2E">
        <w:rPr>
          <w:rFonts w:ascii="Times New Roman" w:hAnsi="Times New Roman" w:cs="Times New Roman"/>
          <w:sz w:val="24"/>
          <w:szCs w:val="24"/>
          <w:lang w:val="en-US"/>
        </w:rPr>
        <w:t>201</w:t>
      </w:r>
      <w:r w:rsidR="00CE7D2E">
        <w:rPr>
          <w:rFonts w:ascii="Times New Roman" w:hAnsi="Times New Roman" w:cs="Times New Roman"/>
          <w:sz w:val="24"/>
          <w:szCs w:val="24"/>
          <w:lang w:val="en-US"/>
        </w:rPr>
        <w:t>8</w:t>
      </w:r>
    </w:p>
    <w:p w14:paraId="0882C91F" w14:textId="26405423"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CE7D2E">
        <w:rPr>
          <w:rFonts w:ascii="Times New Roman" w:hAnsi="Times New Roman" w:cs="Times New Roman"/>
          <w:sz w:val="24"/>
          <w:szCs w:val="24"/>
          <w:lang w:val="en-US"/>
        </w:rPr>
        <w:t xml:space="preserve">January to December </w:t>
      </w:r>
      <w:r w:rsidR="00CE7D2E" w:rsidRPr="005442AE">
        <w:rPr>
          <w:rFonts w:ascii="Times New Roman" w:hAnsi="Times New Roman" w:cs="Times New Roman"/>
          <w:sz w:val="24"/>
          <w:szCs w:val="24"/>
          <w:lang w:val="en-US"/>
        </w:rPr>
        <w:t xml:space="preserve">of </w:t>
      </w:r>
      <w:r w:rsidR="00CE7D2E">
        <w:rPr>
          <w:rFonts w:ascii="Times New Roman" w:hAnsi="Times New Roman" w:cs="Times New Roman"/>
          <w:sz w:val="24"/>
          <w:szCs w:val="24"/>
          <w:lang w:val="en-US"/>
        </w:rPr>
        <w:t>201</w:t>
      </w:r>
      <w:r w:rsidR="00CE7D2E">
        <w:rPr>
          <w:rFonts w:ascii="Times New Roman" w:hAnsi="Times New Roman" w:cs="Times New Roman"/>
          <w:sz w:val="24"/>
          <w:szCs w:val="24"/>
          <w:lang w:val="en-US"/>
        </w:rPr>
        <w:t>9</w:t>
      </w:r>
    </w:p>
    <w:p w14:paraId="1C6A63F6" w14:textId="77777777"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14:paraId="38898299" w14:textId="77777777" w:rsidR="00A63308" w:rsidRPr="005442AE" w:rsidRDefault="00A63308" w:rsidP="00A63308">
      <w:pPr>
        <w:jc w:val="both"/>
        <w:rPr>
          <w:rFonts w:ascii="Times New Roman" w:hAnsi="Times New Roman" w:cs="Times New Roman"/>
          <w:sz w:val="24"/>
          <w:szCs w:val="24"/>
          <w:lang w:val="en-US"/>
        </w:rPr>
      </w:pPr>
    </w:p>
    <w:p w14:paraId="0E640432" w14:textId="77777777" w:rsidR="00F851FB" w:rsidRPr="005442AE" w:rsidRDefault="00F851FB" w:rsidP="00F851FB">
      <w:pPr>
        <w:rPr>
          <w:rFonts w:ascii="Times New Roman" w:hAnsi="Times New Roman" w:cs="Times New Roman"/>
          <w:sz w:val="24"/>
          <w:szCs w:val="24"/>
          <w:lang w:val="en-US"/>
        </w:rPr>
      </w:pPr>
    </w:p>
    <w:p w14:paraId="2E01B91F" w14:textId="77777777" w:rsidR="00270743" w:rsidRPr="005442AE" w:rsidRDefault="00270743" w:rsidP="00F851FB">
      <w:pPr>
        <w:rPr>
          <w:rFonts w:ascii="Times New Roman" w:hAnsi="Times New Roman" w:cs="Times New Roman"/>
          <w:sz w:val="24"/>
          <w:szCs w:val="24"/>
          <w:lang w:val="en-US"/>
        </w:rPr>
      </w:pPr>
    </w:p>
    <w:p w14:paraId="1327B4A1" w14:textId="77777777" w:rsidR="00270743" w:rsidRPr="005442AE" w:rsidRDefault="00270743" w:rsidP="00F851FB">
      <w:pPr>
        <w:rPr>
          <w:rFonts w:ascii="Times New Roman" w:hAnsi="Times New Roman" w:cs="Times New Roman"/>
          <w:sz w:val="24"/>
          <w:szCs w:val="24"/>
          <w:lang w:val="en-US"/>
        </w:rPr>
      </w:pPr>
    </w:p>
    <w:p w14:paraId="75493A35" w14:textId="77777777" w:rsidR="00270743" w:rsidRPr="005442AE" w:rsidRDefault="00270743" w:rsidP="00F851FB">
      <w:pPr>
        <w:rPr>
          <w:rFonts w:ascii="Times New Roman" w:hAnsi="Times New Roman" w:cs="Times New Roman"/>
          <w:sz w:val="24"/>
          <w:szCs w:val="24"/>
          <w:lang w:val="en-US"/>
        </w:rPr>
      </w:pPr>
    </w:p>
    <w:p w14:paraId="154B0C87" w14:textId="77777777" w:rsidR="00270743" w:rsidRPr="005442AE" w:rsidRDefault="00270743" w:rsidP="00F851FB">
      <w:pPr>
        <w:rPr>
          <w:rFonts w:ascii="Times New Roman" w:hAnsi="Times New Roman" w:cs="Times New Roman"/>
          <w:sz w:val="24"/>
          <w:szCs w:val="24"/>
          <w:lang w:val="en-US"/>
        </w:rPr>
      </w:pPr>
    </w:p>
    <w:p w14:paraId="7B2C4186" w14:textId="77777777" w:rsidR="00270743" w:rsidRPr="005442AE" w:rsidRDefault="00270743" w:rsidP="00F851FB">
      <w:pPr>
        <w:rPr>
          <w:rFonts w:ascii="Times New Roman" w:hAnsi="Times New Roman" w:cs="Times New Roman"/>
          <w:sz w:val="24"/>
          <w:szCs w:val="24"/>
          <w:lang w:val="en-US"/>
        </w:rPr>
      </w:pPr>
    </w:p>
    <w:p w14:paraId="6BDAB181" w14:textId="77777777" w:rsidR="00270743" w:rsidRPr="005442AE" w:rsidRDefault="00270743" w:rsidP="00F851FB">
      <w:pPr>
        <w:rPr>
          <w:rFonts w:ascii="Times New Roman" w:hAnsi="Times New Roman" w:cs="Times New Roman"/>
          <w:sz w:val="24"/>
          <w:szCs w:val="24"/>
          <w:lang w:val="en-US"/>
        </w:rPr>
      </w:pPr>
    </w:p>
    <w:p w14:paraId="3FD89D92" w14:textId="77777777" w:rsidR="00270743" w:rsidRPr="005442AE" w:rsidRDefault="00270743" w:rsidP="00F851FB">
      <w:pPr>
        <w:rPr>
          <w:rFonts w:ascii="Times New Roman" w:hAnsi="Times New Roman" w:cs="Times New Roman"/>
          <w:sz w:val="24"/>
          <w:szCs w:val="24"/>
          <w:lang w:val="en-US"/>
        </w:rPr>
      </w:pPr>
    </w:p>
    <w:p w14:paraId="7421BFAE" w14:textId="77777777" w:rsidR="00270743" w:rsidRPr="005442AE" w:rsidRDefault="00270743" w:rsidP="00F851FB">
      <w:pPr>
        <w:rPr>
          <w:rFonts w:ascii="Times New Roman" w:hAnsi="Times New Roman" w:cs="Times New Roman"/>
          <w:sz w:val="24"/>
          <w:szCs w:val="24"/>
          <w:lang w:val="en-US"/>
        </w:rPr>
      </w:pPr>
    </w:p>
    <w:p w14:paraId="4DC367A7" w14:textId="77777777" w:rsidR="00270743" w:rsidRPr="005442AE" w:rsidRDefault="00270743" w:rsidP="00F851FB">
      <w:pPr>
        <w:rPr>
          <w:rFonts w:ascii="Times New Roman" w:hAnsi="Times New Roman" w:cs="Times New Roman"/>
          <w:sz w:val="24"/>
          <w:szCs w:val="24"/>
          <w:lang w:val="en-US"/>
        </w:rPr>
      </w:pPr>
    </w:p>
    <w:p w14:paraId="5C6C4BCE" w14:textId="77777777" w:rsidR="00270743" w:rsidRPr="005442AE" w:rsidRDefault="00270743" w:rsidP="00F851FB">
      <w:pPr>
        <w:rPr>
          <w:rFonts w:ascii="Times New Roman" w:hAnsi="Times New Roman" w:cs="Times New Roman"/>
          <w:sz w:val="24"/>
          <w:szCs w:val="24"/>
          <w:lang w:val="en-US"/>
        </w:rPr>
      </w:pPr>
    </w:p>
    <w:p w14:paraId="41A50B62" w14:textId="77777777" w:rsidR="00270743" w:rsidRPr="005442AE" w:rsidRDefault="00270743" w:rsidP="00F851FB">
      <w:pPr>
        <w:rPr>
          <w:rFonts w:ascii="Times New Roman" w:hAnsi="Times New Roman" w:cs="Times New Roman"/>
          <w:sz w:val="24"/>
          <w:szCs w:val="24"/>
          <w:lang w:val="en-US"/>
        </w:rPr>
      </w:pPr>
    </w:p>
    <w:p w14:paraId="73B27781" w14:textId="77777777"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1B2B62E8" wp14:editId="6A7E2B61">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68EB2"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14:paraId="209F85F4" w14:textId="77777777" w:rsidR="00F75CF0" w:rsidRPr="005442AE" w:rsidRDefault="00F75CF0" w:rsidP="00A63308">
      <w:pPr>
        <w:jc w:val="both"/>
        <w:rPr>
          <w:rFonts w:ascii="Times New Roman" w:hAnsi="Times New Roman" w:cs="Times New Roman"/>
          <w:sz w:val="24"/>
          <w:szCs w:val="24"/>
          <w:lang w:val="en-US"/>
        </w:rPr>
      </w:pPr>
    </w:p>
    <w:p w14:paraId="22E29F4F" w14:textId="77777777"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investigation.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14:paraId="6B065FFB" w14:textId="77777777"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14:paraId="6E9D088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14:paraId="195E30D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14:paraId="4D84685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14:paraId="6BA2DED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14:paraId="624AC746" w14:textId="77777777"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14:paraId="4A3959C6" w14:textId="22EC3DB9" w:rsidR="00475A6B" w:rsidRPr="005442AE" w:rsidRDefault="00A63308" w:rsidP="00FE1A95">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tab/>
      </w:r>
    </w:p>
    <w:p w14:paraId="1535CFE8" w14:textId="77777777" w:rsidR="00475A6B" w:rsidRPr="005442AE" w:rsidRDefault="00475A6B" w:rsidP="00A63308">
      <w:pPr>
        <w:ind w:left="360" w:hanging="360"/>
        <w:jc w:val="both"/>
        <w:rPr>
          <w:rFonts w:ascii="Times New Roman" w:hAnsi="Times New Roman" w:cs="Times New Roman"/>
          <w:b/>
          <w:sz w:val="24"/>
          <w:szCs w:val="24"/>
          <w:lang w:val="en-US"/>
        </w:rPr>
      </w:pPr>
    </w:p>
    <w:p w14:paraId="4C75BBFD"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14:paraId="5BB9C867"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14:paraId="0149FC0D"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(i.e. units, kilograms, </w:t>
      </w:r>
      <w:r w:rsidRPr="005442AE">
        <w:rPr>
          <w:rFonts w:ascii="Times New Roman" w:hAnsi="Times New Roman" w:cs="Times New Roman"/>
          <w:sz w:val="24"/>
          <w:szCs w:val="24"/>
          <w:lang w:val="en-US"/>
        </w:rPr>
        <w:lastRenderedPageBreak/>
        <w:t>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14:paraId="0E573007"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14:paraId="41DA43F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14:paraId="6D6DAA96"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14:paraId="233634D4"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14:paraId="71957810"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14:paraId="0E2BEFD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14:paraId="469D69B8"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14:paraId="1FED846C"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investigation is also used for the manufacturing of other products.</w:t>
      </w:r>
    </w:p>
    <w:p w14:paraId="75FDEF2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14:paraId="29CBEBA1"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14:paraId="0F1B5822"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p>
    <w:p w14:paraId="2710BF42" w14:textId="77777777"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14:paraId="48861593"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14:paraId="5AF696F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14:paraId="410B925F"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14:paraId="73FB2944"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14:paraId="056AFEFB" w14:textId="77777777"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14:paraId="74C49E99" w14:textId="77777777"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4624" behindDoc="0" locked="0" layoutInCell="1" allowOverlap="1" wp14:anchorId="055324EC" wp14:editId="61BC2ECD">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CC005C"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14:paraId="3605555C" w14:textId="77777777"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14:paraId="05A874FB"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2A9C6A65"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DAA7AC9"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20353F8C" w14:textId="77777777"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35D39F1F" w14:textId="77777777"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128C4A1F" w14:textId="77777777"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0B5C49BD" wp14:editId="6E859446">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F279E"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14:paraId="2B04434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9F2020">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investigation</w:t>
      </w:r>
      <w:r w:rsidRPr="005442AE">
        <w:rPr>
          <w:rFonts w:ascii="Times New Roman" w:hAnsi="Times New Roman" w:cs="Times New Roman"/>
          <w:sz w:val="24"/>
          <w:szCs w:val="24"/>
          <w:lang w:val="en-US"/>
        </w:rPr>
        <w:t>.</w:t>
      </w:r>
    </w:p>
    <w:p w14:paraId="5D95E796"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14:paraId="5AE25BC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14:paraId="38E8C068"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14:paraId="542A3610"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14:paraId="7268ED4F" w14:textId="77777777"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14:paraId="3E64E650" w14:textId="77777777" w:rsidR="009642CE" w:rsidRPr="005442AE" w:rsidRDefault="009642CE" w:rsidP="009642CE">
      <w:pPr>
        <w:spacing w:after="0" w:line="240" w:lineRule="auto"/>
        <w:jc w:val="both"/>
        <w:rPr>
          <w:rFonts w:ascii="Times New Roman" w:hAnsi="Times New Roman" w:cs="Times New Roman"/>
          <w:sz w:val="24"/>
          <w:szCs w:val="24"/>
          <w:lang w:val="en-US"/>
        </w:rPr>
      </w:pPr>
    </w:p>
    <w:p w14:paraId="3FE4533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14:paraId="3559621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14:paraId="4115B30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(i), (ii) and (iii), specifying in each case the channels of distribution used.</w:t>
      </w:r>
    </w:p>
    <w:p w14:paraId="7882BC41" w14:textId="77777777" w:rsidR="009642CE" w:rsidRPr="005442AE" w:rsidRDefault="009642CE" w:rsidP="00A63308">
      <w:pPr>
        <w:jc w:val="both"/>
        <w:rPr>
          <w:rFonts w:ascii="Times New Roman" w:hAnsi="Times New Roman" w:cs="Times New Roman"/>
          <w:sz w:val="24"/>
          <w:szCs w:val="24"/>
          <w:lang w:val="en-US"/>
        </w:rPr>
      </w:pPr>
    </w:p>
    <w:p w14:paraId="4A7D1534"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14:paraId="3BA35504"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14:paraId="04014E3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14:paraId="4122BD6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14:paraId="6CC8999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14:paraId="66BA18A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14:paraId="0C50281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14:paraId="7A1FC6E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14:paraId="301DD0F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14:paraId="02E5D61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14:paraId="4652113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14:paraId="556AFF9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14:paraId="04DC0C7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14:paraId="08D6E51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14:paraId="371F24C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14:paraId="40D2D171"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14:paraId="72B9AC2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14:paraId="580E0E5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14:paraId="2E47EB1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14:paraId="18132EB2"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14:paraId="32F32BDF" w14:textId="77777777"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14:paraId="35E6CF3F" w14:textId="77777777"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investigation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14:paraId="72A9776E"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14:paraId="6A57A51A" w14:textId="77777777"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14:paraId="3F65D73F" w14:textId="77777777"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14:paraId="40FF6EF1"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14:paraId="224FF256" w14:textId="77777777"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14:paraId="70109E76" w14:textId="77777777"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14:paraId="2A4BD44D" w14:textId="77777777" w:rsidTr="0096624D">
        <w:trPr>
          <w:trHeight w:val="552"/>
        </w:trPr>
        <w:tc>
          <w:tcPr>
            <w:tcW w:w="3295" w:type="dxa"/>
            <w:vAlign w:val="center"/>
          </w:tcPr>
          <w:p w14:paraId="489C112C" w14:textId="77777777"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14:paraId="264BAC03"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14:paraId="4012BF90"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F969CD" w14:paraId="20241630" w14:textId="77777777" w:rsidTr="0096624D">
        <w:trPr>
          <w:trHeight w:val="552"/>
        </w:trPr>
        <w:tc>
          <w:tcPr>
            <w:tcW w:w="3295" w:type="dxa"/>
            <w:vAlign w:val="center"/>
          </w:tcPr>
          <w:p w14:paraId="3A1C5169"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14:paraId="6B6BEEE7"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26B8F1E1" w14:textId="77777777" w:rsidR="0096624D" w:rsidRPr="005442AE" w:rsidRDefault="0096624D" w:rsidP="0096624D">
            <w:pPr>
              <w:jc w:val="center"/>
              <w:rPr>
                <w:rFonts w:ascii="Times New Roman" w:hAnsi="Times New Roman" w:cs="Times New Roman"/>
                <w:sz w:val="24"/>
                <w:szCs w:val="24"/>
                <w:lang w:val="en-US"/>
              </w:rPr>
            </w:pPr>
          </w:p>
        </w:tc>
      </w:tr>
      <w:tr w:rsidR="0096624D" w:rsidRPr="00F969CD" w14:paraId="7C409832" w14:textId="77777777" w:rsidTr="0096624D">
        <w:trPr>
          <w:trHeight w:val="552"/>
        </w:trPr>
        <w:tc>
          <w:tcPr>
            <w:tcW w:w="3295" w:type="dxa"/>
            <w:vAlign w:val="center"/>
          </w:tcPr>
          <w:p w14:paraId="2373F3ED"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14:paraId="32617F53"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615E5DC7" w14:textId="77777777" w:rsidR="0096624D" w:rsidRPr="005442AE" w:rsidRDefault="0096624D" w:rsidP="0096624D">
            <w:pPr>
              <w:jc w:val="center"/>
              <w:rPr>
                <w:rFonts w:ascii="Times New Roman" w:hAnsi="Times New Roman" w:cs="Times New Roman"/>
                <w:sz w:val="24"/>
                <w:szCs w:val="24"/>
                <w:lang w:val="en-US"/>
              </w:rPr>
            </w:pPr>
          </w:p>
        </w:tc>
      </w:tr>
      <w:tr w:rsidR="0096624D" w:rsidRPr="005442AE" w14:paraId="5FEB29ED" w14:textId="77777777" w:rsidTr="0096624D">
        <w:trPr>
          <w:trHeight w:val="552"/>
        </w:trPr>
        <w:tc>
          <w:tcPr>
            <w:tcW w:w="3295" w:type="dxa"/>
            <w:vAlign w:val="center"/>
          </w:tcPr>
          <w:p w14:paraId="551BAE7F" w14:textId="77777777"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14:paraId="2202338D" w14:textId="77777777"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14:paraId="498073E6" w14:textId="77777777" w:rsidR="0096624D" w:rsidRPr="005442AE" w:rsidRDefault="0096624D" w:rsidP="0096624D">
            <w:pPr>
              <w:jc w:val="center"/>
              <w:rPr>
                <w:rFonts w:ascii="Times New Roman" w:hAnsi="Times New Roman" w:cs="Times New Roman"/>
                <w:sz w:val="24"/>
                <w:szCs w:val="24"/>
                <w:lang w:val="en-US"/>
              </w:rPr>
            </w:pPr>
          </w:p>
        </w:tc>
      </w:tr>
    </w:tbl>
    <w:p w14:paraId="5BB44E1A" w14:textId="77777777" w:rsidR="000A6ED7" w:rsidRPr="005442AE" w:rsidRDefault="000A6ED7" w:rsidP="00A63308">
      <w:pPr>
        <w:jc w:val="both"/>
        <w:rPr>
          <w:rFonts w:ascii="Times New Roman" w:hAnsi="Times New Roman" w:cs="Times New Roman"/>
          <w:sz w:val="24"/>
          <w:szCs w:val="24"/>
          <w:lang w:val="en-US"/>
        </w:rPr>
      </w:pPr>
    </w:p>
    <w:p w14:paraId="2F250F97" w14:textId="77777777"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15963F9D" wp14:editId="40131904">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72469EA"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14:paraId="3BD3ED05" w14:textId="77777777"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14:paraId="4C38B880"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370ADE9E"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370B1E41"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09468B3"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188160A3" w14:textId="77777777" w:rsidR="0096624D" w:rsidRPr="005442AE" w:rsidRDefault="0096624D" w:rsidP="00A63308">
      <w:pPr>
        <w:jc w:val="both"/>
        <w:rPr>
          <w:rFonts w:ascii="Times New Roman" w:hAnsi="Times New Roman" w:cs="Times New Roman"/>
          <w:color w:val="FF0000"/>
          <w:sz w:val="24"/>
          <w:szCs w:val="24"/>
          <w:lang w:val="en-US"/>
        </w:rPr>
      </w:pPr>
    </w:p>
    <w:p w14:paraId="36651D3D" w14:textId="77777777"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14:paraId="601F86B3"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37B38406" wp14:editId="7CDC9E49">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8A7D3F"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14:paraId="347F5D31" w14:textId="77777777"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14:paraId="1526E450" w14:textId="77777777"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36B15AFE" wp14:editId="4CFCA182">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6AD2B"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14:paraId="10119DCB" w14:textId="77777777"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14:paraId="0EDF283A" w14:textId="77777777"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14:paraId="2216E462" w14:textId="77777777"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14:paraId="634436A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investigation. </w:t>
      </w:r>
    </w:p>
    <w:p w14:paraId="4AF08CB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14:paraId="0953143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14:paraId="533C0DC6"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14:paraId="41E945D0" w14:textId="77777777" w:rsidR="00A63308" w:rsidRPr="005442AE" w:rsidRDefault="00A63308" w:rsidP="00A63308">
      <w:pPr>
        <w:pStyle w:val="Default"/>
        <w:jc w:val="both"/>
        <w:rPr>
          <w:b/>
          <w:bCs/>
          <w:lang w:val="en-US"/>
        </w:rPr>
      </w:pPr>
    </w:p>
    <w:p w14:paraId="2D281115" w14:textId="77777777"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75242845" w14:textId="77777777" w:rsidR="00A63308" w:rsidRPr="005442AE" w:rsidRDefault="00A63308" w:rsidP="00A63308">
      <w:pPr>
        <w:pStyle w:val="Default"/>
        <w:jc w:val="both"/>
        <w:rPr>
          <w:lang w:val="en-US"/>
        </w:rPr>
      </w:pPr>
    </w:p>
    <w:p w14:paraId="0729D083" w14:textId="77777777" w:rsidR="00A63308" w:rsidRPr="005442AE" w:rsidRDefault="00A63308" w:rsidP="00A63308">
      <w:pPr>
        <w:pStyle w:val="Default"/>
        <w:jc w:val="both"/>
        <w:rPr>
          <w:lang w:val="en-US"/>
        </w:rPr>
      </w:pPr>
      <w:r w:rsidRPr="005442AE">
        <w:rPr>
          <w:lang w:val="en-US"/>
        </w:rPr>
        <w:t>Field Name:</w:t>
      </w:r>
      <w:r w:rsidRPr="005442AE">
        <w:rPr>
          <w:lang w:val="en-US"/>
        </w:rPr>
        <w:tab/>
        <w:t>DCODPROD</w:t>
      </w:r>
    </w:p>
    <w:p w14:paraId="6A30E55D" w14:textId="77777777" w:rsidR="00A63308" w:rsidRPr="005442AE" w:rsidRDefault="00A63308" w:rsidP="00A63308">
      <w:pPr>
        <w:pStyle w:val="Default"/>
        <w:jc w:val="both"/>
        <w:rPr>
          <w:lang w:val="en-US"/>
        </w:rPr>
      </w:pPr>
    </w:p>
    <w:p w14:paraId="70DC0E5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14:paraId="451E9BC9"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14:paraId="424B3DD1" w14:textId="77777777" w:rsidR="00A63308" w:rsidRPr="005442AE" w:rsidRDefault="00A63308" w:rsidP="00D5041D">
      <w:pPr>
        <w:spacing w:after="0"/>
        <w:jc w:val="both"/>
        <w:rPr>
          <w:rFonts w:ascii="Times New Roman" w:hAnsi="Times New Roman" w:cs="Times New Roman"/>
          <w:b/>
          <w:bCs/>
          <w:sz w:val="24"/>
          <w:szCs w:val="24"/>
          <w:lang w:val="en-US"/>
        </w:rPr>
      </w:pPr>
    </w:p>
    <w:p w14:paraId="651572C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02E04CE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14:paraId="71F2036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14:paraId="6C79013F"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7931D0A2" w14:textId="77777777" w:rsidR="00A63308" w:rsidRPr="005442AE" w:rsidRDefault="00A63308" w:rsidP="00D5041D">
      <w:pPr>
        <w:spacing w:after="0"/>
        <w:jc w:val="both"/>
        <w:rPr>
          <w:rFonts w:ascii="Times New Roman" w:hAnsi="Times New Roman" w:cs="Times New Roman"/>
          <w:b/>
          <w:bCs/>
          <w:sz w:val="24"/>
          <w:szCs w:val="24"/>
          <w:lang w:val="en-US"/>
        </w:rPr>
      </w:pPr>
    </w:p>
    <w:p w14:paraId="071DD5B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14:paraId="1E9C482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14:paraId="6C892AB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14:paraId="6538251D"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14:paraId="35F4AEC4" w14:textId="77777777" w:rsidR="00A63308" w:rsidRPr="005442AE" w:rsidRDefault="00A63308" w:rsidP="00D5041D">
      <w:pPr>
        <w:spacing w:after="0"/>
        <w:jc w:val="both"/>
        <w:rPr>
          <w:rFonts w:ascii="Times New Roman" w:hAnsi="Times New Roman" w:cs="Times New Roman"/>
          <w:b/>
          <w:bCs/>
          <w:sz w:val="24"/>
          <w:szCs w:val="24"/>
          <w:lang w:val="en-US"/>
        </w:rPr>
      </w:pPr>
    </w:p>
    <w:p w14:paraId="06E157E5"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0DF592A2"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14:paraId="21070B4C"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26493029"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60C96EA8"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2AA7141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66BAE09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14:paraId="2A46F512"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14:paraId="7F3482CF" w14:textId="77777777"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1C8B4626" w14:textId="77777777" w:rsidR="00A63308" w:rsidRPr="005442AE" w:rsidRDefault="00A63308" w:rsidP="00A63308">
      <w:pPr>
        <w:pStyle w:val="Default"/>
        <w:jc w:val="both"/>
        <w:rPr>
          <w:b/>
          <w:bCs/>
          <w:lang w:val="en-US"/>
        </w:rPr>
      </w:pPr>
    </w:p>
    <w:p w14:paraId="260ED887" w14:textId="77777777"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229579C7" w14:textId="77777777" w:rsidR="00A535FB" w:rsidRPr="005442AE" w:rsidRDefault="00A535FB" w:rsidP="00A535FB">
      <w:pPr>
        <w:spacing w:after="0" w:line="240" w:lineRule="auto"/>
        <w:jc w:val="both"/>
        <w:rPr>
          <w:rFonts w:ascii="Times New Roman" w:hAnsi="Times New Roman" w:cs="Times New Roman"/>
          <w:sz w:val="24"/>
          <w:szCs w:val="24"/>
          <w:lang w:val="en-US"/>
        </w:rPr>
      </w:pPr>
    </w:p>
    <w:p w14:paraId="5B6D8CC0"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14:paraId="14BD8A3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14:paraId="466BA84F"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2B24BA1D" w14:textId="77777777" w:rsidR="00BA207D" w:rsidRPr="005442AE" w:rsidRDefault="00BA207D" w:rsidP="0013617D">
      <w:pPr>
        <w:spacing w:after="0"/>
        <w:jc w:val="both"/>
        <w:rPr>
          <w:rFonts w:ascii="Times New Roman" w:hAnsi="Times New Roman" w:cs="Times New Roman"/>
          <w:b/>
          <w:bCs/>
          <w:sz w:val="24"/>
          <w:szCs w:val="24"/>
          <w:lang w:val="en-US"/>
        </w:rPr>
      </w:pPr>
    </w:p>
    <w:p w14:paraId="3B04B51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3EA402E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14:paraId="35113A8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14:paraId="7100281C"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14:paraId="2E0FA1CD" w14:textId="77777777" w:rsidR="00C11EFE" w:rsidRPr="005442AE" w:rsidRDefault="00C11EFE" w:rsidP="00D5041D">
      <w:pPr>
        <w:spacing w:after="0"/>
        <w:ind w:left="1410" w:hanging="1410"/>
        <w:jc w:val="both"/>
        <w:rPr>
          <w:rFonts w:ascii="Times New Roman" w:hAnsi="Times New Roman" w:cs="Times New Roman"/>
          <w:b/>
          <w:bCs/>
          <w:sz w:val="24"/>
          <w:szCs w:val="24"/>
          <w:lang w:val="en-US"/>
        </w:rPr>
      </w:pPr>
    </w:p>
    <w:p w14:paraId="28BEF10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4031F5F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14:paraId="57B686DB"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14:paraId="10607640"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5FA51DEF" w14:textId="77777777"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5C7A4BDD"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5ABD48A8"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2A993A09" w14:textId="77777777"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14:paraId="53543F6A" w14:textId="77777777" w:rsidR="00A63308" w:rsidRPr="005442AE" w:rsidRDefault="00A63308" w:rsidP="00D5041D">
      <w:pPr>
        <w:spacing w:after="0"/>
        <w:jc w:val="both"/>
        <w:rPr>
          <w:rFonts w:ascii="Times New Roman" w:hAnsi="Times New Roman" w:cs="Times New Roman"/>
          <w:b/>
          <w:bCs/>
          <w:sz w:val="24"/>
          <w:szCs w:val="24"/>
          <w:lang w:val="en-US"/>
        </w:rPr>
      </w:pPr>
    </w:p>
    <w:p w14:paraId="62119EA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14:paraId="59010C2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14:paraId="183CA5BD" w14:textId="77777777"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14:paraId="69AF0E83"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7BCCA309"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74977C3D"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7286269E"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1F848259"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3989490E" w14:textId="77777777"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62C464D1"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14:paraId="235C91C0" w14:textId="77777777" w:rsidR="00A63308" w:rsidRPr="005442AE" w:rsidRDefault="00A63308" w:rsidP="00D5041D">
      <w:pPr>
        <w:spacing w:after="0"/>
        <w:jc w:val="both"/>
        <w:rPr>
          <w:rFonts w:ascii="Times New Roman" w:hAnsi="Times New Roman" w:cs="Times New Roman"/>
          <w:b/>
          <w:bCs/>
          <w:sz w:val="24"/>
          <w:szCs w:val="24"/>
          <w:lang w:val="en-US"/>
        </w:rPr>
      </w:pPr>
    </w:p>
    <w:p w14:paraId="315034D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14:paraId="6D07D78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14:paraId="60E40B17"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278A6246"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w:t>
      </w:r>
      <w:r w:rsidRPr="005442AE">
        <w:rPr>
          <w:rFonts w:ascii="Times New Roman" w:hAnsi="Times New Roman" w:cs="Times New Roman"/>
          <w:sz w:val="24"/>
          <w:szCs w:val="24"/>
          <w:lang w:val="en-US"/>
        </w:rPr>
        <w:lastRenderedPageBreak/>
        <w:t xml:space="preserve">field. If the payment is in installments, insert columns corresponding to the number of </w:t>
      </w:r>
      <w:r w:rsidRPr="005442AE">
        <w:rPr>
          <w:rFonts w:ascii="Times New Roman" w:hAnsi="Times New Roman" w:cs="Times New Roman"/>
          <w:bCs/>
          <w:sz w:val="24"/>
          <w:szCs w:val="24"/>
          <w:lang w:val="en-US"/>
        </w:rPr>
        <w:t>monthly payments.</w:t>
      </w:r>
    </w:p>
    <w:p w14:paraId="02E8E702" w14:textId="77777777"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14:paraId="3BF2E775" w14:textId="77777777"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14:paraId="70A6420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14:paraId="3540052C"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14:paraId="741341EC" w14:textId="77777777"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14:paraId="21D4EBE1" w14:textId="77777777"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14:paraId="0069D502"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14:paraId="771D5F07" w14:textId="77777777"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14:paraId="3CD37D51" w14:textId="77777777" w:rsidR="00A63308" w:rsidRPr="005442AE" w:rsidRDefault="00A63308" w:rsidP="00A63308">
      <w:pPr>
        <w:jc w:val="both"/>
        <w:rPr>
          <w:rFonts w:ascii="Times New Roman" w:hAnsi="Times New Roman" w:cs="Times New Roman"/>
          <w:sz w:val="24"/>
          <w:szCs w:val="24"/>
          <w:lang w:val="en-US"/>
        </w:rPr>
      </w:pPr>
    </w:p>
    <w:p w14:paraId="187B5256" w14:textId="77777777"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14:paraId="4E1272C6" w14:textId="77777777" w:rsidR="00A63308" w:rsidRPr="005442AE" w:rsidRDefault="00A63308" w:rsidP="00D5041D">
      <w:pPr>
        <w:spacing w:after="0"/>
        <w:jc w:val="both"/>
        <w:rPr>
          <w:rFonts w:ascii="Times New Roman" w:hAnsi="Times New Roman" w:cs="Times New Roman"/>
          <w:b/>
          <w:bCs/>
          <w:sz w:val="24"/>
          <w:szCs w:val="24"/>
          <w:lang w:val="en-US"/>
        </w:rPr>
      </w:pPr>
    </w:p>
    <w:p w14:paraId="34CA055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14:paraId="453C04F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14:paraId="2A986010" w14:textId="77777777"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14:paraId="32AA0CD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14:paraId="40BB9BCD" w14:textId="77777777" w:rsidR="00C11EFE" w:rsidRPr="005442AE" w:rsidRDefault="00C11EFE" w:rsidP="00D5041D">
      <w:pPr>
        <w:spacing w:after="0"/>
        <w:ind w:left="1410" w:hanging="1410"/>
        <w:jc w:val="both"/>
        <w:rPr>
          <w:rFonts w:ascii="Times New Roman" w:hAnsi="Times New Roman" w:cs="Times New Roman"/>
          <w:sz w:val="24"/>
          <w:szCs w:val="24"/>
          <w:lang w:val="en-US"/>
        </w:rPr>
      </w:pPr>
    </w:p>
    <w:p w14:paraId="7854DF6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14:paraId="6B0CAEF7"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14:paraId="60A12D7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14:paraId="225B2D0B" w14:textId="77777777"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2CCCCE6" wp14:editId="55DD50C5">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9670AA"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14:paraId="1EDBB28D" w14:textId="77777777"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14:paraId="6D5D7D7F" w14:textId="77777777" w:rsidR="00393049" w:rsidRPr="005442AE" w:rsidRDefault="00393049" w:rsidP="00A63308">
      <w:pPr>
        <w:pStyle w:val="Default"/>
        <w:spacing w:after="140"/>
        <w:jc w:val="both"/>
        <w:rPr>
          <w:lang w:val="en-US"/>
        </w:rPr>
      </w:pPr>
      <w:r w:rsidRPr="005442AE">
        <w:rPr>
          <w:lang w:val="en-US"/>
        </w:rPr>
        <w:tab/>
      </w:r>
      <w:r w:rsidRPr="005442AE">
        <w:rPr>
          <w:lang w:val="en-US"/>
        </w:rPr>
        <w:tab/>
      </w:r>
      <w:r w:rsidRPr="005442AE">
        <w:rPr>
          <w:lang w:val="en-US"/>
        </w:rPr>
        <w:tab/>
      </w:r>
      <w:r w:rsidRPr="005442AE">
        <w:rPr>
          <w:lang w:val="en-US"/>
        </w:rPr>
        <w:tab/>
        <w:t>Inform the unit (sold or traded)</w:t>
      </w:r>
    </w:p>
    <w:p w14:paraId="36A46CC5" w14:textId="77777777" w:rsidR="00A63308" w:rsidRPr="005442AE" w:rsidRDefault="00A63308" w:rsidP="00A63308">
      <w:pPr>
        <w:jc w:val="both"/>
        <w:rPr>
          <w:rFonts w:ascii="Times New Roman" w:hAnsi="Times New Roman" w:cs="Times New Roman"/>
          <w:b/>
          <w:bCs/>
          <w:sz w:val="24"/>
          <w:szCs w:val="24"/>
          <w:lang w:val="en-US"/>
        </w:rPr>
      </w:pPr>
    </w:p>
    <w:p w14:paraId="5CED905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20C6499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14:paraId="720221B6"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56D4269F"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14:paraId="23DA83FF" w14:textId="77777777" w:rsidR="00A63308" w:rsidRPr="005442AE" w:rsidRDefault="00A63308" w:rsidP="00F4717C">
      <w:pPr>
        <w:spacing w:after="0"/>
        <w:jc w:val="both"/>
        <w:rPr>
          <w:rFonts w:ascii="Times New Roman" w:hAnsi="Times New Roman" w:cs="Times New Roman"/>
          <w:sz w:val="24"/>
          <w:szCs w:val="24"/>
          <w:lang w:val="en-US"/>
        </w:rPr>
      </w:pPr>
    </w:p>
    <w:p w14:paraId="1106862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2549E8B"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14:paraId="43530C51" w14:textId="77777777"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14:paraId="640C66C0"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4ACEC019" w14:textId="77777777" w:rsidR="00A63308" w:rsidRPr="005442AE" w:rsidRDefault="00A63308" w:rsidP="00F4717C">
      <w:pPr>
        <w:spacing w:after="0"/>
        <w:jc w:val="both"/>
        <w:rPr>
          <w:rFonts w:ascii="Times New Roman" w:hAnsi="Times New Roman" w:cs="Times New Roman"/>
          <w:sz w:val="24"/>
          <w:szCs w:val="24"/>
          <w:lang w:val="en-US"/>
        </w:rPr>
      </w:pPr>
    </w:p>
    <w:p w14:paraId="78AC4B9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04DC7E6E"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14:paraId="19EAF9A3"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14:paraId="6677941D"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147A1BB1" w14:textId="77777777" w:rsidR="00F4717C" w:rsidRPr="005442AE" w:rsidRDefault="00F4717C" w:rsidP="00A63308">
      <w:pPr>
        <w:jc w:val="both"/>
        <w:rPr>
          <w:rFonts w:ascii="Times New Roman" w:hAnsi="Times New Roman" w:cs="Times New Roman"/>
          <w:sz w:val="24"/>
          <w:szCs w:val="24"/>
          <w:lang w:val="en-US"/>
        </w:rPr>
      </w:pPr>
    </w:p>
    <w:p w14:paraId="2B851225"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2B15DBCD"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14:paraId="009E1075" w14:textId="77777777"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14:paraId="4AEA08D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w:t>
      </w:r>
      <w:r w:rsidRPr="005442AE">
        <w:rPr>
          <w:rFonts w:ascii="Times New Roman" w:hAnsi="Times New Roman" w:cs="Times New Roman"/>
          <w:sz w:val="24"/>
          <w:szCs w:val="24"/>
          <w:lang w:val="en-US"/>
        </w:rPr>
        <w:lastRenderedPageBreak/>
        <w:t xml:space="preserve">customer category. Explain how you calculated the per-unit discount. Provide the discounts worksheet as an attachment to the response or another equivalent document. </w:t>
      </w:r>
    </w:p>
    <w:p w14:paraId="0F61B34B" w14:textId="77777777" w:rsidR="00A63308" w:rsidRPr="005442AE" w:rsidRDefault="00A63308" w:rsidP="00F4717C">
      <w:pPr>
        <w:spacing w:after="0"/>
        <w:jc w:val="both"/>
        <w:rPr>
          <w:rFonts w:ascii="Times New Roman" w:hAnsi="Times New Roman" w:cs="Times New Roman"/>
          <w:sz w:val="24"/>
          <w:szCs w:val="24"/>
          <w:lang w:val="en-US"/>
        </w:rPr>
      </w:pPr>
    </w:p>
    <w:p w14:paraId="3227F00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12F333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14:paraId="4ACC0764"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14:paraId="10445555"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288A54BA" w14:textId="77777777" w:rsidR="00A63308" w:rsidRPr="005442AE" w:rsidRDefault="00A63308" w:rsidP="00F4717C">
      <w:pPr>
        <w:spacing w:after="0"/>
        <w:jc w:val="both"/>
        <w:rPr>
          <w:rFonts w:ascii="Times New Roman" w:hAnsi="Times New Roman" w:cs="Times New Roman"/>
          <w:sz w:val="24"/>
          <w:szCs w:val="24"/>
          <w:lang w:val="en-US"/>
        </w:rPr>
      </w:pPr>
    </w:p>
    <w:p w14:paraId="5DE13BE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24C4396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14:paraId="16DB0381" w14:textId="77777777"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unit cost of short-term credit incurred by your company. If you did not take on any short-term loans during the period of investigation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14:paraId="6B223298" w14:textId="77777777"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14:paraId="19FBDD0B" w14:textId="77777777" w:rsidR="00BA207D" w:rsidRPr="005442AE" w:rsidRDefault="00BA207D" w:rsidP="00A63308">
      <w:pPr>
        <w:jc w:val="both"/>
        <w:rPr>
          <w:rFonts w:ascii="Times New Roman" w:hAnsi="Times New Roman" w:cs="Times New Roman"/>
          <w:b/>
          <w:bCs/>
          <w:sz w:val="24"/>
          <w:szCs w:val="24"/>
          <w:lang w:val="en-US"/>
        </w:rPr>
      </w:pPr>
    </w:p>
    <w:p w14:paraId="6E5BB128" w14:textId="77777777"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14:paraId="4EA83448" w14:textId="77777777" w:rsidR="00A63308" w:rsidRPr="005442AE" w:rsidRDefault="00A63308" w:rsidP="00A63308">
      <w:pPr>
        <w:spacing w:after="0" w:line="240" w:lineRule="auto"/>
        <w:jc w:val="both"/>
        <w:rPr>
          <w:rFonts w:ascii="Times New Roman" w:hAnsi="Times New Roman" w:cs="Times New Roman"/>
          <w:bCs/>
          <w:sz w:val="24"/>
          <w:szCs w:val="24"/>
          <w:lang w:val="en-US"/>
        </w:rPr>
      </w:pPr>
    </w:p>
    <w:p w14:paraId="25EA8599" w14:textId="77777777"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14:paraId="3114177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AD45A96"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14:paraId="6FA41517"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04CA031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14:paraId="54E4C326"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671F5B13" w14:textId="77777777"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14:paraId="38F5D2AD" w14:textId="77777777"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9A00A78"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1BBE6C5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DIMPOSTO</w:t>
      </w:r>
    </w:p>
    <w:p w14:paraId="734F422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2A90E35"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14:paraId="6A92EAD5" w14:textId="77777777"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14:paraId="2147D695" w14:textId="77777777"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14:paraId="5BFFC681"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7E6F1B6D" w14:textId="77777777"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14:paraId="077C1944" w14:textId="77777777"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14:paraId="3EE1F22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12F78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14:paraId="5BAF4644"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6E279683"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14:paraId="7FC60A6F" w14:textId="77777777"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14:paraId="6B8B456C" w14:textId="77777777"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14:paraId="58F33F3D"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06CDDC82"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291166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14:paraId="3316646F"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7D17D46E"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163D859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513993B1"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28E3D7D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47DC84E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71E3B9C1"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485A1C85" w14:textId="77777777"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14:paraId="4404FA73"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0E08E958"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06EC8719"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14:paraId="3B07916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14:paraId="2C62665A"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55FD522D"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2466D20"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12D54A3B" w14:textId="77777777"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1B8D789A" w14:textId="77777777"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14:paraId="1D586425"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63069BC2" w14:textId="77777777"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14:paraId="0F9243C9" w14:textId="77777777" w:rsidR="00A63308" w:rsidRPr="005442AE" w:rsidRDefault="00A63308" w:rsidP="00F4717C">
      <w:pPr>
        <w:spacing w:after="0"/>
        <w:rPr>
          <w:rFonts w:ascii="Times New Roman" w:hAnsi="Times New Roman" w:cs="Times New Roman"/>
          <w:sz w:val="24"/>
          <w:szCs w:val="24"/>
          <w:lang w:val="en-US"/>
        </w:rPr>
      </w:pPr>
    </w:p>
    <w:p w14:paraId="793F357B"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8F3AA1F" w14:textId="77777777"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14:paraId="06D21340" w14:textId="77777777"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14:paraId="44392344" w14:textId="77777777" w:rsidR="00A63308" w:rsidRPr="005442AE" w:rsidRDefault="00A63308" w:rsidP="00A63308">
      <w:pPr>
        <w:rPr>
          <w:rFonts w:ascii="Times New Roman" w:hAnsi="Times New Roman" w:cs="Times New Roman"/>
          <w:sz w:val="24"/>
          <w:szCs w:val="24"/>
          <w:lang w:val="en-US"/>
        </w:rPr>
      </w:pPr>
    </w:p>
    <w:p w14:paraId="5F0AB733" w14:textId="77777777"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w:t>
      </w:r>
      <w:r w:rsidRPr="005442AE">
        <w:rPr>
          <w:rFonts w:ascii="Times New Roman" w:hAnsi="Times New Roman"/>
          <w:sz w:val="24"/>
          <w:szCs w:val="24"/>
          <w:lang w:val="en-US"/>
        </w:rPr>
        <w:lastRenderedPageBreak/>
        <w:t xml:space="preserve">client categories, among other factors – be compensated by these adjustments, allowing adequate comparison of the practiced prices in the comparison market. </w:t>
      </w:r>
    </w:p>
    <w:p w14:paraId="39231504" w14:textId="77777777"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14:paraId="11EA0D1A" w14:textId="77777777"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14:paraId="78272541" w14:textId="77777777" w:rsidTr="003B0429">
        <w:trPr>
          <w:trHeight w:val="255"/>
        </w:trPr>
        <w:tc>
          <w:tcPr>
            <w:tcW w:w="10053" w:type="dxa"/>
          </w:tcPr>
          <w:p w14:paraId="5B055F55" w14:textId="77777777"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14:paraId="10CD259A" w14:textId="77777777"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14:paraId="29284982" w14:textId="77777777"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998BB6C"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14:paraId="435AE4B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14:paraId="110623F2"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during the period of inve</w:t>
      </w:r>
      <w:r w:rsidR="000E7C0F"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tigation.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339DA300" w14:textId="77777777"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14:paraId="418317A8"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D2F6E02"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14:paraId="7F9C24BB" w14:textId="77777777"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14:paraId="243A0A41" w14:textId="77777777"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14:paraId="61A81DE1" w14:textId="77777777"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14:paraId="098F1868" w14:textId="77777777"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1A8153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14:paraId="3841B04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4B134A9C" w14:textId="77777777"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14:paraId="3E2227D3" w14:textId="77777777"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14:paraId="3F5EABBC"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DEF1C39"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14:paraId="491A70C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1665535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483C0528" w14:textId="77777777" w:rsidR="00557FFE" w:rsidRPr="005442AE" w:rsidRDefault="00557FFE" w:rsidP="00ED35B7">
      <w:pPr>
        <w:spacing w:after="0" w:line="240" w:lineRule="auto"/>
        <w:jc w:val="both"/>
        <w:rPr>
          <w:rFonts w:ascii="Times New Roman" w:hAnsi="Times New Roman" w:cs="Times New Roman"/>
          <w:b/>
          <w:bCs/>
          <w:sz w:val="24"/>
          <w:szCs w:val="24"/>
          <w:lang w:val="en-US"/>
        </w:rPr>
      </w:pPr>
    </w:p>
    <w:p w14:paraId="419E985D" w14:textId="77777777"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14:paraId="7C47F08A"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14:paraId="6EE3C648"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333AA494" w14:textId="77777777" w:rsidR="00712F40" w:rsidRPr="005442AE" w:rsidRDefault="00712F40" w:rsidP="00A63308">
      <w:pPr>
        <w:rPr>
          <w:rFonts w:ascii="Times New Roman" w:hAnsi="Times New Roman" w:cs="Times New Roman"/>
          <w:b/>
          <w:bCs/>
          <w:sz w:val="24"/>
          <w:szCs w:val="24"/>
          <w:lang w:val="en-US"/>
        </w:rPr>
      </w:pPr>
    </w:p>
    <w:p w14:paraId="6BC8954F" w14:textId="77777777"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914E5D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14:paraId="01C269E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1A65CC5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14:paraId="4E5CDE07"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14:paraId="5BBE9AC4"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14:paraId="3A444472" w14:textId="77777777"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14:paraId="68028AD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4494B07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1741DF8E"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552A11C4"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14:paraId="49F87B7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14:paraId="5CA5A0A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5912173D"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14:paraId="26126BCF" w14:textId="77777777"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14:paraId="2BBEA636"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4BFB406E" w14:textId="77777777"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14:paraId="00E39B80" w14:textId="77777777"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6D12151"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14:paraId="0FF7F387"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6462B7B"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14:paraId="3CFED25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14:paraId="16D755F4"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5E093407"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21DC7D6"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14:paraId="6B8827AB"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14:paraId="6166BD89"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14:paraId="3D8218B2"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advertising specifically for the like product.  This is the cost you incurred to advertise to your customer’s customers.  Report all </w:t>
      </w:r>
      <w:r w:rsidRPr="005442AE">
        <w:rPr>
          <w:rFonts w:ascii="Times New Roman" w:hAnsi="Times New Roman" w:cs="Times New Roman"/>
          <w:sz w:val="24"/>
          <w:szCs w:val="24"/>
          <w:lang w:val="en-US"/>
        </w:rPr>
        <w:lastRenderedPageBreak/>
        <w:t>advertising expenses incurred to advertise to your customers as part of indirect selling expenses (field 34.0).</w:t>
      </w:r>
    </w:p>
    <w:p w14:paraId="42FA3C08" w14:textId="77777777"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14:paraId="14DDD0C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1CA036C5" w14:textId="77777777"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4961E56E"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BAB79D6"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14:paraId="0C6DEE8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14:paraId="70642DB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14:paraId="4E3BD286" w14:textId="77777777" w:rsidR="00B630E9" w:rsidRPr="005442AE" w:rsidRDefault="00B630E9" w:rsidP="00D46136">
      <w:pPr>
        <w:spacing w:after="0" w:line="240" w:lineRule="auto"/>
        <w:rPr>
          <w:rFonts w:ascii="Times New Roman" w:hAnsi="Times New Roman" w:cs="Times New Roman"/>
          <w:b/>
          <w:sz w:val="24"/>
          <w:szCs w:val="24"/>
          <w:lang w:val="en-US"/>
        </w:rPr>
      </w:pPr>
    </w:p>
    <w:p w14:paraId="68084C4C" w14:textId="77777777"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163F5D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14:paraId="12DB517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02CFF3B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14:paraId="7EC60FB1" w14:textId="77777777"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14:paraId="0F54F371" w14:textId="77777777"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90BDD1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14:paraId="672D872E"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14:paraId="58A7E905"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w:t>
      </w:r>
      <w:r w:rsidRPr="005442AE">
        <w:rPr>
          <w:rFonts w:ascii="Times New Roman" w:hAnsi="Times New Roman" w:cs="Times New Roman"/>
          <w:sz w:val="24"/>
          <w:szCs w:val="24"/>
          <w:lang w:val="en-US"/>
        </w:rPr>
        <w:lastRenderedPageBreak/>
        <w:t>expenses, as well as the indirect expenses separated from the direct selling expenses reported in fields 30.0 through 33.(1-n).  Where more than one company incurred indirect selling expenses, submit separate worksheets for each.</w:t>
      </w:r>
    </w:p>
    <w:p w14:paraId="3CA34194" w14:textId="77777777" w:rsidR="00B630E9" w:rsidRPr="005442AE" w:rsidRDefault="00B630E9" w:rsidP="00D46136">
      <w:pPr>
        <w:spacing w:after="0" w:line="240" w:lineRule="auto"/>
        <w:rPr>
          <w:rFonts w:ascii="Times New Roman" w:hAnsi="Times New Roman" w:cs="Times New Roman"/>
          <w:b/>
          <w:sz w:val="24"/>
          <w:szCs w:val="24"/>
          <w:lang w:val="en-US"/>
        </w:rPr>
      </w:pPr>
    </w:p>
    <w:p w14:paraId="5E179FA8" w14:textId="77777777"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B54E884" w14:textId="77777777"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14:paraId="1368ECC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did not borrow short-term during the period of investigation, use a published commercial short-term lending rate.</w:t>
      </w:r>
    </w:p>
    <w:p w14:paraId="3B50DD3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284487E4"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681DECAC"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5F0D8130" w14:textId="77777777"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14:paraId="2421EE33"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44BBD340"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74A404FB" w14:textId="77777777" w:rsidR="00A63308" w:rsidRPr="005442AE" w:rsidRDefault="00A63308" w:rsidP="00D46136">
      <w:pPr>
        <w:spacing w:after="0" w:line="240" w:lineRule="auto"/>
        <w:jc w:val="both"/>
        <w:rPr>
          <w:rFonts w:ascii="Times New Roman" w:hAnsi="Times New Roman" w:cs="Times New Roman"/>
          <w:b/>
          <w:sz w:val="24"/>
          <w:szCs w:val="24"/>
          <w:lang w:val="en-US"/>
        </w:rPr>
      </w:pPr>
    </w:p>
    <w:p w14:paraId="535FFD01" w14:textId="77777777"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2479F7E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14:paraId="7627A836" w14:textId="77777777"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14:paraId="6A6D1D45" w14:textId="77777777"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14:paraId="28576259" w14:textId="77777777" w:rsidTr="003B0429">
        <w:tc>
          <w:tcPr>
            <w:tcW w:w="9886" w:type="dxa"/>
          </w:tcPr>
          <w:p w14:paraId="7708D16E"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w:t>
            </w:r>
            <w:r w:rsidRPr="005442AE">
              <w:rPr>
                <w:rFonts w:ascii="Times New Roman" w:hAnsi="Times New Roman" w:cs="Times New Roman"/>
                <w:sz w:val="24"/>
                <w:szCs w:val="24"/>
                <w:lang w:val="en-US"/>
              </w:rPr>
              <w:lastRenderedPageBreak/>
              <w:t xml:space="preserve">the normal value.    Please report all values in American dollars.  </w:t>
            </w:r>
          </w:p>
        </w:tc>
      </w:tr>
    </w:tbl>
    <w:p w14:paraId="3B64ADB3"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p>
    <w:p w14:paraId="20687CCD"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638896F8"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14:paraId="0A148169"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14:paraId="4FB56067" w14:textId="77777777"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r w:rsidRPr="005442AE">
        <w:rPr>
          <w:rFonts w:ascii="Times New Roman" w:hAnsi="Times New Roman" w:cs="Times New Roman"/>
          <w:sz w:val="24"/>
          <w:szCs w:val="24"/>
          <w:lang w:val="en-US"/>
        </w:rPr>
        <w:t>a</w:t>
      </w:r>
      <w:proofErr w:type="spellEnd"/>
      <w:r w:rsidRPr="005442AE">
        <w:rPr>
          <w:rFonts w:ascii="Times New Roman" w:hAnsi="Times New Roman" w:cs="Times New Roman"/>
          <w:sz w:val="24"/>
          <w:szCs w:val="24"/>
          <w:lang w:val="en-US"/>
        </w:rPr>
        <w:t xml:space="preserve"> affiliated.  Supply any contracts with carriers that apply to the merchandise under investigation. Describe how you calculated the unit cost of international freight and include worksheets as attachments to the narrative response.</w:t>
      </w:r>
    </w:p>
    <w:p w14:paraId="7C401F4A" w14:textId="77777777" w:rsidR="00B630E9" w:rsidRPr="005442AE" w:rsidRDefault="00B630E9" w:rsidP="00D46136">
      <w:pPr>
        <w:spacing w:after="0" w:line="240" w:lineRule="auto"/>
        <w:jc w:val="both"/>
        <w:rPr>
          <w:rFonts w:ascii="Times New Roman" w:hAnsi="Times New Roman" w:cs="Times New Roman"/>
          <w:b/>
          <w:sz w:val="24"/>
          <w:szCs w:val="24"/>
          <w:lang w:val="en-US"/>
        </w:rPr>
      </w:pPr>
    </w:p>
    <w:p w14:paraId="42FD4BD9" w14:textId="77777777"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0A53A85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14:paraId="466CCECB"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14:paraId="5746116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36162CC1" w14:textId="77777777"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14:paraId="0BBFB285" w14:textId="77777777"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14:paraId="543059F4"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14:paraId="5DF7C3F9"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14:paraId="05261B9A"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21FD84E4" w14:textId="77777777"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14:paraId="15DFDD2C" w14:textId="77777777"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8349941" w14:textId="77777777"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14:paraId="24E83C44"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14:paraId="7C5CB485"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0B865EE3"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3CF2D4A6"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4AD4C842"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14:paraId="601371A7"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14:paraId="64FC002A"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14:paraId="329F25B3" w14:textId="77777777"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14:paraId="1E7600B9" w14:textId="77777777"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14:paraId="300671A1"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14:paraId="0241FEB7"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14:paraId="38D56210" w14:textId="77777777"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14:paraId="6D1FC067"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76250FEC" w14:textId="77777777"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14:paraId="06E0CF24" w14:textId="77777777"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79775C09" w14:textId="77777777"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14:paraId="7312BBCE"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14:paraId="30BBB577"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14:paraId="2C2D51CD" w14:textId="77777777"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14:paraId="61A7E875" w14:textId="77777777"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14:paraId="018DB92F"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14:paraId="3505EA09" w14:textId="77777777"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14:paraId="3EF02A52" w14:textId="77777777"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14:paraId="1E9462F8" w14:textId="77777777"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14:paraId="5AC257C4" w14:textId="77777777" w:rsidTr="003B0429">
        <w:trPr>
          <w:trHeight w:val="340"/>
        </w:trPr>
        <w:tc>
          <w:tcPr>
            <w:tcW w:w="9920" w:type="dxa"/>
          </w:tcPr>
          <w:p w14:paraId="3DA597B7" w14:textId="77777777"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14:paraId="14BA163C" w14:textId="77777777" w:rsidR="00A63308" w:rsidRPr="005442AE" w:rsidRDefault="00A63308" w:rsidP="003B0429">
            <w:pPr>
              <w:jc w:val="both"/>
              <w:rPr>
                <w:rFonts w:ascii="Times New Roman" w:hAnsi="Times New Roman" w:cs="Times New Roman"/>
                <w:b/>
                <w:sz w:val="24"/>
                <w:szCs w:val="24"/>
                <w:lang w:val="en-US"/>
              </w:rPr>
            </w:pPr>
          </w:p>
          <w:p w14:paraId="41F3AB9A"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3C0B0870"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0E4F9432" w14:textId="77777777"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1DF4FE09" w14:textId="77777777"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14:paraId="6CADD264" w14:textId="77777777" w:rsidR="00A63308" w:rsidRPr="005442AE" w:rsidRDefault="00A63308" w:rsidP="00A63308">
      <w:pPr>
        <w:ind w:left="2124" w:hanging="2124"/>
        <w:jc w:val="both"/>
        <w:rPr>
          <w:rFonts w:ascii="Times New Roman" w:hAnsi="Times New Roman" w:cs="Times New Roman"/>
          <w:sz w:val="24"/>
          <w:szCs w:val="24"/>
          <w:lang w:val="en-US"/>
        </w:rPr>
      </w:pPr>
    </w:p>
    <w:p w14:paraId="636D3E83" w14:textId="77777777"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14:paraId="43BD135B" w14:textId="77777777" w:rsidTr="003B0429">
        <w:trPr>
          <w:trHeight w:val="339"/>
        </w:trPr>
        <w:tc>
          <w:tcPr>
            <w:tcW w:w="9947" w:type="dxa"/>
            <w:vAlign w:val="center"/>
          </w:tcPr>
          <w:p w14:paraId="71040EEA" w14:textId="77777777"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14:paraId="479C56B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53B756FD" w14:textId="77777777"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14:paraId="3B90FDB4" w14:textId="77777777"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14:paraId="4461BB68" w14:textId="77777777"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14:paraId="745F5686" w14:textId="77777777" w:rsidR="00A63308" w:rsidRPr="005442AE" w:rsidRDefault="00A63308" w:rsidP="00A63308">
      <w:pPr>
        <w:spacing w:after="0" w:line="240" w:lineRule="auto"/>
        <w:jc w:val="both"/>
        <w:rPr>
          <w:rFonts w:ascii="Times New Roman" w:hAnsi="Times New Roman" w:cs="Times New Roman"/>
          <w:sz w:val="24"/>
          <w:szCs w:val="24"/>
          <w:lang w:val="en-US"/>
        </w:rPr>
      </w:pPr>
    </w:p>
    <w:p w14:paraId="08875968" w14:textId="77777777"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14:paraId="4B7D8EAC"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E72607" w14:paraId="032013D5" w14:textId="77777777" w:rsidTr="000678E5">
        <w:tc>
          <w:tcPr>
            <w:tcW w:w="959" w:type="dxa"/>
          </w:tcPr>
          <w:p w14:paraId="2AD7368D"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14:paraId="1D547F70"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14:paraId="4DA9B8B7" w14:textId="77777777"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E72607" w14:paraId="6B6674BD" w14:textId="77777777" w:rsidTr="000678E5">
        <w:tc>
          <w:tcPr>
            <w:tcW w:w="959" w:type="dxa"/>
          </w:tcPr>
          <w:p w14:paraId="00A59392"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14:paraId="6B1AFC90" w14:textId="77777777"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14:paraId="05581DD1" w14:textId="77777777"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14:paraId="207C84D0" w14:textId="77777777" w:rsidR="000F2B96" w:rsidRPr="005442AE" w:rsidRDefault="000F2B96" w:rsidP="00AC4C35">
            <w:pPr>
              <w:jc w:val="both"/>
              <w:rPr>
                <w:rFonts w:ascii="Times New Roman" w:hAnsi="Times New Roman" w:cs="Times New Roman"/>
                <w:bCs/>
                <w:color w:val="000000" w:themeColor="text1"/>
                <w:sz w:val="24"/>
                <w:szCs w:val="24"/>
                <w:lang w:val="en-US"/>
              </w:rPr>
            </w:pPr>
          </w:p>
          <w:p w14:paraId="63FFE7A4" w14:textId="77777777"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E72607" w14:paraId="10D38C89" w14:textId="77777777" w:rsidTr="000678E5">
        <w:tc>
          <w:tcPr>
            <w:tcW w:w="959" w:type="dxa"/>
          </w:tcPr>
          <w:p w14:paraId="549961A8"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14:paraId="1B44528F" w14:textId="77777777"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14:paraId="271FFA56" w14:textId="77777777"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E72607" w14:paraId="6DE76BFD" w14:textId="77777777" w:rsidTr="000678E5">
        <w:tc>
          <w:tcPr>
            <w:tcW w:w="959" w:type="dxa"/>
          </w:tcPr>
          <w:p w14:paraId="1EC32EB3"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14:paraId="40E35514"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14:paraId="6C43C81D" w14:textId="77777777"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14:paraId="7F60F74B" w14:textId="77777777" w:rsidR="00900EE2" w:rsidRPr="005442AE" w:rsidRDefault="00900EE2" w:rsidP="00350CC7">
            <w:pPr>
              <w:jc w:val="both"/>
              <w:rPr>
                <w:rFonts w:ascii="Times New Roman" w:hAnsi="Times New Roman" w:cs="Times New Roman"/>
                <w:sz w:val="24"/>
                <w:szCs w:val="24"/>
                <w:lang w:val="en-US"/>
              </w:rPr>
            </w:pPr>
          </w:p>
          <w:p w14:paraId="45FBF4B4" w14:textId="77777777"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E72607" w14:paraId="533E7E23" w14:textId="77777777" w:rsidTr="000678E5">
        <w:tc>
          <w:tcPr>
            <w:tcW w:w="959" w:type="dxa"/>
          </w:tcPr>
          <w:p w14:paraId="6226B781" w14:textId="77777777"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14:paraId="025AAD9A" w14:textId="77777777"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14:paraId="6BC2A956" w14:textId="77777777"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14:paraId="25E73185" w14:textId="77777777" w:rsidR="00BF1F64" w:rsidRPr="005442AE" w:rsidRDefault="00BF1F64" w:rsidP="00BF1F64">
            <w:pPr>
              <w:jc w:val="both"/>
              <w:rPr>
                <w:rFonts w:ascii="Times New Roman" w:hAnsi="Times New Roman" w:cs="Times New Roman"/>
                <w:sz w:val="24"/>
                <w:szCs w:val="24"/>
                <w:lang w:val="en-US"/>
              </w:rPr>
            </w:pPr>
          </w:p>
          <w:p w14:paraId="31638DAA" w14:textId="77777777"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E72607" w14:paraId="4C033574" w14:textId="77777777" w:rsidTr="000678E5">
        <w:tc>
          <w:tcPr>
            <w:tcW w:w="959" w:type="dxa"/>
          </w:tcPr>
          <w:p w14:paraId="1F79D437" w14:textId="77777777"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14:paraId="1FCF111B" w14:textId="77777777"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14:paraId="65D00B74" w14:textId="77777777"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14:paraId="79544863" w14:textId="77777777" w:rsidR="00EF24BE" w:rsidRPr="005442AE" w:rsidRDefault="00EF24BE" w:rsidP="00262D7C">
            <w:pPr>
              <w:jc w:val="both"/>
              <w:rPr>
                <w:rFonts w:ascii="Times New Roman" w:hAnsi="Times New Roman" w:cs="Times New Roman"/>
                <w:sz w:val="24"/>
                <w:szCs w:val="24"/>
                <w:lang w:val="en-US"/>
              </w:rPr>
            </w:pPr>
          </w:p>
          <w:p w14:paraId="316A09B5"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E72607" w14:paraId="38141FE2" w14:textId="77777777" w:rsidTr="000678E5">
        <w:tc>
          <w:tcPr>
            <w:tcW w:w="959" w:type="dxa"/>
          </w:tcPr>
          <w:p w14:paraId="32266EAB"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14:paraId="0770738F"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14:paraId="000DFBD6" w14:textId="77777777"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14:paraId="3382EDC6" w14:textId="77777777" w:rsidR="00EF24BE" w:rsidRPr="005442AE" w:rsidRDefault="00EF24BE" w:rsidP="00EF24BE">
            <w:pPr>
              <w:jc w:val="both"/>
              <w:rPr>
                <w:rFonts w:ascii="Times New Roman" w:hAnsi="Times New Roman" w:cs="Times New Roman"/>
                <w:sz w:val="24"/>
                <w:szCs w:val="24"/>
                <w:lang w:val="en-US"/>
              </w:rPr>
            </w:pPr>
          </w:p>
          <w:p w14:paraId="40E8A524" w14:textId="77777777"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E72607" w14:paraId="7885D188" w14:textId="77777777" w:rsidTr="000678E5">
        <w:tc>
          <w:tcPr>
            <w:tcW w:w="959" w:type="dxa"/>
          </w:tcPr>
          <w:p w14:paraId="7717F7B7" w14:textId="77777777"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14:paraId="6D8726C8" w14:textId="77777777"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14:paraId="74E7B7DF" w14:textId="77777777"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E72607" w14:paraId="3BCFEADA" w14:textId="77777777" w:rsidTr="000678E5">
        <w:tc>
          <w:tcPr>
            <w:tcW w:w="959" w:type="dxa"/>
          </w:tcPr>
          <w:p w14:paraId="40C4416C" w14:textId="77777777"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14:paraId="440E9F2E" w14:textId="77777777"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14:paraId="7FFD8478" w14:textId="77777777"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14:paraId="15E25C69" w14:textId="77777777" w:rsidTr="000678E5">
        <w:tc>
          <w:tcPr>
            <w:tcW w:w="959" w:type="dxa"/>
          </w:tcPr>
          <w:p w14:paraId="32717F65" w14:textId="77777777"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14:paraId="47310322"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14:paraId="3E520718" w14:textId="77777777"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14:paraId="6BE6F217" w14:textId="77777777" w:rsidR="00911867" w:rsidRPr="005442AE" w:rsidRDefault="00911867" w:rsidP="00911867">
            <w:pPr>
              <w:jc w:val="both"/>
              <w:rPr>
                <w:rFonts w:ascii="Times New Roman" w:hAnsi="Times New Roman" w:cs="Times New Roman"/>
                <w:sz w:val="24"/>
                <w:szCs w:val="24"/>
                <w:lang w:val="en-US"/>
              </w:rPr>
            </w:pPr>
          </w:p>
        </w:tc>
      </w:tr>
      <w:tr w:rsidR="00DE1635" w:rsidRPr="00E72607" w14:paraId="16AA1046" w14:textId="77777777" w:rsidTr="000678E5">
        <w:tc>
          <w:tcPr>
            <w:tcW w:w="959" w:type="dxa"/>
          </w:tcPr>
          <w:p w14:paraId="27FFEBF5" w14:textId="77777777"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14:paraId="200BD83E"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14:paraId="01738BE2" w14:textId="77777777"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14:paraId="48CA09E9" w14:textId="77777777" w:rsidR="00731ADC" w:rsidRPr="005442AE" w:rsidRDefault="00731ADC" w:rsidP="00262D7C">
            <w:pPr>
              <w:jc w:val="both"/>
              <w:rPr>
                <w:rFonts w:ascii="Times New Roman" w:hAnsi="Times New Roman" w:cs="Times New Roman"/>
                <w:sz w:val="24"/>
                <w:szCs w:val="24"/>
                <w:lang w:val="en-US"/>
              </w:rPr>
            </w:pPr>
          </w:p>
          <w:p w14:paraId="09EAFAF4" w14:textId="77777777"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E72607" w14:paraId="2DD4D069" w14:textId="77777777" w:rsidTr="000678E5">
        <w:tc>
          <w:tcPr>
            <w:tcW w:w="959" w:type="dxa"/>
          </w:tcPr>
          <w:p w14:paraId="153F18A9" w14:textId="77777777"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14:paraId="30A1CCF5" w14:textId="77777777"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14:paraId="4A40AA5F" w14:textId="77777777"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E72607" w14:paraId="1A1C8C72" w14:textId="77777777" w:rsidTr="000678E5">
        <w:tc>
          <w:tcPr>
            <w:tcW w:w="959" w:type="dxa"/>
          </w:tcPr>
          <w:p w14:paraId="584C1413" w14:textId="77777777"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14:paraId="79AB0520" w14:textId="77777777"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14:paraId="30F08FDE" w14:textId="77777777"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14:paraId="17CBF937" w14:textId="77777777" w:rsidR="00A358F6" w:rsidRPr="005442AE" w:rsidRDefault="00A358F6" w:rsidP="00DD05AA">
            <w:pPr>
              <w:jc w:val="both"/>
              <w:rPr>
                <w:rFonts w:ascii="Times New Roman" w:hAnsi="Times New Roman" w:cs="Times New Roman"/>
                <w:sz w:val="24"/>
                <w:szCs w:val="24"/>
                <w:lang w:val="en-US"/>
              </w:rPr>
            </w:pPr>
          </w:p>
          <w:p w14:paraId="072463FD" w14:textId="77777777"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E72607" w14:paraId="52923952" w14:textId="77777777" w:rsidTr="000678E5">
        <w:tc>
          <w:tcPr>
            <w:tcW w:w="959" w:type="dxa"/>
          </w:tcPr>
          <w:p w14:paraId="5444B958"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14:paraId="6B874D31"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14:paraId="40A9440A" w14:textId="77777777"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38A41B8F" w14:textId="77777777" w:rsidR="009B0FB7" w:rsidRPr="005442AE" w:rsidRDefault="009B0FB7" w:rsidP="00262D7C">
            <w:pPr>
              <w:jc w:val="both"/>
              <w:rPr>
                <w:rFonts w:ascii="Times New Roman" w:hAnsi="Times New Roman" w:cs="Times New Roman"/>
                <w:sz w:val="24"/>
                <w:szCs w:val="24"/>
                <w:lang w:val="en-US"/>
              </w:rPr>
            </w:pPr>
          </w:p>
          <w:p w14:paraId="0AC21452" w14:textId="77777777"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E72607" w14:paraId="11DFF8A5" w14:textId="77777777" w:rsidTr="000678E5">
        <w:tc>
          <w:tcPr>
            <w:tcW w:w="959" w:type="dxa"/>
          </w:tcPr>
          <w:p w14:paraId="4EADED15"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14:paraId="016D26DC" w14:textId="77777777"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14:paraId="53786C6F" w14:textId="77777777" w:rsidR="00DD05AA" w:rsidRPr="005442AE" w:rsidRDefault="00DD05AA" w:rsidP="00262D7C">
            <w:pPr>
              <w:jc w:val="both"/>
              <w:rPr>
                <w:rFonts w:ascii="Times New Roman" w:hAnsi="Times New Roman" w:cs="Times New Roman"/>
                <w:sz w:val="24"/>
                <w:szCs w:val="24"/>
                <w:lang w:val="en-US"/>
              </w:rPr>
            </w:pPr>
          </w:p>
          <w:p w14:paraId="4DE4C61A" w14:textId="77777777" w:rsidR="003807D1" w:rsidRPr="005442AE" w:rsidRDefault="003807D1" w:rsidP="00262D7C">
            <w:pPr>
              <w:jc w:val="both"/>
              <w:rPr>
                <w:rFonts w:ascii="Times New Roman" w:hAnsi="Times New Roman" w:cs="Times New Roman"/>
                <w:sz w:val="24"/>
                <w:szCs w:val="24"/>
                <w:lang w:val="en-US"/>
              </w:rPr>
            </w:pPr>
          </w:p>
          <w:p w14:paraId="5C90A856"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14:paraId="3496E3BA" w14:textId="77777777" w:rsidR="003807D1" w:rsidRPr="005442AE" w:rsidRDefault="003807D1" w:rsidP="003807D1">
            <w:pPr>
              <w:jc w:val="both"/>
              <w:rPr>
                <w:rFonts w:ascii="Times New Roman" w:hAnsi="Times New Roman" w:cs="Times New Roman"/>
                <w:sz w:val="24"/>
                <w:szCs w:val="24"/>
                <w:lang w:val="en-US"/>
              </w:rPr>
            </w:pPr>
          </w:p>
          <w:p w14:paraId="1BAB3369" w14:textId="77777777"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E72607" w14:paraId="12BD568C" w14:textId="77777777" w:rsidTr="000678E5">
        <w:tc>
          <w:tcPr>
            <w:tcW w:w="959" w:type="dxa"/>
          </w:tcPr>
          <w:p w14:paraId="58529FF1" w14:textId="77777777"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14:paraId="74CEBDC2" w14:textId="77777777"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14:paraId="3A52BA2E" w14:textId="77777777"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14:paraId="04ADF88D" w14:textId="77777777" w:rsidR="00DE1635" w:rsidRPr="005442AE" w:rsidRDefault="00DE1635" w:rsidP="00DE1635">
      <w:pPr>
        <w:rPr>
          <w:rFonts w:ascii="Times New Roman" w:hAnsi="Times New Roman" w:cs="Times New Roman"/>
          <w:sz w:val="24"/>
          <w:szCs w:val="24"/>
          <w:lang w:val="en-US"/>
        </w:rPr>
      </w:pPr>
    </w:p>
    <w:p w14:paraId="2124FBD6" w14:textId="77777777"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14:paraId="22DE0694" w14:textId="11A599AC"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w:t>
      </w:r>
    </w:p>
    <w:p w14:paraId="3AAF1A55"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14:paraId="6A91FC0E"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14:paraId="7D7F825E" w14:textId="77777777"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14:paraId="1FB955D3" w14:textId="77777777"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26707EC5" wp14:editId="44BBFFF1">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E70209"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14:paraId="241E34EE" w14:textId="77777777"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14:paraId="35E1478F"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E82FC2A"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2210881D" w14:textId="77777777"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6F42847E" w14:textId="77777777"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14:paraId="65E1CC4F"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B56991D" wp14:editId="443CE233">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D8C18"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14:paraId="2267DA54" w14:textId="77777777"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14:paraId="052F8403" w14:textId="77777777"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14:paraId="0AE8231C" w14:textId="77777777"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6EBE9152" wp14:editId="1FD9EBFB">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66BB91"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14:paraId="0697AF9C" w14:textId="77777777"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14:paraId="04389D43" w14:textId="77777777"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14:paraId="0AF5BF8D" w14:textId="77777777"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14:paraId="10C23E25" w14:textId="77777777" w:rsidR="00136BE6" w:rsidRPr="005442AE" w:rsidRDefault="00136BE6" w:rsidP="008B38D1">
      <w:pPr>
        <w:jc w:val="both"/>
        <w:rPr>
          <w:rFonts w:ascii="Times New Roman" w:hAnsi="Times New Roman" w:cs="Times New Roman"/>
          <w:i/>
          <w:sz w:val="24"/>
          <w:szCs w:val="24"/>
          <w:lang w:val="en-US"/>
        </w:rPr>
      </w:pPr>
    </w:p>
    <w:p w14:paraId="06D6D495" w14:textId="77777777"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14:paraId="7AA60203" w14:textId="77777777"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14:paraId="4DA81B89"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14:paraId="453526B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14:paraId="231B336B" w14:textId="77777777"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14:paraId="659049CA" w14:textId="77777777" w:rsidR="008B38D1" w:rsidRPr="005442AE" w:rsidRDefault="008B38D1" w:rsidP="008B38D1">
      <w:pPr>
        <w:pStyle w:val="Default"/>
        <w:jc w:val="both"/>
        <w:rPr>
          <w:b/>
          <w:bCs/>
          <w:lang w:val="en-US"/>
        </w:rPr>
      </w:pPr>
    </w:p>
    <w:p w14:paraId="6B6BB3E1" w14:textId="77777777" w:rsidR="008B38D1" w:rsidRPr="005442AE" w:rsidRDefault="008B38D1" w:rsidP="008B38D1">
      <w:pPr>
        <w:pStyle w:val="Default"/>
        <w:jc w:val="both"/>
        <w:rPr>
          <w:b/>
          <w:bCs/>
          <w:lang w:val="en-US"/>
        </w:rPr>
      </w:pPr>
    </w:p>
    <w:p w14:paraId="1DE0B55A" w14:textId="77777777"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14:paraId="509A05DA" w14:textId="77777777" w:rsidR="008B38D1" w:rsidRPr="005442AE" w:rsidRDefault="008B38D1" w:rsidP="008B38D1">
      <w:pPr>
        <w:pStyle w:val="Default"/>
        <w:jc w:val="both"/>
        <w:rPr>
          <w:lang w:val="en-US"/>
        </w:rPr>
      </w:pPr>
    </w:p>
    <w:p w14:paraId="3FDF52F6" w14:textId="77777777" w:rsidR="008B38D1" w:rsidRPr="005442AE" w:rsidRDefault="008B38D1" w:rsidP="008B38D1">
      <w:pPr>
        <w:pStyle w:val="Default"/>
        <w:jc w:val="both"/>
        <w:rPr>
          <w:lang w:val="en-US"/>
        </w:rPr>
      </w:pPr>
      <w:r w:rsidRPr="005442AE">
        <w:rPr>
          <w:lang w:val="en-US"/>
        </w:rPr>
        <w:t>Field Name:</w:t>
      </w:r>
      <w:r w:rsidRPr="005442AE">
        <w:rPr>
          <w:lang w:val="en-US"/>
        </w:rPr>
        <w:tab/>
        <w:t>ECODPROD</w:t>
      </w:r>
    </w:p>
    <w:p w14:paraId="757E8E3E" w14:textId="77777777" w:rsidR="008B38D1" w:rsidRPr="005442AE" w:rsidRDefault="008B38D1" w:rsidP="008B38D1">
      <w:pPr>
        <w:pStyle w:val="Default"/>
        <w:jc w:val="both"/>
        <w:rPr>
          <w:lang w:val="en-US"/>
        </w:rPr>
      </w:pPr>
    </w:p>
    <w:p w14:paraId="1323C96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99693E" w:rsidRPr="005442AE">
        <w:rPr>
          <w:rFonts w:ascii="Times New Roman" w:hAnsi="Times New Roman" w:cs="Times New Roman"/>
          <w:sz w:val="24"/>
          <w:szCs w:val="24"/>
          <w:lang w:val="en-US"/>
        </w:rPr>
        <w:t>investigation</w:t>
      </w:r>
      <w:r w:rsidRPr="005442AE">
        <w:rPr>
          <w:rFonts w:ascii="Times New Roman" w:hAnsi="Times New Roman" w:cs="Times New Roman"/>
          <w:sz w:val="24"/>
          <w:szCs w:val="24"/>
          <w:lang w:val="en-US"/>
        </w:rPr>
        <w:t>.</w:t>
      </w:r>
    </w:p>
    <w:p w14:paraId="5EF3197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14:paraId="2F24ACE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752FEFBA" w14:textId="77777777" w:rsidR="003C4373" w:rsidRPr="005442AE" w:rsidRDefault="003C4373" w:rsidP="00315185">
      <w:pPr>
        <w:rPr>
          <w:rFonts w:ascii="Times New Roman" w:hAnsi="Times New Roman" w:cs="Times New Roman"/>
          <w:b/>
          <w:bCs/>
          <w:sz w:val="24"/>
          <w:szCs w:val="24"/>
          <w:lang w:val="en-US"/>
        </w:rPr>
      </w:pPr>
    </w:p>
    <w:p w14:paraId="4B0C9E04" w14:textId="77777777"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14:paraId="3E16EB93"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14:paraId="1058445E"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14:paraId="25437516"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14:paraId="27EF838B"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A9627F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14:paraId="5D87F89C"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14:paraId="4459564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14:paraId="324EF6CC"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1A5EBB44"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F42DA4C"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14:paraId="02BD711A" w14:textId="77777777"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14:paraId="38A89D9B"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14:paraId="37B30EC4" w14:textId="77777777"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14:paraId="6B4A3C4F" w14:textId="77777777"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14:paraId="19F88B01" w14:textId="77777777" w:rsidR="0063530B" w:rsidRPr="005442AE" w:rsidRDefault="0063530B" w:rsidP="008B38D1">
      <w:pPr>
        <w:jc w:val="both"/>
        <w:rPr>
          <w:rFonts w:ascii="Times New Roman" w:hAnsi="Times New Roman" w:cs="Times New Roman"/>
          <w:b/>
          <w:bCs/>
          <w:sz w:val="24"/>
          <w:szCs w:val="24"/>
          <w:lang w:val="en-US"/>
        </w:rPr>
      </w:pPr>
    </w:p>
    <w:p w14:paraId="6EF952D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14:paraId="6DEC0C1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14:paraId="1399F195"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14:paraId="13D59F66" w14:textId="77777777"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14:paraId="0550BD5D" w14:textId="77777777" w:rsidR="008B38D1" w:rsidRPr="005442AE" w:rsidRDefault="008B38D1" w:rsidP="003C4373">
      <w:pPr>
        <w:pStyle w:val="Default"/>
        <w:spacing w:line="240" w:lineRule="auto"/>
        <w:jc w:val="both"/>
        <w:rPr>
          <w:b/>
          <w:bCs/>
          <w:lang w:val="en-US"/>
        </w:rPr>
      </w:pPr>
    </w:p>
    <w:p w14:paraId="057D39D5" w14:textId="77777777" w:rsidR="008B38D1" w:rsidRPr="005442AE" w:rsidRDefault="008B38D1" w:rsidP="008B38D1">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14:paraId="302057D4" w14:textId="77777777" w:rsidR="008B38D1" w:rsidRPr="005442AE" w:rsidRDefault="008B38D1" w:rsidP="008B38D1">
      <w:pPr>
        <w:jc w:val="both"/>
        <w:rPr>
          <w:rFonts w:ascii="Times New Roman" w:hAnsi="Times New Roman" w:cs="Times New Roman"/>
          <w:sz w:val="24"/>
          <w:szCs w:val="24"/>
          <w:u w:val="single"/>
          <w:lang w:val="en-US"/>
        </w:rPr>
      </w:pPr>
    </w:p>
    <w:p w14:paraId="63D6236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14:paraId="2917FF08"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14:paraId="189F91A0" w14:textId="77777777"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14:paraId="3CA2780C"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3FE444C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14:paraId="332FF0D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14:paraId="5136704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14:paraId="307EDC7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14:paraId="0DDBA3CF" w14:textId="77777777" w:rsidR="003C4373" w:rsidRPr="005442AE" w:rsidRDefault="003C4373" w:rsidP="003C4373">
      <w:pPr>
        <w:spacing w:after="0" w:line="240" w:lineRule="auto"/>
        <w:jc w:val="both"/>
        <w:rPr>
          <w:rFonts w:ascii="Times New Roman" w:hAnsi="Times New Roman" w:cs="Times New Roman"/>
          <w:b/>
          <w:bCs/>
          <w:sz w:val="24"/>
          <w:szCs w:val="24"/>
          <w:lang w:val="en-US"/>
        </w:rPr>
      </w:pPr>
    </w:p>
    <w:p w14:paraId="3E27FDF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14:paraId="1F4798D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14:paraId="18BE75D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14:paraId="5DBAE8B5"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14:paraId="667E456A" w14:textId="77777777"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14:paraId="1539CF4C"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14:paraId="65D25DA4"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14:paraId="525F3DE9" w14:textId="77777777"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14:paraId="2AD6EB9D"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219A2F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14:paraId="7C8D37F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14:paraId="50A8E9F4" w14:textId="77777777"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14:paraId="7B240CC7"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14:paraId="310B3803"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14:paraId="16709F89"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14:paraId="79A51971"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14:paraId="4DCDF99D" w14:textId="77777777"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14:paraId="71EDD5B9" w14:textId="77777777"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14:paraId="4C2D044E"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14:paraId="760B05F7"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1FF0C89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14:paraId="734B5BF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14:paraId="2D14AF4F"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14:paraId="0D963EBF"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14:paraId="57F1DF15" w14:textId="77777777"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14:paraId="7507FD38" w14:textId="77777777"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14:paraId="4E8A505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14:paraId="2B3820B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14:paraId="234D19C1" w14:textId="77777777"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14:paraId="5FE1B6D6" w14:textId="77777777"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14:paraId="713012A5"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14:paraId="5C483B27"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14:paraId="5A1220B5" w14:textId="77777777"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14:paraId="047D9BEB" w14:textId="77777777"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14:paraId="61D349E1" w14:textId="77777777"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14:paraId="01C62FD5" w14:textId="77777777" w:rsidR="008B38D1" w:rsidRPr="005442AE" w:rsidRDefault="008B38D1" w:rsidP="003C4373">
      <w:pPr>
        <w:spacing w:after="0" w:line="240" w:lineRule="auto"/>
        <w:jc w:val="both"/>
        <w:rPr>
          <w:rFonts w:ascii="Times New Roman" w:hAnsi="Times New Roman" w:cs="Times New Roman"/>
          <w:b/>
          <w:bCs/>
          <w:sz w:val="24"/>
          <w:szCs w:val="24"/>
          <w:lang w:val="en-US"/>
        </w:rPr>
      </w:pPr>
    </w:p>
    <w:p w14:paraId="2B25B1D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14:paraId="6024F03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14:paraId="0420F7D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14:paraId="7FD0452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14:paraId="73FA9BEC"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703C9F26"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14:paraId="60B25CB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14:paraId="359C4960"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14:paraId="47B7C0B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63EB2F6" wp14:editId="2E643261">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48495B"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14:paraId="6F69FCD5" w14:textId="77777777"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14:paraId="50155FFA" w14:textId="77777777"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14:paraId="5F0FE989" w14:textId="77777777" w:rsidR="008B38D1" w:rsidRPr="005442AE" w:rsidRDefault="008B38D1" w:rsidP="008B38D1">
      <w:pPr>
        <w:jc w:val="both"/>
        <w:rPr>
          <w:rFonts w:ascii="Times New Roman" w:hAnsi="Times New Roman" w:cs="Times New Roman"/>
          <w:b/>
          <w:bCs/>
          <w:sz w:val="24"/>
          <w:szCs w:val="24"/>
          <w:lang w:val="en-US"/>
        </w:rPr>
      </w:pPr>
    </w:p>
    <w:p w14:paraId="007F264F"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8ED49A4"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14:paraId="322EE11C"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14:paraId="4B7ECDE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14:paraId="5AAE914A" w14:textId="77777777" w:rsidR="003C4373" w:rsidRPr="005442AE" w:rsidRDefault="003C4373" w:rsidP="008B38D1">
      <w:pPr>
        <w:jc w:val="both"/>
        <w:rPr>
          <w:rFonts w:ascii="Times New Roman" w:hAnsi="Times New Roman" w:cs="Times New Roman"/>
          <w:sz w:val="24"/>
          <w:szCs w:val="24"/>
          <w:lang w:val="en-US"/>
        </w:rPr>
      </w:pPr>
    </w:p>
    <w:p w14:paraId="7608AF07"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62F9601"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14:paraId="2A9A84F3" w14:textId="77777777"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14:paraId="04EB16E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14:paraId="49DB41DD" w14:textId="77777777"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14:paraId="7B7A84D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647FA5D"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14:paraId="325C80CD"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14:paraId="21C60919"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4557C8A4" w14:textId="77777777" w:rsidR="008B38D1" w:rsidRPr="005442AE" w:rsidRDefault="008B38D1" w:rsidP="003C4373">
      <w:pPr>
        <w:spacing w:after="0" w:line="240" w:lineRule="auto"/>
        <w:jc w:val="both"/>
        <w:rPr>
          <w:rFonts w:ascii="Times New Roman" w:hAnsi="Times New Roman" w:cs="Times New Roman"/>
          <w:sz w:val="24"/>
          <w:szCs w:val="24"/>
          <w:lang w:val="en-US"/>
        </w:rPr>
      </w:pPr>
    </w:p>
    <w:p w14:paraId="53B91D22"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F9F8E38"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14:paraId="271FF7A0" w14:textId="77777777"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14:paraId="106B8394" w14:textId="77777777"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14:paraId="07A37F10" w14:textId="77777777"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14:paraId="264E486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43D5F9B"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14:paraId="61898743"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14:paraId="7416F9E4" w14:textId="77777777"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14:paraId="307D96E4" w14:textId="77777777"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14:paraId="5D12746E" w14:textId="77777777"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809845E" w14:textId="77777777"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14:paraId="1027CCEA" w14:textId="77777777"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eport the unit cost of short-term credit incurred by your company. If you did not take on any short-term loans during the period of investigation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14:paraId="61ECDA6A" w14:textId="77777777"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14:paraId="5683F131" w14:textId="77777777" w:rsidR="0027346B" w:rsidRPr="005442AE" w:rsidRDefault="0027346B" w:rsidP="003C4373">
      <w:pPr>
        <w:spacing w:after="0" w:line="240" w:lineRule="auto"/>
        <w:jc w:val="both"/>
        <w:rPr>
          <w:rFonts w:ascii="Times New Roman" w:hAnsi="Times New Roman" w:cs="Times New Roman"/>
          <w:b/>
          <w:bCs/>
          <w:sz w:val="24"/>
          <w:szCs w:val="24"/>
          <w:lang w:val="en-US"/>
        </w:rPr>
      </w:pPr>
    </w:p>
    <w:p w14:paraId="1EC8D918" w14:textId="77777777"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A3D1D9A" w14:textId="77777777" w:rsidR="00A24301" w:rsidRPr="005442AE" w:rsidRDefault="00A24301" w:rsidP="00A24301">
      <w:pPr>
        <w:spacing w:after="0" w:line="240" w:lineRule="auto"/>
        <w:jc w:val="both"/>
        <w:rPr>
          <w:rFonts w:ascii="Times New Roman" w:hAnsi="Times New Roman" w:cs="Times New Roman"/>
          <w:bCs/>
          <w:sz w:val="24"/>
          <w:szCs w:val="24"/>
          <w:lang w:val="en-US"/>
        </w:rPr>
      </w:pPr>
    </w:p>
    <w:p w14:paraId="35A5530B" w14:textId="77777777"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14:paraId="226FAC6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134E7D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14:paraId="55AF24CE"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B23DCC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14:paraId="69D9DEB6"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641E832" w14:textId="77777777"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14:paraId="0975BE94"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51CE34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047AE0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14:paraId="18ECF65A"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55B3951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14:paraId="656A73C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3FE7B75D"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3772351D"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14:paraId="336C7A9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63A6EF2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14:paraId="1630B8C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662C8FF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14:paraId="569AE37F"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0F165BE7" w14:textId="77777777"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14:paraId="67D05B72"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14:paraId="3F511CE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25CE8065"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14:paraId="7E205830"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39E41DCD"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14:paraId="7F581EC1"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72A0D7C8"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14:paraId="1F8315A9"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14:paraId="02E2AD92"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14:paraId="4D295DDB"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47026DA8"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14:paraId="4335A15E" w14:textId="77777777"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14:paraId="7B7C7D18"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14:paraId="71D7FBC6"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14:paraId="05E2D717"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14:paraId="6A624014" w14:textId="77777777"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14:paraId="56413E58"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14:paraId="20019235" w14:textId="77777777"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14:paraId="7752C5BB" w14:textId="77777777"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14:paraId="3D7885E7" w14:textId="77777777" w:rsidR="00A24301" w:rsidRPr="005442AE" w:rsidRDefault="00A24301" w:rsidP="00A24301">
      <w:pPr>
        <w:spacing w:after="0" w:line="240" w:lineRule="auto"/>
        <w:jc w:val="both"/>
        <w:rPr>
          <w:rFonts w:ascii="Times New Roman" w:hAnsi="Times New Roman" w:cs="Times New Roman"/>
          <w:lang w:val="en-US"/>
        </w:rPr>
      </w:pPr>
    </w:p>
    <w:p w14:paraId="53B5C935" w14:textId="77777777"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14:paraId="7FF4CB5E" w14:textId="77777777"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E72607" w14:paraId="6C8B2F3D" w14:textId="77777777" w:rsidTr="0027346B">
        <w:trPr>
          <w:trHeight w:val="255"/>
        </w:trPr>
        <w:tc>
          <w:tcPr>
            <w:tcW w:w="10053" w:type="dxa"/>
          </w:tcPr>
          <w:p w14:paraId="6D2AE289" w14:textId="77777777"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14:paraId="214198AF" w14:textId="77777777"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14:paraId="32A023CF" w14:textId="77777777"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14:paraId="448A7E5C" w14:textId="77777777"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101E782D"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14:paraId="7BF507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14:paraId="0224F9BA"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period of investigation.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14:paraId="5F8CFA42" w14:textId="77777777"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3E699DD4"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4D8B56A"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14:paraId="38B496D3"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14:paraId="030AE51D" w14:textId="77777777"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14:paraId="54042F7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F9D252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14:paraId="0AA7E40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14:paraId="65E3884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customers and any affiliations you had with the carriers during the period of investigation.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14:paraId="64EF09CA" w14:textId="77777777" w:rsidR="00686BB7" w:rsidRPr="005442AE" w:rsidRDefault="00686BB7" w:rsidP="003C4373">
      <w:pPr>
        <w:spacing w:after="0" w:line="240" w:lineRule="auto"/>
        <w:jc w:val="both"/>
        <w:rPr>
          <w:rFonts w:ascii="Times New Roman" w:hAnsi="Times New Roman" w:cs="Times New Roman"/>
          <w:b/>
          <w:bCs/>
          <w:sz w:val="24"/>
          <w:szCs w:val="24"/>
          <w:lang w:val="en-US"/>
        </w:rPr>
      </w:pPr>
    </w:p>
    <w:p w14:paraId="415784F7"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5594D7DD"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14:paraId="4A2A14D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14:paraId="4B6EA15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14:paraId="6E2FB47B" w14:textId="77777777" w:rsidR="00686BB7" w:rsidRPr="005442AE" w:rsidRDefault="00686BB7" w:rsidP="00035C9A">
      <w:pPr>
        <w:spacing w:after="0" w:line="240" w:lineRule="auto"/>
        <w:jc w:val="both"/>
        <w:rPr>
          <w:rFonts w:ascii="Times New Roman" w:hAnsi="Times New Roman" w:cs="Times New Roman"/>
          <w:b/>
          <w:bCs/>
          <w:sz w:val="24"/>
          <w:szCs w:val="24"/>
          <w:lang w:val="en-US"/>
        </w:rPr>
      </w:pPr>
    </w:p>
    <w:p w14:paraId="372BCFE4"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6D32563"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14:paraId="0D4E0C5A" w14:textId="77777777"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14:paraId="063C93D1"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14:paraId="5CFF7877" w14:textId="77777777" w:rsidR="0027346B" w:rsidRPr="005442AE" w:rsidRDefault="0027346B" w:rsidP="00035C9A">
      <w:pPr>
        <w:spacing w:after="0" w:line="240" w:lineRule="auto"/>
        <w:jc w:val="both"/>
        <w:rPr>
          <w:rFonts w:ascii="Times New Roman" w:hAnsi="Times New Roman" w:cs="Times New Roman"/>
          <w:b/>
          <w:bCs/>
          <w:sz w:val="24"/>
          <w:szCs w:val="24"/>
          <w:lang w:val="en-US"/>
        </w:rPr>
      </w:pPr>
    </w:p>
    <w:p w14:paraId="4FBD4845"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B8A4D25"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14:paraId="73BE424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6500B232"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Indicate whether the freight carrier is affiliated. Supply any contracts with carriers that apply to the merchandise under investigation.</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14:paraId="66C1084C" w14:textId="77777777"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14:paraId="1668272D"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4B39B7A"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14:paraId="69605EA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14:paraId="311C038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14:paraId="1ABF8013" w14:textId="77777777"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14:paraId="3FA11751" w14:textId="77777777"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2086408"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14:paraId="36F24612" w14:textId="77777777"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14:paraId="0776FF1A"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14:paraId="7B2544C2" w14:textId="77777777"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14:paraId="5FCBCF25" w14:textId="77777777"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28D6A445"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14:paraId="4D68BF2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14:paraId="467973E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14:paraId="3C609573"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60523484"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4CB5A0B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14:paraId="6EE27FF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14:paraId="0254F703"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14:paraId="1094E95D"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3BC93BE7"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20BD05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14:paraId="0A44F8D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14:paraId="130A47E4"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14:paraId="0C74A0C4"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714835C0"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7A42E994"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14:paraId="7407C315"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14:paraId="68D3E141" w14:textId="77777777"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14:paraId="237578B8" w14:textId="77777777" w:rsidR="00A24301" w:rsidRPr="005442AE" w:rsidRDefault="00A24301" w:rsidP="00035C9A">
      <w:pPr>
        <w:spacing w:after="0" w:line="240" w:lineRule="auto"/>
        <w:rPr>
          <w:rFonts w:ascii="Times New Roman" w:hAnsi="Times New Roman" w:cs="Times New Roman"/>
          <w:b/>
          <w:bCs/>
          <w:sz w:val="24"/>
          <w:szCs w:val="24"/>
          <w:lang w:val="en-US"/>
        </w:rPr>
      </w:pPr>
    </w:p>
    <w:p w14:paraId="6CA4F93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lastRenderedPageBreak/>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0FF9B309"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14:paraId="79562414" w14:textId="77777777"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14:paraId="78B2FBDD"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14:paraId="05753D02" w14:textId="77777777" w:rsidR="0027346B" w:rsidRPr="005442AE" w:rsidRDefault="0027346B" w:rsidP="00035C9A">
      <w:pPr>
        <w:spacing w:after="0" w:line="240" w:lineRule="auto"/>
        <w:rPr>
          <w:rFonts w:ascii="Times New Roman" w:hAnsi="Times New Roman" w:cs="Times New Roman"/>
          <w:b/>
          <w:bCs/>
          <w:sz w:val="24"/>
          <w:szCs w:val="24"/>
          <w:lang w:val="en-US"/>
        </w:rPr>
      </w:pPr>
    </w:p>
    <w:p w14:paraId="7DB2229B" w14:textId="77777777"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14:paraId="35E68C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14:paraId="68B9E47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14:paraId="3E7ED784"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14:paraId="231EA976"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14:paraId="6A57EAC8"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14:paraId="49D6EF78" w14:textId="77777777"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14:paraId="55ADAF40"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14:paraId="0329103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14:paraId="59606313"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1C5C038"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14:paraId="7A6C1FE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14:paraId="2110A88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14:paraId="171EF59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14:paraId="19BFE5C4" w14:textId="77777777"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14:paraId="71DE501D"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78B46669"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BC9D057" w14:textId="77777777"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84A7FBC"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14:paraId="6D1318E0"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0AE3174" w14:textId="77777777"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lastRenderedPageBreak/>
        <w:t>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05ABEE2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14:paraId="2FDC4528" w14:textId="77777777"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3055D418"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7B657E9"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14:paraId="59577284"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14:paraId="0AD108E0" w14:textId="77777777"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14:paraId="104E217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20668C8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14:paraId="1929D6A9"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51CCD09"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CF2C29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14:paraId="381FD91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14:paraId="38D9520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14:paraId="042BBEBE" w14:textId="77777777" w:rsidR="0027346B" w:rsidRPr="005442AE" w:rsidRDefault="0027346B" w:rsidP="00035C9A">
      <w:pPr>
        <w:spacing w:after="0" w:line="240" w:lineRule="auto"/>
        <w:rPr>
          <w:rFonts w:ascii="Times New Roman" w:hAnsi="Times New Roman" w:cs="Times New Roman"/>
          <w:b/>
          <w:sz w:val="24"/>
          <w:szCs w:val="24"/>
          <w:lang w:val="en-US"/>
        </w:rPr>
      </w:pPr>
    </w:p>
    <w:p w14:paraId="1D41325A" w14:textId="77777777"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69356A6E"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14:paraId="4140DF9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w:t>
      </w:r>
      <w:r w:rsidRPr="005442AE">
        <w:rPr>
          <w:rFonts w:ascii="Times New Roman" w:hAnsi="Times New Roman" w:cs="Times New Roman"/>
          <w:sz w:val="24"/>
          <w:szCs w:val="24"/>
          <w:lang w:val="en-US"/>
        </w:rPr>
        <w:lastRenderedPageBreak/>
        <w:t xml:space="preserve">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14:paraId="70CE97B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14:paraId="409E5A76"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16012FC5"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4692564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14:paraId="7705E1F2"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14:paraId="37BA0B8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77593BBE"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3555D1F9" w14:textId="77777777"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865114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14:paraId="18559AA1"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14:paraId="2719DC4B"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14:paraId="2624FFDD" w14:textId="77777777" w:rsidR="0027346B" w:rsidRPr="005442AE" w:rsidRDefault="0027346B" w:rsidP="00035C9A">
      <w:pPr>
        <w:spacing w:after="0" w:line="240" w:lineRule="auto"/>
        <w:rPr>
          <w:rFonts w:ascii="Times New Roman" w:hAnsi="Times New Roman" w:cs="Times New Roman"/>
          <w:b/>
          <w:sz w:val="24"/>
          <w:szCs w:val="24"/>
          <w:lang w:val="en-US"/>
        </w:rPr>
      </w:pPr>
    </w:p>
    <w:p w14:paraId="74789A39" w14:textId="77777777" w:rsidR="00B54E60" w:rsidRPr="005442AE" w:rsidRDefault="00B54E60" w:rsidP="00035C9A">
      <w:pPr>
        <w:spacing w:after="0" w:line="240" w:lineRule="auto"/>
        <w:rPr>
          <w:rFonts w:ascii="Times New Roman" w:hAnsi="Times New Roman" w:cs="Times New Roman"/>
          <w:b/>
          <w:sz w:val="24"/>
          <w:szCs w:val="24"/>
          <w:lang w:val="en-US"/>
        </w:rPr>
      </w:pPr>
    </w:p>
    <w:p w14:paraId="51C16DD9" w14:textId="77777777"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04A0027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14:paraId="098B408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to the time of shipment to Brazil, computed at the actual </w:t>
      </w:r>
      <w:r w:rsidRPr="005442AE">
        <w:rPr>
          <w:rFonts w:ascii="Times New Roman" w:hAnsi="Times New Roman" w:cs="Times New Roman"/>
          <w:sz w:val="24"/>
          <w:szCs w:val="24"/>
          <w:lang w:val="en-US"/>
        </w:rPr>
        <w:lastRenderedPageBreak/>
        <w:t>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If you did not borrow short-term during the period of investigation, use a published commercial short-term lending rate.</w:t>
      </w:r>
    </w:p>
    <w:p w14:paraId="3E378F2D"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investigation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14:paraId="747C8F28" w14:textId="77777777" w:rsidR="00641921" w:rsidRPr="005442AE" w:rsidRDefault="00641921" w:rsidP="00A24301">
      <w:pPr>
        <w:rPr>
          <w:rFonts w:ascii="Times New Roman" w:hAnsi="Times New Roman" w:cs="Times New Roman"/>
          <w:b/>
          <w:sz w:val="24"/>
          <w:szCs w:val="24"/>
          <w:lang w:val="en-US"/>
        </w:rPr>
      </w:pPr>
    </w:p>
    <w:p w14:paraId="698CDB41" w14:textId="77777777"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14:paraId="5BC431D7" w14:textId="77777777"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14:paraId="10B8EE28"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investigation to time of shipment from the warehouse or other intermediate location in Brazil to the first unaffiliated customer, computed at the actual cost of short-term debt incurred by your company.  If you did not borrow short-term during the period of investigation, use a published commercial short-term lending rate.</w:t>
      </w:r>
    </w:p>
    <w:p w14:paraId="21954156" w14:textId="77777777"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the products under investigation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14:paraId="75F83AAF" w14:textId="77777777"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14:paraId="4EF03F7D" w14:textId="77777777"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14:paraId="71C0783F" w14:textId="77777777"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FD200EB" w14:textId="77777777"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14:paraId="367A374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14:paraId="09A754A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7367EE99" w14:textId="77777777" w:rsidR="00A24301" w:rsidRPr="005442AE" w:rsidRDefault="00A24301" w:rsidP="00035C9A">
      <w:pPr>
        <w:spacing w:after="0" w:line="240" w:lineRule="auto"/>
        <w:jc w:val="both"/>
        <w:rPr>
          <w:rFonts w:ascii="Times New Roman" w:hAnsi="Times New Roman" w:cs="Times New Roman"/>
          <w:b/>
          <w:sz w:val="24"/>
          <w:szCs w:val="24"/>
          <w:lang w:val="en-US"/>
        </w:rPr>
      </w:pPr>
    </w:p>
    <w:p w14:paraId="7539528C" w14:textId="77777777"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3320C583" w14:textId="77777777"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14:paraId="0B4607C9" w14:textId="77777777"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14:paraId="18A571A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14:paraId="1E05E006" w14:textId="77777777"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626FFD2D"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7D508D9F"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14:paraId="16560AA5"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14:paraId="7DE31568"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0BB94333"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14:paraId="5D53BE4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14:paraId="70B7F0A6"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14:paraId="5B98135A"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42B580E"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14:paraId="3DDE14A9"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14:paraId="0BCB6FB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14:paraId="168A5F0F"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556D7B2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14:paraId="641B0DB7"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14:paraId="7CEA114D"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14:paraId="3AA69F6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14:paraId="253ED42B" w14:textId="77777777"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14:paraId="765E389B" w14:textId="77777777"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14:paraId="17AE7AFC"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14:paraId="1BB0E5F3" w14:textId="77777777"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14:paraId="6C724AEE" w14:textId="77777777" w:rsidR="00B54E60" w:rsidRPr="005442AE" w:rsidRDefault="00B54E60" w:rsidP="00B54E60">
      <w:pPr>
        <w:rPr>
          <w:rFonts w:ascii="Times New Roman" w:hAnsi="Times New Roman" w:cs="Times New Roman"/>
          <w:sz w:val="24"/>
          <w:szCs w:val="24"/>
          <w:lang w:val="en-US"/>
        </w:rPr>
      </w:pPr>
    </w:p>
    <w:p w14:paraId="77B17A61" w14:textId="77777777"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4ED70C1" wp14:editId="340B7AD3">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12D0189"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14:paraId="6EB0C70F" w14:textId="77777777"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14:paraId="0ED172FA"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14:paraId="1434A349"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14:paraId="4268DF6B"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4C4FD2AE" w14:textId="77777777"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14:paraId="2D5229A4" w14:textId="77777777"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4414368B" w14:textId="77777777" w:rsidR="00641921" w:rsidRPr="005442AE" w:rsidRDefault="00641921" w:rsidP="00641921">
      <w:pPr>
        <w:pStyle w:val="Ttulo1"/>
        <w:rPr>
          <w:rFonts w:ascii="Times New Roman" w:hAnsi="Times New Roman"/>
          <w:szCs w:val="24"/>
          <w:lang w:val="en-US"/>
        </w:rPr>
      </w:pPr>
      <w:bookmarkStart w:id="1" w:name="_Toc340425374"/>
      <w:r w:rsidRPr="005442AE">
        <w:rPr>
          <w:rFonts w:ascii="Times New Roman" w:hAnsi="Times New Roman"/>
          <w:szCs w:val="24"/>
          <w:lang w:val="en-US"/>
        </w:rPr>
        <w:lastRenderedPageBreak/>
        <w:t>VII – TOTAL SALES</w:t>
      </w:r>
      <w:bookmarkEnd w:id="1"/>
    </w:p>
    <w:p w14:paraId="567D54A7" w14:textId="77777777"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14:paraId="21256290"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14:paraId="3242E443" w14:textId="77777777" w:rsidR="00641921" w:rsidRPr="005442AE" w:rsidRDefault="00641921" w:rsidP="00641921">
      <w:pPr>
        <w:pStyle w:val="Ttulo1"/>
        <w:rPr>
          <w:rFonts w:ascii="Times New Roman" w:hAnsi="Times New Roman"/>
          <w:szCs w:val="24"/>
          <w:lang w:val="en-US"/>
        </w:rPr>
      </w:pPr>
      <w:bookmarkStart w:id="2" w:name="_Toc340425375"/>
      <w:r w:rsidRPr="005442AE">
        <w:rPr>
          <w:rFonts w:ascii="Times New Roman" w:hAnsi="Times New Roman"/>
          <w:szCs w:val="24"/>
          <w:lang w:val="en-US"/>
        </w:rPr>
        <w:t>ITEM D – TOTAL SALES RE</w:t>
      </w:r>
      <w:bookmarkEnd w:id="2"/>
      <w:r w:rsidRPr="005442AE">
        <w:rPr>
          <w:rFonts w:ascii="Times New Roman" w:hAnsi="Times New Roman"/>
          <w:szCs w:val="24"/>
          <w:lang w:val="en-US"/>
        </w:rPr>
        <w:t>CORDS</w:t>
      </w:r>
    </w:p>
    <w:p w14:paraId="4B3BAFC9" w14:textId="77777777" w:rsidR="00641921" w:rsidRPr="005442AE" w:rsidRDefault="00641921" w:rsidP="00641921">
      <w:pPr>
        <w:pStyle w:val="Ttulo7"/>
        <w:numPr>
          <w:ilvl w:val="0"/>
          <w:numId w:val="0"/>
        </w:numPr>
        <w:rPr>
          <w:b w:val="0"/>
          <w:szCs w:val="24"/>
          <w:lang w:val="en-US"/>
        </w:rPr>
      </w:pPr>
    </w:p>
    <w:p w14:paraId="4BD39CDE" w14:textId="77777777"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14:paraId="1035CB3D"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14:paraId="7AC2ADC9" w14:textId="77777777"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14:paraId="1991F4ED" w14:textId="77777777" w:rsidR="00641921" w:rsidRPr="005442AE" w:rsidRDefault="00641921" w:rsidP="00641921">
      <w:pPr>
        <w:pStyle w:val="Ttulo7"/>
        <w:numPr>
          <w:ilvl w:val="0"/>
          <w:numId w:val="0"/>
        </w:numPr>
        <w:rPr>
          <w:b w:val="0"/>
          <w:szCs w:val="24"/>
          <w:lang w:val="en-US"/>
        </w:rPr>
      </w:pPr>
    </w:p>
    <w:p w14:paraId="0F6DFA26" w14:textId="77777777"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14:paraId="09223350"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14:paraId="00173DB0" w14:textId="77777777"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14:paraId="16A63034" w14:textId="77777777" w:rsidR="00641921" w:rsidRPr="005442AE" w:rsidRDefault="00641921" w:rsidP="00641921">
      <w:pPr>
        <w:pStyle w:val="Ttulo7"/>
        <w:numPr>
          <w:ilvl w:val="0"/>
          <w:numId w:val="0"/>
        </w:numPr>
        <w:rPr>
          <w:b w:val="0"/>
          <w:szCs w:val="24"/>
          <w:lang w:val="en-US"/>
        </w:rPr>
      </w:pPr>
    </w:p>
    <w:p w14:paraId="0093F544" w14:textId="77777777"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14:paraId="4734DF94" w14:textId="77777777" w:rsidR="00641921" w:rsidRPr="005442AE" w:rsidRDefault="00641921" w:rsidP="00641921">
      <w:pPr>
        <w:pStyle w:val="Ttulo7"/>
        <w:numPr>
          <w:ilvl w:val="0"/>
          <w:numId w:val="0"/>
        </w:numPr>
        <w:rPr>
          <w:b w:val="0"/>
          <w:szCs w:val="24"/>
          <w:lang w:val="en-US"/>
        </w:rPr>
      </w:pPr>
    </w:p>
    <w:p w14:paraId="5272090D" w14:textId="77777777"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14:paraId="7BD2142E" w14:textId="77777777" w:rsidR="00641921" w:rsidRPr="005442AE" w:rsidRDefault="00641921" w:rsidP="00641921">
      <w:pPr>
        <w:rPr>
          <w:rFonts w:ascii="Times New Roman" w:hAnsi="Times New Roman" w:cs="Times New Roman"/>
          <w:sz w:val="24"/>
          <w:szCs w:val="24"/>
          <w:lang w:val="en-US"/>
        </w:rPr>
      </w:pPr>
    </w:p>
    <w:p w14:paraId="455D2E7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14:paraId="22CC2130" w14:textId="77777777"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14:paraId="0C21EA62" w14:textId="77777777" w:rsidR="00641921" w:rsidRPr="005442AE" w:rsidRDefault="00641921" w:rsidP="00641921">
      <w:pPr>
        <w:pStyle w:val="Ttulo7"/>
        <w:numPr>
          <w:ilvl w:val="0"/>
          <w:numId w:val="0"/>
        </w:numPr>
        <w:rPr>
          <w:b w:val="0"/>
          <w:szCs w:val="24"/>
          <w:lang w:val="en-US"/>
        </w:rPr>
      </w:pPr>
    </w:p>
    <w:p w14:paraId="0C297112"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14:paraId="2CE36D3F"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14:paraId="2BE2DC16"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3921F56F" w14:textId="77777777"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14:paraId="66D17B10" w14:textId="77777777" w:rsidR="00F75488" w:rsidRPr="005442AE" w:rsidRDefault="00F75488" w:rsidP="00F75488">
      <w:pPr>
        <w:spacing w:after="0" w:line="240" w:lineRule="auto"/>
        <w:rPr>
          <w:rFonts w:ascii="Times New Roman" w:hAnsi="Times New Roman" w:cs="Times New Roman"/>
          <w:lang w:val="en-US" w:eastAsia="pt-BR"/>
        </w:rPr>
      </w:pPr>
    </w:p>
    <w:p w14:paraId="0D6B098E" w14:textId="77777777"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14:paraId="5E5A3FE9" w14:textId="77777777" w:rsidR="00641921" w:rsidRPr="005442AE" w:rsidRDefault="00641921" w:rsidP="00641921">
      <w:pPr>
        <w:rPr>
          <w:rFonts w:ascii="Times New Roman" w:hAnsi="Times New Roman" w:cs="Times New Roman"/>
          <w:sz w:val="24"/>
          <w:szCs w:val="24"/>
          <w:lang w:val="en-US"/>
        </w:rPr>
      </w:pPr>
    </w:p>
    <w:p w14:paraId="4752B7BE"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14:paraId="4B5FD5A8" w14:textId="77777777"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14:paraId="36945B82" w14:textId="77777777" w:rsidR="00641921" w:rsidRPr="005442AE" w:rsidRDefault="00641921" w:rsidP="00641921">
      <w:pPr>
        <w:pStyle w:val="Ttulo7"/>
        <w:numPr>
          <w:ilvl w:val="0"/>
          <w:numId w:val="0"/>
        </w:numPr>
        <w:rPr>
          <w:b w:val="0"/>
          <w:szCs w:val="24"/>
          <w:lang w:val="en-US"/>
        </w:rPr>
      </w:pPr>
    </w:p>
    <w:p w14:paraId="74875D05"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14:paraId="08087E02" w14:textId="77777777"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14:paraId="48D6C980" w14:textId="77777777" w:rsidR="00641921" w:rsidRPr="005442AE" w:rsidRDefault="00641921" w:rsidP="00641921">
      <w:pPr>
        <w:pStyle w:val="Ttulo7"/>
        <w:numPr>
          <w:ilvl w:val="0"/>
          <w:numId w:val="0"/>
        </w:numPr>
        <w:rPr>
          <w:b w:val="0"/>
          <w:szCs w:val="24"/>
          <w:lang w:val="en-US"/>
        </w:rPr>
      </w:pPr>
      <w:r w:rsidRPr="005442AE">
        <w:rPr>
          <w:b w:val="0"/>
          <w:szCs w:val="24"/>
          <w:lang w:val="en-US"/>
        </w:rPr>
        <w:tab/>
      </w:r>
    </w:p>
    <w:p w14:paraId="72FD04DF"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14:paraId="6FB0C2E3" w14:textId="77777777" w:rsidR="00641921" w:rsidRPr="005442AE" w:rsidRDefault="00641921" w:rsidP="00641921">
      <w:pPr>
        <w:pStyle w:val="Ttulo7"/>
        <w:numPr>
          <w:ilvl w:val="0"/>
          <w:numId w:val="0"/>
        </w:numPr>
        <w:tabs>
          <w:tab w:val="clear" w:pos="720"/>
          <w:tab w:val="left" w:pos="0"/>
        </w:tabs>
        <w:rPr>
          <w:b w:val="0"/>
          <w:szCs w:val="24"/>
          <w:lang w:val="en-US"/>
        </w:rPr>
      </w:pPr>
    </w:p>
    <w:p w14:paraId="6B31839C"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6592EF55" w14:textId="77777777" w:rsidR="00641921" w:rsidRPr="005442AE" w:rsidRDefault="00641921" w:rsidP="00641921">
      <w:pPr>
        <w:pStyle w:val="Ttulo7"/>
        <w:numPr>
          <w:ilvl w:val="0"/>
          <w:numId w:val="0"/>
        </w:numPr>
        <w:rPr>
          <w:b w:val="0"/>
          <w:szCs w:val="24"/>
          <w:lang w:val="en-US"/>
        </w:rPr>
      </w:pPr>
    </w:p>
    <w:p w14:paraId="50F46CDD" w14:textId="77777777" w:rsidR="00F75488" w:rsidRPr="005442AE" w:rsidRDefault="00F75488" w:rsidP="00641921">
      <w:pPr>
        <w:jc w:val="both"/>
        <w:rPr>
          <w:rFonts w:ascii="Times New Roman" w:hAnsi="Times New Roman" w:cs="Times New Roman"/>
          <w:b/>
          <w:sz w:val="24"/>
          <w:szCs w:val="24"/>
          <w:lang w:val="en-US"/>
        </w:rPr>
      </w:pPr>
    </w:p>
    <w:p w14:paraId="4C014415" w14:textId="77777777"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14:paraId="679DC5C0" w14:textId="77777777"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14:paraId="2AB834B6" w14:textId="77777777" w:rsidR="00641921" w:rsidRPr="005442AE" w:rsidRDefault="00641921" w:rsidP="00641921">
      <w:pPr>
        <w:pStyle w:val="Ttulo7"/>
        <w:numPr>
          <w:ilvl w:val="0"/>
          <w:numId w:val="0"/>
        </w:numPr>
        <w:rPr>
          <w:b w:val="0"/>
          <w:szCs w:val="24"/>
          <w:lang w:val="en-US"/>
        </w:rPr>
      </w:pPr>
    </w:p>
    <w:p w14:paraId="77CAFB69" w14:textId="77777777"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14:paraId="411BEE6B" w14:textId="77777777"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14:paraId="679661B3" w14:textId="77777777" w:rsidR="00641921" w:rsidRPr="005442AE" w:rsidRDefault="00641921" w:rsidP="00641921">
      <w:pPr>
        <w:pStyle w:val="Ttulo7"/>
        <w:numPr>
          <w:ilvl w:val="0"/>
          <w:numId w:val="0"/>
        </w:numPr>
        <w:rPr>
          <w:b w:val="0"/>
          <w:szCs w:val="24"/>
          <w:lang w:val="en-US"/>
        </w:rPr>
      </w:pPr>
    </w:p>
    <w:p w14:paraId="0F2F0046"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14:paraId="192A34A8" w14:textId="77777777" w:rsidR="00641921" w:rsidRPr="005442AE" w:rsidRDefault="00641921" w:rsidP="00641921">
      <w:pPr>
        <w:pStyle w:val="Ttulo7"/>
        <w:numPr>
          <w:ilvl w:val="0"/>
          <w:numId w:val="0"/>
        </w:numPr>
        <w:rPr>
          <w:b w:val="0"/>
          <w:szCs w:val="24"/>
          <w:lang w:val="en-US"/>
        </w:rPr>
      </w:pPr>
    </w:p>
    <w:p w14:paraId="0332BF7E" w14:textId="77777777"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14:paraId="4CE8E990" w14:textId="77777777" w:rsidR="00641921" w:rsidRPr="005442AE" w:rsidRDefault="00641921" w:rsidP="00641921">
      <w:pPr>
        <w:pStyle w:val="Ttulo7"/>
        <w:numPr>
          <w:ilvl w:val="0"/>
          <w:numId w:val="0"/>
        </w:numPr>
        <w:rPr>
          <w:b w:val="0"/>
          <w:szCs w:val="24"/>
          <w:lang w:val="en-US"/>
        </w:rPr>
      </w:pPr>
    </w:p>
    <w:p w14:paraId="1E551A46" w14:textId="77777777" w:rsidR="00641921" w:rsidRPr="005442AE" w:rsidRDefault="00641921" w:rsidP="00641921">
      <w:pPr>
        <w:rPr>
          <w:rFonts w:ascii="Times New Roman" w:hAnsi="Times New Roman" w:cs="Times New Roman"/>
          <w:sz w:val="24"/>
          <w:szCs w:val="24"/>
          <w:lang w:val="en-US"/>
        </w:rPr>
      </w:pPr>
    </w:p>
    <w:p w14:paraId="41DDBB8F" w14:textId="77777777"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14:paraId="72712567" w14:textId="77777777"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14:paraId="79B4D30E"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14:paraId="2911BCFE" w14:textId="77777777" w:rsidR="008A44D2" w:rsidRPr="005442AE" w:rsidRDefault="008A44D2" w:rsidP="006D0693">
      <w:pPr>
        <w:spacing w:after="0"/>
        <w:rPr>
          <w:rFonts w:ascii="Times New Roman" w:hAnsi="Times New Roman" w:cs="Times New Roman"/>
          <w:sz w:val="24"/>
          <w:szCs w:val="24"/>
          <w:lang w:val="en-US"/>
        </w:rPr>
      </w:pPr>
    </w:p>
    <w:p w14:paraId="288C2E52" w14:textId="77777777" w:rsidR="008A44D2" w:rsidRPr="005442AE" w:rsidRDefault="008A44D2" w:rsidP="006D0693">
      <w:pPr>
        <w:spacing w:after="0" w:line="240" w:lineRule="auto"/>
        <w:rPr>
          <w:rFonts w:ascii="Times New Roman" w:hAnsi="Times New Roman" w:cs="Times New Roman"/>
          <w:sz w:val="24"/>
          <w:szCs w:val="24"/>
          <w:lang w:val="en-US"/>
        </w:rPr>
      </w:pPr>
    </w:p>
    <w:p w14:paraId="24D9D5A9"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14:paraId="53E66E03" w14:textId="77777777" w:rsidR="008A44D2" w:rsidRPr="005442AE" w:rsidRDefault="008A44D2" w:rsidP="006D0693">
      <w:pPr>
        <w:spacing w:after="0" w:line="240" w:lineRule="auto"/>
        <w:rPr>
          <w:rFonts w:ascii="Times New Roman" w:hAnsi="Times New Roman" w:cs="Times New Roman"/>
          <w:sz w:val="24"/>
          <w:szCs w:val="24"/>
          <w:lang w:val="en-US"/>
        </w:rPr>
      </w:pPr>
    </w:p>
    <w:p w14:paraId="4A175D14" w14:textId="77777777"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14:paraId="7D5AA8FF"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1A122B96"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14:paraId="461ED12A"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274B1086"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14:paraId="05C5BD79"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0E0287CD"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14:paraId="122089D5" w14:textId="77777777" w:rsidR="008A44D2" w:rsidRPr="005442AE" w:rsidRDefault="008A44D2" w:rsidP="006D0693">
      <w:pPr>
        <w:spacing w:after="0" w:line="240" w:lineRule="auto"/>
        <w:jc w:val="both"/>
        <w:rPr>
          <w:rFonts w:ascii="Times New Roman" w:hAnsi="Times New Roman" w:cs="Times New Roman"/>
          <w:sz w:val="24"/>
          <w:szCs w:val="24"/>
          <w:lang w:val="en-US"/>
        </w:rPr>
      </w:pPr>
    </w:p>
    <w:p w14:paraId="0554795D" w14:textId="77777777"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14:paraId="14C0951E" w14:textId="77777777" w:rsidR="008A44D2" w:rsidRPr="005442AE" w:rsidRDefault="008A44D2" w:rsidP="006D0693">
      <w:pPr>
        <w:spacing w:after="0"/>
        <w:jc w:val="both"/>
        <w:rPr>
          <w:rFonts w:ascii="Times New Roman" w:hAnsi="Times New Roman" w:cs="Times New Roman"/>
          <w:sz w:val="24"/>
          <w:szCs w:val="24"/>
          <w:lang w:val="en-US"/>
        </w:rPr>
      </w:pPr>
    </w:p>
    <w:p w14:paraId="3B255972" w14:textId="77777777" w:rsidR="008A44D2" w:rsidRPr="005442AE" w:rsidRDefault="008A44D2" w:rsidP="006D0693">
      <w:pPr>
        <w:spacing w:after="0"/>
        <w:rPr>
          <w:rFonts w:ascii="Times New Roman" w:hAnsi="Times New Roman" w:cs="Times New Roman"/>
          <w:sz w:val="24"/>
          <w:szCs w:val="24"/>
          <w:lang w:val="en-US"/>
        </w:rPr>
      </w:pPr>
    </w:p>
    <w:p w14:paraId="22E53113" w14:textId="77777777" w:rsidR="008A44D2" w:rsidRPr="005442AE" w:rsidRDefault="008A44D2" w:rsidP="006D0693">
      <w:pPr>
        <w:spacing w:after="0"/>
        <w:rPr>
          <w:rFonts w:ascii="Times New Roman" w:hAnsi="Times New Roman" w:cs="Times New Roman"/>
          <w:sz w:val="24"/>
          <w:szCs w:val="24"/>
          <w:lang w:val="en-US"/>
        </w:rPr>
      </w:pPr>
    </w:p>
    <w:p w14:paraId="4D986464"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14:paraId="6A503CE6" w14:textId="77777777" w:rsidR="008A44D2" w:rsidRPr="005442AE" w:rsidRDefault="008A44D2" w:rsidP="006D0693">
      <w:pPr>
        <w:spacing w:after="0"/>
        <w:jc w:val="both"/>
        <w:rPr>
          <w:rFonts w:ascii="Times New Roman" w:hAnsi="Times New Roman" w:cs="Times New Roman"/>
          <w:color w:val="FF0000"/>
          <w:sz w:val="24"/>
          <w:szCs w:val="24"/>
          <w:lang w:val="en-US"/>
        </w:rPr>
      </w:pPr>
    </w:p>
    <w:p w14:paraId="233D24F7"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w:t>
      </w:r>
      <w:proofErr w:type="spellStart"/>
      <w:r w:rsidR="009F2020">
        <w:rPr>
          <w:rFonts w:ascii="Times New Roman" w:hAnsi="Times New Roman" w:cs="Times New Roman"/>
          <w:sz w:val="24"/>
          <w:szCs w:val="24"/>
          <w:lang w:val="en-US"/>
        </w:rPr>
        <w:t>Subsecretariat</w:t>
      </w:r>
      <w:proofErr w:type="spellEnd"/>
      <w:r w:rsidRPr="005442AE">
        <w:rPr>
          <w:rFonts w:ascii="Times New Roman" w:hAnsi="Times New Roman" w:cs="Times New Roman"/>
          <w:sz w:val="24"/>
          <w:szCs w:val="24"/>
          <w:lang w:val="en-US"/>
        </w:rPr>
        <w:t xml:space="preserve"> of Trade Remedies</w:t>
      </w:r>
      <w:r w:rsidR="00210FD4">
        <w:rPr>
          <w:rFonts w:ascii="Times New Roman" w:hAnsi="Times New Roman" w:cs="Times New Roman"/>
          <w:sz w:val="24"/>
          <w:szCs w:val="24"/>
          <w:lang w:val="en-US"/>
        </w:rPr>
        <w:t xml:space="preserve"> and Public Interest</w:t>
      </w:r>
      <w:r w:rsidRPr="005442AE">
        <w:rPr>
          <w:rFonts w:ascii="Times New Roman" w:hAnsi="Times New Roman" w:cs="Times New Roman"/>
          <w:sz w:val="24"/>
          <w:szCs w:val="24"/>
          <w:lang w:val="en-US"/>
        </w:rPr>
        <w:t xml:space="preserve"> (</w:t>
      </w:r>
      <w:r w:rsidR="009F2020">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14:paraId="7BBFD04C" w14:textId="77777777" w:rsidR="008A44D2" w:rsidRPr="005442AE" w:rsidRDefault="008A44D2" w:rsidP="006D0693">
      <w:pPr>
        <w:spacing w:after="0"/>
        <w:ind w:firstLine="708"/>
        <w:jc w:val="both"/>
        <w:rPr>
          <w:rFonts w:ascii="Times New Roman" w:hAnsi="Times New Roman" w:cs="Times New Roman"/>
          <w:sz w:val="24"/>
          <w:szCs w:val="24"/>
          <w:lang w:val="en-US"/>
        </w:rPr>
      </w:pPr>
    </w:p>
    <w:p w14:paraId="08A6F923" w14:textId="77777777"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14:paraId="08B05B35" w14:textId="77777777" w:rsidR="008A44D2" w:rsidRPr="005442AE" w:rsidRDefault="008A44D2" w:rsidP="006D0693">
      <w:pPr>
        <w:spacing w:after="0"/>
        <w:ind w:firstLine="708"/>
        <w:jc w:val="both"/>
        <w:rPr>
          <w:rFonts w:ascii="Times New Roman" w:hAnsi="Times New Roman" w:cs="Times New Roman"/>
          <w:lang w:val="en-US"/>
        </w:rPr>
      </w:pPr>
    </w:p>
    <w:p w14:paraId="70A7A92A" w14:textId="77777777" w:rsidR="00AA6D19" w:rsidRPr="005442AE" w:rsidRDefault="00AA6D19" w:rsidP="006D0693">
      <w:pPr>
        <w:spacing w:after="0"/>
        <w:ind w:firstLine="708"/>
        <w:jc w:val="both"/>
        <w:rPr>
          <w:rFonts w:ascii="Times New Roman" w:hAnsi="Times New Roman" w:cs="Times New Roman"/>
          <w:lang w:val="en-US"/>
        </w:rPr>
      </w:pPr>
    </w:p>
    <w:p w14:paraId="6B1190D7" w14:textId="77A1B4E4" w:rsidR="00AA6D19" w:rsidRPr="005442AE" w:rsidRDefault="00AA6D19" w:rsidP="00FE1A95">
      <w:pPr>
        <w:spacing w:after="0"/>
        <w:jc w:val="both"/>
        <w:rPr>
          <w:rFonts w:ascii="Times New Roman" w:hAnsi="Times New Roman" w:cs="Times New Roman"/>
          <w:lang w:val="en-US"/>
        </w:rPr>
      </w:pPr>
    </w:p>
    <w:p w14:paraId="1BEE6731" w14:textId="77777777"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14:paraId="23F9899C" w14:textId="77777777" w:rsidR="008A44D2" w:rsidRPr="005442AE" w:rsidRDefault="008A44D2" w:rsidP="006D0693">
      <w:pPr>
        <w:spacing w:after="0"/>
        <w:jc w:val="center"/>
        <w:rPr>
          <w:rFonts w:ascii="Times New Roman" w:hAnsi="Times New Roman" w:cs="Times New Roman"/>
          <w:sz w:val="24"/>
          <w:szCs w:val="24"/>
          <w:lang w:val="en-US"/>
        </w:rPr>
      </w:pPr>
    </w:p>
    <w:p w14:paraId="3720F219" w14:textId="77777777" w:rsidR="00AA6D19" w:rsidRPr="005442AE" w:rsidRDefault="00AA6D19" w:rsidP="006D0693">
      <w:pPr>
        <w:spacing w:after="0"/>
        <w:jc w:val="center"/>
        <w:rPr>
          <w:rFonts w:ascii="Times New Roman" w:hAnsi="Times New Roman" w:cs="Times New Roman"/>
          <w:sz w:val="24"/>
          <w:szCs w:val="24"/>
          <w:lang w:val="en-US"/>
        </w:rPr>
      </w:pPr>
    </w:p>
    <w:p w14:paraId="05F48D6A" w14:textId="77777777" w:rsidR="00AA6D19" w:rsidRPr="005442AE" w:rsidRDefault="00AA6D19" w:rsidP="006D0693">
      <w:pPr>
        <w:spacing w:after="0"/>
        <w:jc w:val="center"/>
        <w:rPr>
          <w:rFonts w:ascii="Times New Roman" w:hAnsi="Times New Roman" w:cs="Times New Roman"/>
          <w:sz w:val="24"/>
          <w:szCs w:val="24"/>
          <w:lang w:val="en-US"/>
        </w:rPr>
      </w:pPr>
    </w:p>
    <w:p w14:paraId="11E1D74E" w14:textId="77777777" w:rsidR="00AA6D19" w:rsidRPr="005442AE" w:rsidRDefault="00AA6D19" w:rsidP="006D0693">
      <w:pPr>
        <w:spacing w:after="0"/>
        <w:jc w:val="center"/>
        <w:rPr>
          <w:rFonts w:ascii="Times New Roman" w:hAnsi="Times New Roman" w:cs="Times New Roman"/>
          <w:sz w:val="24"/>
          <w:szCs w:val="24"/>
          <w:lang w:val="en-US"/>
        </w:rPr>
      </w:pPr>
    </w:p>
    <w:p w14:paraId="200D7CDE" w14:textId="77777777" w:rsidR="00AA6D19" w:rsidRPr="005442AE" w:rsidRDefault="00AA6D19" w:rsidP="006D0693">
      <w:pPr>
        <w:spacing w:after="0"/>
        <w:jc w:val="center"/>
        <w:rPr>
          <w:rFonts w:ascii="Times New Roman" w:hAnsi="Times New Roman" w:cs="Times New Roman"/>
          <w:sz w:val="24"/>
          <w:szCs w:val="24"/>
          <w:lang w:val="en-US"/>
        </w:rPr>
      </w:pPr>
    </w:p>
    <w:p w14:paraId="407C0699" w14:textId="77777777" w:rsidR="00AA6D19" w:rsidRPr="005442AE" w:rsidRDefault="00AA6D19" w:rsidP="006D0693">
      <w:pPr>
        <w:spacing w:after="0"/>
        <w:jc w:val="center"/>
        <w:rPr>
          <w:rFonts w:ascii="Times New Roman" w:hAnsi="Times New Roman" w:cs="Times New Roman"/>
          <w:sz w:val="24"/>
          <w:szCs w:val="24"/>
          <w:lang w:val="en-US"/>
        </w:rPr>
      </w:pPr>
    </w:p>
    <w:p w14:paraId="7115ED07" w14:textId="77777777" w:rsidR="00AA6D19" w:rsidRPr="005442AE" w:rsidRDefault="00AA6D19" w:rsidP="006D0693">
      <w:pPr>
        <w:spacing w:after="0"/>
        <w:jc w:val="center"/>
        <w:rPr>
          <w:rFonts w:ascii="Times New Roman" w:hAnsi="Times New Roman" w:cs="Times New Roman"/>
          <w:sz w:val="24"/>
          <w:szCs w:val="24"/>
          <w:lang w:val="en-US"/>
        </w:rPr>
      </w:pPr>
    </w:p>
    <w:p w14:paraId="71331063"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14:paraId="4F08A711" w14:textId="77777777"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14:paraId="19FE0FD2" w14:textId="77777777"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14:paraId="42B19A32" w14:textId="77777777" w:rsidR="008A44D2" w:rsidRPr="006E0824" w:rsidRDefault="008A44D2" w:rsidP="006D0693">
      <w:pPr>
        <w:spacing w:after="0"/>
        <w:rPr>
          <w:rFonts w:ascii="Times New Roman" w:hAnsi="Times New Roman" w:cs="Times New Roman"/>
          <w:lang w:val="en-US"/>
        </w:rPr>
      </w:pPr>
    </w:p>
    <w:p w14:paraId="32753EC4" w14:textId="77777777"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934AE" w14:textId="77777777" w:rsidR="00B0097A" w:rsidRDefault="00B0097A">
      <w:pPr>
        <w:spacing w:after="0" w:line="240" w:lineRule="auto"/>
      </w:pPr>
      <w:r>
        <w:separator/>
      </w:r>
    </w:p>
  </w:endnote>
  <w:endnote w:type="continuationSeparator" w:id="0">
    <w:p w14:paraId="488E6A3D" w14:textId="77777777" w:rsidR="00B0097A" w:rsidRDefault="00B00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2D048F" w14:textId="77777777" w:rsidR="00B0097A" w:rsidRDefault="00B0097A">
    <w:pPr>
      <w:pStyle w:val="Rodap"/>
      <w:framePr w:wrap="auto"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20</w:t>
    </w:r>
    <w:r>
      <w:rPr>
        <w:rStyle w:val="Nmerodepgina"/>
      </w:rPr>
      <w:fldChar w:fldCharType="end"/>
    </w:r>
  </w:p>
  <w:p w14:paraId="5F14BF3C" w14:textId="77777777" w:rsidR="00B0097A" w:rsidRPr="00B10A3A" w:rsidRDefault="00B0097A" w:rsidP="00B10A3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3"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D2773" w14:textId="77777777" w:rsidR="00B0097A" w:rsidRDefault="00B0097A">
    <w:pPr>
      <w:pStyle w:val="Rodap"/>
      <w:rPr>
        <w:sz w:val="16"/>
        <w:szCs w:val="16"/>
      </w:rPr>
    </w:pPr>
  </w:p>
  <w:p w14:paraId="3B7F1FE0" w14:textId="77777777" w:rsidR="00B0097A" w:rsidRPr="00B10A3A" w:rsidRDefault="00B0097A">
    <w:pPr>
      <w:pStyle w:val="Rodap"/>
      <w:rPr>
        <w:sz w:val="16"/>
        <w:szCs w:val="16"/>
        <w:lang w:val="en-US"/>
      </w:rPr>
    </w:pPr>
    <w:r w:rsidRPr="00B10A3A">
      <w:rPr>
        <w:color w:val="808080" w:themeColor="background1" w:themeShade="80"/>
        <w:sz w:val="16"/>
        <w:szCs w:val="16"/>
        <w:lang w:val="en-US"/>
      </w:rPr>
      <w:t xml:space="preserve">Q.EXP.ING </w:t>
    </w:r>
    <w:r w:rsidRPr="00B10A3A">
      <w:rPr>
        <w:color w:val="FF0000"/>
        <w:sz w:val="16"/>
        <w:szCs w:val="16"/>
        <w:lang w:val="en-US"/>
      </w:rPr>
      <w:t xml:space="preserve">[rev. </w:t>
    </w:r>
    <w:r>
      <w:rPr>
        <w:color w:val="FF0000"/>
        <w:sz w:val="16"/>
        <w:szCs w:val="16"/>
        <w:lang w:val="en-US"/>
      </w:rPr>
      <w:t>8</w:t>
    </w:r>
    <w:ins w:id="4"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773BAE8" w14:textId="77777777" w:rsidR="00B0097A" w:rsidRDefault="00B0097A">
      <w:pPr>
        <w:spacing w:after="0" w:line="240" w:lineRule="auto"/>
      </w:pPr>
      <w:r>
        <w:separator/>
      </w:r>
    </w:p>
  </w:footnote>
  <w:footnote w:type="continuationSeparator" w:id="0">
    <w:p w14:paraId="4D09868C" w14:textId="77777777" w:rsidR="00B0097A" w:rsidRDefault="00B009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5F78C" w14:textId="77777777" w:rsidR="00B0097A" w:rsidRPr="00E90ABD" w:rsidRDefault="00B0097A"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3502"/>
    <w:rsid w:val="00034DE3"/>
    <w:rsid w:val="00035C9A"/>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20FDF"/>
    <w:rsid w:val="00122125"/>
    <w:rsid w:val="001233B4"/>
    <w:rsid w:val="00125E6A"/>
    <w:rsid w:val="00126B5D"/>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11A"/>
    <w:rsid w:val="001B1A98"/>
    <w:rsid w:val="001B4CE3"/>
    <w:rsid w:val="001B57FB"/>
    <w:rsid w:val="001C56B4"/>
    <w:rsid w:val="001C798D"/>
    <w:rsid w:val="001D2127"/>
    <w:rsid w:val="001D280A"/>
    <w:rsid w:val="001D463B"/>
    <w:rsid w:val="001D6577"/>
    <w:rsid w:val="001D75CD"/>
    <w:rsid w:val="001E5DE3"/>
    <w:rsid w:val="001F3049"/>
    <w:rsid w:val="001F64C1"/>
    <w:rsid w:val="00201C61"/>
    <w:rsid w:val="002108D8"/>
    <w:rsid w:val="00210FD4"/>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13B0"/>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32B9"/>
    <w:rsid w:val="0042722A"/>
    <w:rsid w:val="004327A0"/>
    <w:rsid w:val="00447EAA"/>
    <w:rsid w:val="00453883"/>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9F1"/>
    <w:rsid w:val="00637CD6"/>
    <w:rsid w:val="00641921"/>
    <w:rsid w:val="006444C5"/>
    <w:rsid w:val="006467D9"/>
    <w:rsid w:val="00646F0C"/>
    <w:rsid w:val="00651AC2"/>
    <w:rsid w:val="0067026F"/>
    <w:rsid w:val="00674DEA"/>
    <w:rsid w:val="00675D0A"/>
    <w:rsid w:val="00686BB7"/>
    <w:rsid w:val="00686CB2"/>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42505"/>
    <w:rsid w:val="00746039"/>
    <w:rsid w:val="0075644D"/>
    <w:rsid w:val="00756D61"/>
    <w:rsid w:val="00762CD7"/>
    <w:rsid w:val="00765C1F"/>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06D"/>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57BC3"/>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020"/>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4E6D"/>
    <w:rsid w:val="00A95976"/>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0097A"/>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6D11"/>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CE7D2E"/>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766D5"/>
    <w:rsid w:val="00D80555"/>
    <w:rsid w:val="00D84553"/>
    <w:rsid w:val="00D8549C"/>
    <w:rsid w:val="00D90670"/>
    <w:rsid w:val="00DA70CC"/>
    <w:rsid w:val="00DB1035"/>
    <w:rsid w:val="00DB76D9"/>
    <w:rsid w:val="00DC2020"/>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72607"/>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2B90"/>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5636A"/>
    <w:rsid w:val="00F62930"/>
    <w:rsid w:val="00F66541"/>
    <w:rsid w:val="00F66671"/>
    <w:rsid w:val="00F73895"/>
    <w:rsid w:val="00F75488"/>
    <w:rsid w:val="00F75CF0"/>
    <w:rsid w:val="00F81B23"/>
    <w:rsid w:val="00F8223F"/>
    <w:rsid w:val="00F851FB"/>
    <w:rsid w:val="00F94F55"/>
    <w:rsid w:val="00F969CD"/>
    <w:rsid w:val="00FB2220"/>
    <w:rsid w:val="00FB4EEA"/>
    <w:rsid w:val="00FB6ACA"/>
    <w:rsid w:val="00FC17B9"/>
    <w:rsid w:val="00FC7068"/>
    <w:rsid w:val="00FE1A95"/>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67FD70"/>
  <w15:docId w15:val="{BBF29C12-F983-4172-917C-84B29B2C3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 w:type="character" w:styleId="Forte">
    <w:name w:val="Strong"/>
    <w:basedOn w:val="Fontepargpadro"/>
    <w:uiPriority w:val="22"/>
    <w:qFormat/>
    <w:rsid w:val="00210FD4"/>
    <w:rPr>
      <w:b/>
      <w:bCs/>
    </w:rPr>
  </w:style>
  <w:style w:type="paragraph" w:styleId="Pr-formataoHTML">
    <w:name w:val="HTML Preformatted"/>
    <w:basedOn w:val="Normal"/>
    <w:link w:val="Pr-formataoHTMLChar"/>
    <w:uiPriority w:val="99"/>
    <w:semiHidden/>
    <w:unhideWhenUsed/>
    <w:rsid w:val="000335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semiHidden/>
    <w:rsid w:val="00033502"/>
    <w:rPr>
      <w:rFonts w:ascii="Courier New" w:eastAsia="Times New Roman" w:hAnsi="Courier New" w:cs="Courier New"/>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470949624">
      <w:bodyDiv w:val="1"/>
      <w:marLeft w:val="0"/>
      <w:marRight w:val="0"/>
      <w:marTop w:val="0"/>
      <w:marBottom w:val="0"/>
      <w:divBdr>
        <w:top w:val="none" w:sz="0" w:space="0" w:color="auto"/>
        <w:left w:val="none" w:sz="0" w:space="0" w:color="auto"/>
        <w:bottom w:val="none" w:sz="0" w:space="0" w:color="auto"/>
        <w:right w:val="none" w:sz="0" w:space="0" w:color="auto"/>
      </w:divBdr>
    </w:div>
    <w:div w:id="866799259">
      <w:bodyDiv w:val="1"/>
      <w:marLeft w:val="0"/>
      <w:marRight w:val="0"/>
      <w:marTop w:val="0"/>
      <w:marBottom w:val="0"/>
      <w:divBdr>
        <w:top w:val="none" w:sz="0" w:space="0" w:color="auto"/>
        <w:left w:val="none" w:sz="0" w:space="0" w:color="auto"/>
        <w:bottom w:val="none" w:sz="0" w:space="0" w:color="auto"/>
        <w:right w:val="none" w:sz="0" w:space="0" w:color="auto"/>
      </w:divBdr>
      <w:divsChild>
        <w:div w:id="681472463">
          <w:marLeft w:val="0"/>
          <w:marRight w:val="0"/>
          <w:marTop w:val="0"/>
          <w:marBottom w:val="0"/>
          <w:divBdr>
            <w:top w:val="none" w:sz="0" w:space="0" w:color="auto"/>
            <w:left w:val="none" w:sz="0" w:space="0" w:color="auto"/>
            <w:bottom w:val="none" w:sz="0" w:space="0" w:color="auto"/>
            <w:right w:val="none" w:sz="0" w:space="0" w:color="auto"/>
          </w:divBdr>
          <w:divsChild>
            <w:div w:id="1545360995">
              <w:marLeft w:val="0"/>
              <w:marRight w:val="0"/>
              <w:marTop w:val="0"/>
              <w:marBottom w:val="0"/>
              <w:divBdr>
                <w:top w:val="none" w:sz="0" w:space="0" w:color="auto"/>
                <w:left w:val="none" w:sz="0" w:space="0" w:color="auto"/>
                <w:bottom w:val="none" w:sz="0" w:space="0" w:color="auto"/>
                <w:right w:val="none" w:sz="0" w:space="0" w:color="auto"/>
              </w:divBdr>
              <w:divsChild>
                <w:div w:id="559748847">
                  <w:marLeft w:val="0"/>
                  <w:marRight w:val="0"/>
                  <w:marTop w:val="0"/>
                  <w:marBottom w:val="0"/>
                  <w:divBdr>
                    <w:top w:val="none" w:sz="0" w:space="0" w:color="auto"/>
                    <w:left w:val="none" w:sz="0" w:space="0" w:color="auto"/>
                    <w:bottom w:val="none" w:sz="0" w:space="0" w:color="auto"/>
                    <w:right w:val="none" w:sz="0" w:space="0" w:color="auto"/>
                  </w:divBdr>
                  <w:divsChild>
                    <w:div w:id="387805393">
                      <w:marLeft w:val="0"/>
                      <w:marRight w:val="0"/>
                      <w:marTop w:val="0"/>
                      <w:marBottom w:val="0"/>
                      <w:divBdr>
                        <w:top w:val="none" w:sz="0" w:space="0" w:color="auto"/>
                        <w:left w:val="none" w:sz="0" w:space="0" w:color="auto"/>
                        <w:bottom w:val="none" w:sz="0" w:space="0" w:color="auto"/>
                        <w:right w:val="none" w:sz="0" w:space="0" w:color="auto"/>
                      </w:divBdr>
                      <w:divsChild>
                        <w:div w:id="438451882">
                          <w:marLeft w:val="0"/>
                          <w:marRight w:val="0"/>
                          <w:marTop w:val="0"/>
                          <w:marBottom w:val="0"/>
                          <w:divBdr>
                            <w:top w:val="none" w:sz="0" w:space="0" w:color="auto"/>
                            <w:left w:val="none" w:sz="0" w:space="0" w:color="auto"/>
                            <w:bottom w:val="none" w:sz="0" w:space="0" w:color="auto"/>
                            <w:right w:val="none" w:sz="0" w:space="0" w:color="auto"/>
                          </w:divBdr>
                          <w:divsChild>
                            <w:div w:id="2131043414">
                              <w:marLeft w:val="0"/>
                              <w:marRight w:val="0"/>
                              <w:marTop w:val="0"/>
                              <w:marBottom w:val="0"/>
                              <w:divBdr>
                                <w:top w:val="none" w:sz="0" w:space="0" w:color="auto"/>
                                <w:left w:val="none" w:sz="0" w:space="0" w:color="auto"/>
                                <w:bottom w:val="none" w:sz="0" w:space="0" w:color="auto"/>
                                <w:right w:val="none" w:sz="0" w:space="0" w:color="auto"/>
                              </w:divBdr>
                              <w:divsChild>
                                <w:div w:id="1116564801">
                                  <w:marLeft w:val="0"/>
                                  <w:marRight w:val="0"/>
                                  <w:marTop w:val="0"/>
                                  <w:marBottom w:val="0"/>
                                  <w:divBdr>
                                    <w:top w:val="none" w:sz="0" w:space="0" w:color="auto"/>
                                    <w:left w:val="none" w:sz="0" w:space="0" w:color="auto"/>
                                    <w:bottom w:val="none" w:sz="0" w:space="0" w:color="auto"/>
                                    <w:right w:val="none" w:sz="0" w:space="0" w:color="auto"/>
                                  </w:divBdr>
                                  <w:divsChild>
                                    <w:div w:id="927273617">
                                      <w:marLeft w:val="0"/>
                                      <w:marRight w:val="0"/>
                                      <w:marTop w:val="0"/>
                                      <w:marBottom w:val="0"/>
                                      <w:divBdr>
                                        <w:top w:val="none" w:sz="0" w:space="0" w:color="auto"/>
                                        <w:left w:val="none" w:sz="0" w:space="0" w:color="auto"/>
                                        <w:bottom w:val="none" w:sz="0" w:space="0" w:color="auto"/>
                                        <w:right w:val="none" w:sz="0" w:space="0" w:color="auto"/>
                                      </w:divBdr>
                                      <w:divsChild>
                                        <w:div w:id="1623071677">
                                          <w:marLeft w:val="0"/>
                                          <w:marRight w:val="0"/>
                                          <w:marTop w:val="0"/>
                                          <w:marBottom w:val="0"/>
                                          <w:divBdr>
                                            <w:top w:val="none" w:sz="0" w:space="0" w:color="auto"/>
                                            <w:left w:val="none" w:sz="0" w:space="0" w:color="auto"/>
                                            <w:bottom w:val="none" w:sz="0" w:space="0" w:color="auto"/>
                                            <w:right w:val="none" w:sz="0" w:space="0" w:color="auto"/>
                                          </w:divBdr>
                                          <w:divsChild>
                                            <w:div w:id="1187256414">
                                              <w:marLeft w:val="0"/>
                                              <w:marRight w:val="0"/>
                                              <w:marTop w:val="0"/>
                                              <w:marBottom w:val="0"/>
                                              <w:divBdr>
                                                <w:top w:val="none" w:sz="0" w:space="0" w:color="auto"/>
                                                <w:left w:val="none" w:sz="0" w:space="0" w:color="auto"/>
                                                <w:bottom w:val="none" w:sz="0" w:space="0" w:color="auto"/>
                                                <w:right w:val="none" w:sz="0" w:space="0" w:color="auto"/>
                                              </w:divBdr>
                                              <w:divsChild>
                                                <w:div w:id="1673600130">
                                                  <w:marLeft w:val="0"/>
                                                  <w:marRight w:val="0"/>
                                                  <w:marTop w:val="0"/>
                                                  <w:marBottom w:val="0"/>
                                                  <w:divBdr>
                                                    <w:top w:val="none" w:sz="0" w:space="0" w:color="auto"/>
                                                    <w:left w:val="none" w:sz="0" w:space="0" w:color="auto"/>
                                                    <w:bottom w:val="none" w:sz="0" w:space="0" w:color="auto"/>
                                                    <w:right w:val="none" w:sz="0" w:space="0" w:color="auto"/>
                                                  </w:divBdr>
                                                  <w:divsChild>
                                                    <w:div w:id="473110879">
                                                      <w:marLeft w:val="0"/>
                                                      <w:marRight w:val="0"/>
                                                      <w:marTop w:val="0"/>
                                                      <w:marBottom w:val="0"/>
                                                      <w:divBdr>
                                                        <w:top w:val="none" w:sz="0" w:space="0" w:color="auto"/>
                                                        <w:left w:val="none" w:sz="0" w:space="0" w:color="auto"/>
                                                        <w:bottom w:val="none" w:sz="0" w:space="0" w:color="auto"/>
                                                        <w:right w:val="none" w:sz="0" w:space="0" w:color="auto"/>
                                                      </w:divBdr>
                                                      <w:divsChild>
                                                        <w:div w:id="1373652424">
                                                          <w:marLeft w:val="0"/>
                                                          <w:marRight w:val="0"/>
                                                          <w:marTop w:val="0"/>
                                                          <w:marBottom w:val="0"/>
                                                          <w:divBdr>
                                                            <w:top w:val="none" w:sz="0" w:space="0" w:color="auto"/>
                                                            <w:left w:val="none" w:sz="0" w:space="0" w:color="auto"/>
                                                            <w:bottom w:val="none" w:sz="0" w:space="0" w:color="auto"/>
                                                            <w:right w:val="none" w:sz="0" w:space="0" w:color="auto"/>
                                                          </w:divBdr>
                                                          <w:divsChild>
                                                            <w:div w:id="2031179664">
                                                              <w:marLeft w:val="0"/>
                                                              <w:marRight w:val="0"/>
                                                              <w:marTop w:val="0"/>
                                                              <w:marBottom w:val="0"/>
                                                              <w:divBdr>
                                                                <w:top w:val="none" w:sz="0" w:space="0" w:color="auto"/>
                                                                <w:left w:val="none" w:sz="0" w:space="0" w:color="auto"/>
                                                                <w:bottom w:val="none" w:sz="0" w:space="0" w:color="auto"/>
                                                                <w:right w:val="none" w:sz="0" w:space="0" w:color="auto"/>
                                                              </w:divBdr>
                                                              <w:divsChild>
                                                                <w:div w:id="1486121808">
                                                                  <w:marLeft w:val="0"/>
                                                                  <w:marRight w:val="0"/>
                                                                  <w:marTop w:val="0"/>
                                                                  <w:marBottom w:val="0"/>
                                                                  <w:divBdr>
                                                                    <w:top w:val="none" w:sz="0" w:space="0" w:color="auto"/>
                                                                    <w:left w:val="none" w:sz="0" w:space="0" w:color="auto"/>
                                                                    <w:bottom w:val="none" w:sz="0" w:space="0" w:color="auto"/>
                                                                    <w:right w:val="none" w:sz="0" w:space="0" w:color="auto"/>
                                                                  </w:divBdr>
                                                                  <w:divsChild>
                                                                    <w:div w:id="2072078139">
                                                                      <w:marLeft w:val="0"/>
                                                                      <w:marRight w:val="0"/>
                                                                      <w:marTop w:val="0"/>
                                                                      <w:marBottom w:val="0"/>
                                                                      <w:divBdr>
                                                                        <w:top w:val="none" w:sz="0" w:space="0" w:color="auto"/>
                                                                        <w:left w:val="none" w:sz="0" w:space="0" w:color="auto"/>
                                                                        <w:bottom w:val="none" w:sz="0" w:space="0" w:color="auto"/>
                                                                        <w:right w:val="none" w:sz="0" w:space="0" w:color="auto"/>
                                                                      </w:divBdr>
                                                                      <w:divsChild>
                                                                        <w:div w:id="2007241853">
                                                                          <w:marLeft w:val="0"/>
                                                                          <w:marRight w:val="0"/>
                                                                          <w:marTop w:val="0"/>
                                                                          <w:marBottom w:val="0"/>
                                                                          <w:divBdr>
                                                                            <w:top w:val="none" w:sz="0" w:space="0" w:color="auto"/>
                                                                            <w:left w:val="none" w:sz="0" w:space="0" w:color="auto"/>
                                                                            <w:bottom w:val="none" w:sz="0" w:space="0" w:color="auto"/>
                                                                            <w:right w:val="none" w:sz="0" w:space="0" w:color="auto"/>
                                                                          </w:divBdr>
                                                                          <w:divsChild>
                                                                            <w:div w:id="537280813">
                                                                              <w:marLeft w:val="0"/>
                                                                              <w:marRight w:val="0"/>
                                                                              <w:marTop w:val="0"/>
                                                                              <w:marBottom w:val="0"/>
                                                                              <w:divBdr>
                                                                                <w:top w:val="none" w:sz="0" w:space="0" w:color="auto"/>
                                                                                <w:left w:val="none" w:sz="0" w:space="0" w:color="auto"/>
                                                                                <w:bottom w:val="none" w:sz="0" w:space="0" w:color="auto"/>
                                                                                <w:right w:val="none" w:sz="0" w:space="0" w:color="auto"/>
                                                                              </w:divBdr>
                                                                              <w:divsChild>
                                                                                <w:div w:id="162360982">
                                                                                  <w:marLeft w:val="0"/>
                                                                                  <w:marRight w:val="0"/>
                                                                                  <w:marTop w:val="0"/>
                                                                                  <w:marBottom w:val="0"/>
                                                                                  <w:divBdr>
                                                                                    <w:top w:val="none" w:sz="0" w:space="0" w:color="auto"/>
                                                                                    <w:left w:val="none" w:sz="0" w:space="0" w:color="auto"/>
                                                                                    <w:bottom w:val="none" w:sz="0" w:space="0" w:color="auto"/>
                                                                                    <w:right w:val="none" w:sz="0" w:space="0" w:color="auto"/>
                                                                                  </w:divBdr>
                                                                                  <w:divsChild>
                                                                                    <w:div w:id="350841343">
                                                                                      <w:marLeft w:val="0"/>
                                                                                      <w:marRight w:val="0"/>
                                                                                      <w:marTop w:val="0"/>
                                                                                      <w:marBottom w:val="0"/>
                                                                                      <w:divBdr>
                                                                                        <w:top w:val="none" w:sz="0" w:space="0" w:color="auto"/>
                                                                                        <w:left w:val="none" w:sz="0" w:space="0" w:color="auto"/>
                                                                                        <w:bottom w:val="none" w:sz="0" w:space="0" w:color="auto"/>
                                                                                        <w:right w:val="none" w:sz="0" w:space="0" w:color="auto"/>
                                                                                      </w:divBdr>
                                                                                      <w:divsChild>
                                                                                        <w:div w:id="1577206582">
                                                                                          <w:marLeft w:val="0"/>
                                                                                          <w:marRight w:val="0"/>
                                                                                          <w:marTop w:val="0"/>
                                                                                          <w:marBottom w:val="0"/>
                                                                                          <w:divBdr>
                                                                                            <w:top w:val="none" w:sz="0" w:space="0" w:color="auto"/>
                                                                                            <w:left w:val="none" w:sz="0" w:space="0" w:color="auto"/>
                                                                                            <w:bottom w:val="none" w:sz="0" w:space="0" w:color="auto"/>
                                                                                            <w:right w:val="none" w:sz="0" w:space="0" w:color="auto"/>
                                                                                          </w:divBdr>
                                                                                          <w:divsChild>
                                                                                            <w:div w:id="1817067644">
                                                                                              <w:marLeft w:val="0"/>
                                                                                              <w:marRight w:val="0"/>
                                                                                              <w:marTop w:val="0"/>
                                                                                              <w:marBottom w:val="0"/>
                                                                                              <w:divBdr>
                                                                                                <w:top w:val="none" w:sz="0" w:space="0" w:color="auto"/>
                                                                                                <w:left w:val="none" w:sz="0" w:space="0" w:color="auto"/>
                                                                                                <w:bottom w:val="none" w:sz="0" w:space="0" w:color="auto"/>
                                                                                                <w:right w:val="none" w:sz="0" w:space="0" w:color="auto"/>
                                                                                              </w:divBdr>
                                                                                              <w:divsChild>
                                                                                                <w:div w:id="275644996">
                                                                                                  <w:marLeft w:val="0"/>
                                                                                                  <w:marRight w:val="0"/>
                                                                                                  <w:marTop w:val="0"/>
                                                                                                  <w:marBottom w:val="0"/>
                                                                                                  <w:divBdr>
                                                                                                    <w:top w:val="none" w:sz="0" w:space="0" w:color="auto"/>
                                                                                                    <w:left w:val="none" w:sz="0" w:space="0" w:color="auto"/>
                                                                                                    <w:bottom w:val="none" w:sz="0" w:space="0" w:color="auto"/>
                                                                                                    <w:right w:val="none" w:sz="0" w:space="0" w:color="auto"/>
                                                                                                  </w:divBdr>
                                                                                                  <w:divsChild>
                                                                                                    <w:div w:id="67615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8127561">
      <w:bodyDiv w:val="1"/>
      <w:marLeft w:val="0"/>
      <w:marRight w:val="0"/>
      <w:marTop w:val="0"/>
      <w:marBottom w:val="0"/>
      <w:divBdr>
        <w:top w:val="none" w:sz="0" w:space="0" w:color="auto"/>
        <w:left w:val="none" w:sz="0" w:space="0" w:color="auto"/>
        <w:bottom w:val="none" w:sz="0" w:space="0" w:color="auto"/>
        <w:right w:val="none" w:sz="0" w:space="0" w:color="auto"/>
      </w:divBdr>
      <w:divsChild>
        <w:div w:id="1912303218">
          <w:marLeft w:val="0"/>
          <w:marRight w:val="0"/>
          <w:marTop w:val="0"/>
          <w:marBottom w:val="0"/>
          <w:divBdr>
            <w:top w:val="none" w:sz="0" w:space="0" w:color="auto"/>
            <w:left w:val="none" w:sz="0" w:space="0" w:color="auto"/>
            <w:bottom w:val="none" w:sz="0" w:space="0" w:color="auto"/>
            <w:right w:val="none" w:sz="0" w:space="0" w:color="auto"/>
          </w:divBdr>
          <w:divsChild>
            <w:div w:id="1864976842">
              <w:marLeft w:val="0"/>
              <w:marRight w:val="0"/>
              <w:marTop w:val="0"/>
              <w:marBottom w:val="0"/>
              <w:divBdr>
                <w:top w:val="none" w:sz="0" w:space="0" w:color="auto"/>
                <w:left w:val="none" w:sz="0" w:space="0" w:color="auto"/>
                <w:bottom w:val="none" w:sz="0" w:space="0" w:color="auto"/>
                <w:right w:val="none" w:sz="0" w:space="0" w:color="auto"/>
              </w:divBdr>
              <w:divsChild>
                <w:div w:id="1655377357">
                  <w:marLeft w:val="0"/>
                  <w:marRight w:val="0"/>
                  <w:marTop w:val="0"/>
                  <w:marBottom w:val="0"/>
                  <w:divBdr>
                    <w:top w:val="none" w:sz="0" w:space="0" w:color="auto"/>
                    <w:left w:val="none" w:sz="0" w:space="0" w:color="auto"/>
                    <w:bottom w:val="none" w:sz="0" w:space="0" w:color="auto"/>
                    <w:right w:val="none" w:sz="0" w:space="0" w:color="auto"/>
                  </w:divBdr>
                  <w:divsChild>
                    <w:div w:id="190918585">
                      <w:marLeft w:val="0"/>
                      <w:marRight w:val="0"/>
                      <w:marTop w:val="0"/>
                      <w:marBottom w:val="0"/>
                      <w:divBdr>
                        <w:top w:val="none" w:sz="0" w:space="0" w:color="auto"/>
                        <w:left w:val="none" w:sz="0" w:space="0" w:color="auto"/>
                        <w:bottom w:val="none" w:sz="0" w:space="0" w:color="auto"/>
                        <w:right w:val="none" w:sz="0" w:space="0" w:color="auto"/>
                      </w:divBdr>
                      <w:divsChild>
                        <w:div w:id="892501898">
                          <w:marLeft w:val="0"/>
                          <w:marRight w:val="0"/>
                          <w:marTop w:val="0"/>
                          <w:marBottom w:val="0"/>
                          <w:divBdr>
                            <w:top w:val="none" w:sz="0" w:space="0" w:color="auto"/>
                            <w:left w:val="none" w:sz="0" w:space="0" w:color="auto"/>
                            <w:bottom w:val="none" w:sz="0" w:space="0" w:color="auto"/>
                            <w:right w:val="none" w:sz="0" w:space="0" w:color="auto"/>
                          </w:divBdr>
                          <w:divsChild>
                            <w:div w:id="396588332">
                              <w:marLeft w:val="0"/>
                              <w:marRight w:val="0"/>
                              <w:marTop w:val="0"/>
                              <w:marBottom w:val="0"/>
                              <w:divBdr>
                                <w:top w:val="none" w:sz="0" w:space="0" w:color="auto"/>
                                <w:left w:val="none" w:sz="0" w:space="0" w:color="auto"/>
                                <w:bottom w:val="none" w:sz="0" w:space="0" w:color="auto"/>
                                <w:right w:val="none" w:sz="0" w:space="0" w:color="auto"/>
                              </w:divBdr>
                              <w:divsChild>
                                <w:div w:id="1934320741">
                                  <w:marLeft w:val="0"/>
                                  <w:marRight w:val="0"/>
                                  <w:marTop w:val="0"/>
                                  <w:marBottom w:val="0"/>
                                  <w:divBdr>
                                    <w:top w:val="none" w:sz="0" w:space="0" w:color="auto"/>
                                    <w:left w:val="none" w:sz="0" w:space="0" w:color="auto"/>
                                    <w:bottom w:val="none" w:sz="0" w:space="0" w:color="auto"/>
                                    <w:right w:val="none" w:sz="0" w:space="0" w:color="auto"/>
                                  </w:divBdr>
                                  <w:divsChild>
                                    <w:div w:id="149912514">
                                      <w:marLeft w:val="0"/>
                                      <w:marRight w:val="0"/>
                                      <w:marTop w:val="0"/>
                                      <w:marBottom w:val="0"/>
                                      <w:divBdr>
                                        <w:top w:val="none" w:sz="0" w:space="0" w:color="auto"/>
                                        <w:left w:val="none" w:sz="0" w:space="0" w:color="auto"/>
                                        <w:bottom w:val="none" w:sz="0" w:space="0" w:color="auto"/>
                                        <w:right w:val="none" w:sz="0" w:space="0" w:color="auto"/>
                                      </w:divBdr>
                                      <w:divsChild>
                                        <w:div w:id="380518375">
                                          <w:marLeft w:val="0"/>
                                          <w:marRight w:val="0"/>
                                          <w:marTop w:val="0"/>
                                          <w:marBottom w:val="0"/>
                                          <w:divBdr>
                                            <w:top w:val="none" w:sz="0" w:space="0" w:color="auto"/>
                                            <w:left w:val="none" w:sz="0" w:space="0" w:color="auto"/>
                                            <w:bottom w:val="none" w:sz="0" w:space="0" w:color="auto"/>
                                            <w:right w:val="none" w:sz="0" w:space="0" w:color="auto"/>
                                          </w:divBdr>
                                          <w:divsChild>
                                            <w:div w:id="1185091455">
                                              <w:marLeft w:val="0"/>
                                              <w:marRight w:val="0"/>
                                              <w:marTop w:val="0"/>
                                              <w:marBottom w:val="0"/>
                                              <w:divBdr>
                                                <w:top w:val="none" w:sz="0" w:space="0" w:color="auto"/>
                                                <w:left w:val="none" w:sz="0" w:space="0" w:color="auto"/>
                                                <w:bottom w:val="none" w:sz="0" w:space="0" w:color="auto"/>
                                                <w:right w:val="none" w:sz="0" w:space="0" w:color="auto"/>
                                              </w:divBdr>
                                              <w:divsChild>
                                                <w:div w:id="2145150942">
                                                  <w:marLeft w:val="0"/>
                                                  <w:marRight w:val="0"/>
                                                  <w:marTop w:val="0"/>
                                                  <w:marBottom w:val="0"/>
                                                  <w:divBdr>
                                                    <w:top w:val="none" w:sz="0" w:space="0" w:color="auto"/>
                                                    <w:left w:val="none" w:sz="0" w:space="0" w:color="auto"/>
                                                    <w:bottom w:val="none" w:sz="0" w:space="0" w:color="auto"/>
                                                    <w:right w:val="none" w:sz="0" w:space="0" w:color="auto"/>
                                                  </w:divBdr>
                                                  <w:divsChild>
                                                    <w:div w:id="323776977">
                                                      <w:marLeft w:val="0"/>
                                                      <w:marRight w:val="0"/>
                                                      <w:marTop w:val="0"/>
                                                      <w:marBottom w:val="0"/>
                                                      <w:divBdr>
                                                        <w:top w:val="none" w:sz="0" w:space="0" w:color="auto"/>
                                                        <w:left w:val="none" w:sz="0" w:space="0" w:color="auto"/>
                                                        <w:bottom w:val="none" w:sz="0" w:space="0" w:color="auto"/>
                                                        <w:right w:val="none" w:sz="0" w:space="0" w:color="auto"/>
                                                      </w:divBdr>
                                                      <w:divsChild>
                                                        <w:div w:id="1701316936">
                                                          <w:marLeft w:val="0"/>
                                                          <w:marRight w:val="0"/>
                                                          <w:marTop w:val="0"/>
                                                          <w:marBottom w:val="0"/>
                                                          <w:divBdr>
                                                            <w:top w:val="none" w:sz="0" w:space="0" w:color="auto"/>
                                                            <w:left w:val="none" w:sz="0" w:space="0" w:color="auto"/>
                                                            <w:bottom w:val="none" w:sz="0" w:space="0" w:color="auto"/>
                                                            <w:right w:val="none" w:sz="0" w:space="0" w:color="auto"/>
                                                          </w:divBdr>
                                                          <w:divsChild>
                                                            <w:div w:id="1868592562">
                                                              <w:marLeft w:val="0"/>
                                                              <w:marRight w:val="0"/>
                                                              <w:marTop w:val="0"/>
                                                              <w:marBottom w:val="0"/>
                                                              <w:divBdr>
                                                                <w:top w:val="none" w:sz="0" w:space="0" w:color="auto"/>
                                                                <w:left w:val="none" w:sz="0" w:space="0" w:color="auto"/>
                                                                <w:bottom w:val="none" w:sz="0" w:space="0" w:color="auto"/>
                                                                <w:right w:val="none" w:sz="0" w:space="0" w:color="auto"/>
                                                              </w:divBdr>
                                                              <w:divsChild>
                                                                <w:div w:id="1719816010">
                                                                  <w:marLeft w:val="0"/>
                                                                  <w:marRight w:val="0"/>
                                                                  <w:marTop w:val="0"/>
                                                                  <w:marBottom w:val="0"/>
                                                                  <w:divBdr>
                                                                    <w:top w:val="none" w:sz="0" w:space="0" w:color="auto"/>
                                                                    <w:left w:val="none" w:sz="0" w:space="0" w:color="auto"/>
                                                                    <w:bottom w:val="none" w:sz="0" w:space="0" w:color="auto"/>
                                                                    <w:right w:val="none" w:sz="0" w:space="0" w:color="auto"/>
                                                                  </w:divBdr>
                                                                  <w:divsChild>
                                                                    <w:div w:id="689337018">
                                                                      <w:marLeft w:val="0"/>
                                                                      <w:marRight w:val="0"/>
                                                                      <w:marTop w:val="0"/>
                                                                      <w:marBottom w:val="0"/>
                                                                      <w:divBdr>
                                                                        <w:top w:val="none" w:sz="0" w:space="0" w:color="auto"/>
                                                                        <w:left w:val="none" w:sz="0" w:space="0" w:color="auto"/>
                                                                        <w:bottom w:val="none" w:sz="0" w:space="0" w:color="auto"/>
                                                                        <w:right w:val="none" w:sz="0" w:space="0" w:color="auto"/>
                                                                      </w:divBdr>
                                                                      <w:divsChild>
                                                                        <w:div w:id="1873031202">
                                                                          <w:marLeft w:val="0"/>
                                                                          <w:marRight w:val="0"/>
                                                                          <w:marTop w:val="0"/>
                                                                          <w:marBottom w:val="0"/>
                                                                          <w:divBdr>
                                                                            <w:top w:val="none" w:sz="0" w:space="0" w:color="auto"/>
                                                                            <w:left w:val="none" w:sz="0" w:space="0" w:color="auto"/>
                                                                            <w:bottom w:val="none" w:sz="0" w:space="0" w:color="auto"/>
                                                                            <w:right w:val="none" w:sz="0" w:space="0" w:color="auto"/>
                                                                          </w:divBdr>
                                                                          <w:divsChild>
                                                                            <w:div w:id="946080765">
                                                                              <w:marLeft w:val="0"/>
                                                                              <w:marRight w:val="0"/>
                                                                              <w:marTop w:val="0"/>
                                                                              <w:marBottom w:val="0"/>
                                                                              <w:divBdr>
                                                                                <w:top w:val="none" w:sz="0" w:space="0" w:color="auto"/>
                                                                                <w:left w:val="none" w:sz="0" w:space="0" w:color="auto"/>
                                                                                <w:bottom w:val="none" w:sz="0" w:space="0" w:color="auto"/>
                                                                                <w:right w:val="none" w:sz="0" w:space="0" w:color="auto"/>
                                                                              </w:divBdr>
                                                                              <w:divsChild>
                                                                                <w:div w:id="178663719">
                                                                                  <w:marLeft w:val="0"/>
                                                                                  <w:marRight w:val="0"/>
                                                                                  <w:marTop w:val="0"/>
                                                                                  <w:marBottom w:val="0"/>
                                                                                  <w:divBdr>
                                                                                    <w:top w:val="none" w:sz="0" w:space="0" w:color="auto"/>
                                                                                    <w:left w:val="none" w:sz="0" w:space="0" w:color="auto"/>
                                                                                    <w:bottom w:val="none" w:sz="0" w:space="0" w:color="auto"/>
                                                                                    <w:right w:val="none" w:sz="0" w:space="0" w:color="auto"/>
                                                                                  </w:divBdr>
                                                                                  <w:divsChild>
                                                                                    <w:div w:id="612054877">
                                                                                      <w:marLeft w:val="0"/>
                                                                                      <w:marRight w:val="0"/>
                                                                                      <w:marTop w:val="0"/>
                                                                                      <w:marBottom w:val="0"/>
                                                                                      <w:divBdr>
                                                                                        <w:top w:val="none" w:sz="0" w:space="0" w:color="auto"/>
                                                                                        <w:left w:val="none" w:sz="0" w:space="0" w:color="auto"/>
                                                                                        <w:bottom w:val="none" w:sz="0" w:space="0" w:color="auto"/>
                                                                                        <w:right w:val="none" w:sz="0" w:space="0" w:color="auto"/>
                                                                                      </w:divBdr>
                                                                                      <w:divsChild>
                                                                                        <w:div w:id="1691950893">
                                                                                          <w:marLeft w:val="0"/>
                                                                                          <w:marRight w:val="0"/>
                                                                                          <w:marTop w:val="0"/>
                                                                                          <w:marBottom w:val="0"/>
                                                                                          <w:divBdr>
                                                                                            <w:top w:val="none" w:sz="0" w:space="0" w:color="auto"/>
                                                                                            <w:left w:val="none" w:sz="0" w:space="0" w:color="auto"/>
                                                                                            <w:bottom w:val="none" w:sz="0" w:space="0" w:color="auto"/>
                                                                                            <w:right w:val="none" w:sz="0" w:space="0" w:color="auto"/>
                                                                                          </w:divBdr>
                                                                                          <w:divsChild>
                                                                                            <w:div w:id="345718571">
                                                                                              <w:marLeft w:val="0"/>
                                                                                              <w:marRight w:val="0"/>
                                                                                              <w:marTop w:val="0"/>
                                                                                              <w:marBottom w:val="0"/>
                                                                                              <w:divBdr>
                                                                                                <w:top w:val="none" w:sz="0" w:space="0" w:color="auto"/>
                                                                                                <w:left w:val="none" w:sz="0" w:space="0" w:color="auto"/>
                                                                                                <w:bottom w:val="none" w:sz="0" w:space="0" w:color="auto"/>
                                                                                                <w:right w:val="none" w:sz="0" w:space="0" w:color="auto"/>
                                                                                              </w:divBdr>
                                                                                              <w:divsChild>
                                                                                                <w:div w:id="15935665">
                                                                                                  <w:marLeft w:val="0"/>
                                                                                                  <w:marRight w:val="0"/>
                                                                                                  <w:marTop w:val="0"/>
                                                                                                  <w:marBottom w:val="0"/>
                                                                                                  <w:divBdr>
                                                                                                    <w:top w:val="none" w:sz="0" w:space="0" w:color="auto"/>
                                                                                                    <w:left w:val="none" w:sz="0" w:space="0" w:color="auto"/>
                                                                                                    <w:bottom w:val="none" w:sz="0" w:space="0" w:color="auto"/>
                                                                                                    <w:right w:val="none" w:sz="0" w:space="0" w:color="auto"/>
                                                                                                  </w:divBdr>
                                                                                                  <w:divsChild>
                                                                                                    <w:div w:id="201105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79CA97-BA7C-4281-9475-BC60DF892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14494</Words>
  <Characters>78270</Characters>
  <Application>Microsoft Office Word</Application>
  <DocSecurity>0</DocSecurity>
  <Lines>652</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Hearle Vieira Calvão</cp:lastModifiedBy>
  <cp:revision>2</cp:revision>
  <dcterms:created xsi:type="dcterms:W3CDTF">2020-07-24T19:31:00Z</dcterms:created>
  <dcterms:modified xsi:type="dcterms:W3CDTF">2020-07-24T19:31:00Z</dcterms:modified>
</cp:coreProperties>
</file>