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F0557A"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2B6CCB" w:rsidRDefault="00F33664" w:rsidP="00A63308">
      <w:pPr>
        <w:jc w:val="both"/>
        <w:rPr>
          <w:rFonts w:cstheme="minorHAnsi"/>
          <w:sz w:val="24"/>
          <w:szCs w:val="24"/>
          <w:lang w:val="en-US"/>
        </w:rPr>
      </w:pPr>
    </w:p>
    <w:p w14:paraId="54A85DC6" w14:textId="50A7100A" w:rsidR="007E1ACA" w:rsidRPr="00BB4922" w:rsidRDefault="007E1ACA" w:rsidP="007E1ACA">
      <w:pPr>
        <w:jc w:val="both"/>
        <w:rPr>
          <w:rFonts w:cstheme="minorHAnsi"/>
          <w:sz w:val="24"/>
          <w:szCs w:val="24"/>
          <w:lang w:val="en-US"/>
        </w:rPr>
      </w:pPr>
      <w:r w:rsidRPr="00BB4922">
        <w:rPr>
          <w:rFonts w:cstheme="minorHAnsi"/>
          <w:sz w:val="24"/>
          <w:szCs w:val="24"/>
          <w:lang w:val="en-US"/>
        </w:rPr>
        <w:t xml:space="preserve">Investigation of the practice of dumping in </w:t>
      </w:r>
      <w:r w:rsidR="00294463">
        <w:rPr>
          <w:rFonts w:ascii="Times New Roman" w:hAnsi="Times New Roman" w:cs="Times New Roman"/>
          <w:sz w:val="24"/>
          <w:szCs w:val="24"/>
          <w:lang w:val="en-US"/>
        </w:rPr>
        <w:t>polyethylene terephthalate films, of a thickness not less than 5 micrometers and less than or equal to 50 micrometers,</w:t>
      </w:r>
      <w:r w:rsidR="00294463" w:rsidRPr="005442AE">
        <w:rPr>
          <w:rFonts w:ascii="Times New Roman" w:hAnsi="Times New Roman" w:cs="Times New Roman"/>
          <w:color w:val="FF0000"/>
          <w:sz w:val="24"/>
          <w:szCs w:val="24"/>
          <w:lang w:val="en-US"/>
        </w:rPr>
        <w:t xml:space="preserve"> </w:t>
      </w:r>
      <w:r w:rsidR="00294463" w:rsidRPr="005442AE">
        <w:rPr>
          <w:rFonts w:ascii="Times New Roman" w:hAnsi="Times New Roman" w:cs="Times New Roman"/>
          <w:sz w:val="24"/>
          <w:szCs w:val="24"/>
          <w:lang w:val="en-US"/>
        </w:rPr>
        <w:t xml:space="preserve">exports to Brazil, usually classified under </w:t>
      </w:r>
      <w:r w:rsidR="00294463">
        <w:rPr>
          <w:rFonts w:ascii="Times New Roman" w:hAnsi="Times New Roman" w:cs="Times New Roman"/>
          <w:sz w:val="24"/>
          <w:szCs w:val="24"/>
          <w:lang w:val="en-US"/>
        </w:rPr>
        <w:t>items 3920.62.19, 3920.62.91 e 3920.62.99</w:t>
      </w:r>
      <w:r w:rsidRPr="00BB4922">
        <w:rPr>
          <w:rFonts w:cstheme="minorHAnsi"/>
          <w:color w:val="FF0000"/>
          <w:sz w:val="24"/>
          <w:szCs w:val="24"/>
          <w:lang w:val="en-US"/>
        </w:rPr>
        <w:t xml:space="preserve"> </w:t>
      </w:r>
      <w:r w:rsidRPr="00BB4922">
        <w:rPr>
          <w:rFonts w:cstheme="minorHAnsi"/>
          <w:sz w:val="24"/>
          <w:szCs w:val="24"/>
          <w:lang w:val="en-US"/>
        </w:rPr>
        <w:t xml:space="preserve">of the MERCOSUR Common Nomenclature (NCM – Nomenclatura Comum do MERCOSUL), </w:t>
      </w:r>
      <w:r w:rsidR="00C26D11" w:rsidRPr="00BB4922">
        <w:rPr>
          <w:rFonts w:cstheme="minorHAnsi"/>
          <w:sz w:val="24"/>
          <w:szCs w:val="24"/>
          <w:lang w:val="en-US"/>
        </w:rPr>
        <w:t>origina</w:t>
      </w:r>
      <w:r w:rsidR="00922D65">
        <w:rPr>
          <w:rFonts w:cstheme="minorHAnsi"/>
          <w:sz w:val="24"/>
          <w:szCs w:val="24"/>
          <w:lang w:val="en-US"/>
        </w:rPr>
        <w:t>l</w:t>
      </w:r>
      <w:r w:rsidR="00C26D11" w:rsidRPr="00BB4922">
        <w:rPr>
          <w:rFonts w:cstheme="minorHAnsi"/>
          <w:sz w:val="24"/>
          <w:szCs w:val="24"/>
          <w:lang w:val="en-US"/>
        </w:rPr>
        <w:t xml:space="preserve"> </w:t>
      </w:r>
      <w:r w:rsidR="00B9421F" w:rsidRPr="003E3724">
        <w:rPr>
          <w:rFonts w:ascii="Times New Roman" w:hAnsi="Times New Roman" w:cs="Times New Roman"/>
          <w:sz w:val="24"/>
          <w:szCs w:val="24"/>
          <w:lang w:val="en-US"/>
        </w:rPr>
        <w:t>from Bahrain</w:t>
      </w:r>
      <w:r w:rsidR="00922D65">
        <w:rPr>
          <w:rFonts w:ascii="Times New Roman" w:hAnsi="Times New Roman" w:cs="Times New Roman"/>
          <w:sz w:val="24"/>
          <w:szCs w:val="24"/>
          <w:lang w:val="en-US"/>
        </w:rPr>
        <w:t xml:space="preserve"> and</w:t>
      </w:r>
      <w:r w:rsidR="00B9421F" w:rsidRPr="003E3724">
        <w:rPr>
          <w:rFonts w:ascii="Times New Roman" w:hAnsi="Times New Roman" w:cs="Times New Roman"/>
          <w:sz w:val="24"/>
          <w:szCs w:val="24"/>
          <w:lang w:val="en-US"/>
        </w:rPr>
        <w:t xml:space="preserve"> Peru</w:t>
      </w:r>
      <w:r w:rsidRPr="00BB4922">
        <w:rPr>
          <w:rFonts w:cstheme="minorHAnsi"/>
          <w:sz w:val="24"/>
          <w:szCs w:val="24"/>
          <w:lang w:val="en-US"/>
        </w:rPr>
        <w:t>, and of injury to the domestic industry due to such practice.</w:t>
      </w:r>
    </w:p>
    <w:p w14:paraId="5A2269F7" w14:textId="77777777" w:rsidR="00A63308" w:rsidRPr="00BB4922"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Pr="00BB4922" w:rsidRDefault="001D6577">
      <w:pPr>
        <w:rPr>
          <w:rFonts w:cstheme="minorHAnsi"/>
          <w:sz w:val="24"/>
          <w:szCs w:val="24"/>
          <w:lang w:val="en-US"/>
        </w:rPr>
      </w:pPr>
    </w:p>
    <w:p w14:paraId="3BF7670D" w14:textId="77777777" w:rsidR="00A63308" w:rsidRDefault="00A63308">
      <w:pPr>
        <w:rPr>
          <w:rFonts w:cstheme="minorHAnsi"/>
          <w:sz w:val="24"/>
          <w:szCs w:val="24"/>
          <w:lang w:val="en-US"/>
        </w:rPr>
      </w:pPr>
    </w:p>
    <w:p w14:paraId="19F2736F" w14:textId="77777777" w:rsidR="00006181" w:rsidRPr="00BB4922" w:rsidRDefault="00006181">
      <w:pPr>
        <w:rPr>
          <w:rFonts w:cstheme="minorHAnsi"/>
          <w:sz w:val="24"/>
          <w:szCs w:val="24"/>
          <w:lang w:val="en-US"/>
        </w:rPr>
      </w:pPr>
    </w:p>
    <w:p w14:paraId="60369F29" w14:textId="7C0272EF" w:rsidR="00BB4922" w:rsidRPr="00BB4922" w:rsidRDefault="00BB4922" w:rsidP="007E1ACA">
      <w:pPr>
        <w:spacing w:after="0"/>
        <w:jc w:val="center"/>
        <w:rPr>
          <w:rFonts w:cstheme="minorHAnsi"/>
          <w:sz w:val="24"/>
          <w:szCs w:val="24"/>
        </w:rPr>
      </w:pPr>
      <w:bookmarkStart w:id="0" w:name="_Hlk80261779"/>
      <w:r w:rsidRPr="00BB4922">
        <w:rPr>
          <w:rFonts w:cstheme="minorHAnsi"/>
          <w:sz w:val="24"/>
          <w:szCs w:val="24"/>
        </w:rPr>
        <w:t xml:space="preserve">Process Sei No </w:t>
      </w:r>
      <w:r w:rsidR="00E74829" w:rsidRPr="42F50700">
        <w:rPr>
          <w:rFonts w:eastAsiaTheme="minorEastAsia"/>
          <w:color w:val="000000" w:themeColor="text1"/>
          <w:sz w:val="24"/>
          <w:szCs w:val="24"/>
        </w:rPr>
        <w:t>19972.000236/2024-62</w:t>
      </w:r>
      <w:r w:rsidR="00E74829" w:rsidRPr="42F50700">
        <w:rPr>
          <w:rFonts w:eastAsiaTheme="minorEastAsia"/>
          <w:sz w:val="24"/>
          <w:szCs w:val="24"/>
        </w:rPr>
        <w:t xml:space="preserve"> </w:t>
      </w:r>
      <w:r w:rsidR="00E74829">
        <w:rPr>
          <w:rFonts w:eastAsiaTheme="minorEastAsia"/>
          <w:sz w:val="24"/>
          <w:szCs w:val="24"/>
        </w:rPr>
        <w:t xml:space="preserve"> </w:t>
      </w:r>
      <w:r w:rsidRPr="00BB4922">
        <w:rPr>
          <w:rFonts w:cstheme="minorHAnsi"/>
          <w:sz w:val="24"/>
          <w:szCs w:val="24"/>
        </w:rPr>
        <w:t xml:space="preserve">restricted </w:t>
      </w:r>
      <w:r w:rsidR="00B73A0C">
        <w:rPr>
          <w:rFonts w:cstheme="minorHAnsi"/>
          <w:sz w:val="24"/>
          <w:szCs w:val="24"/>
        </w:rPr>
        <w:t xml:space="preserve">and </w:t>
      </w:r>
      <w:r w:rsidR="00B73A0C" w:rsidRPr="42F50700">
        <w:rPr>
          <w:rFonts w:eastAsiaTheme="minorEastAsia"/>
          <w:color w:val="000000" w:themeColor="text1"/>
          <w:sz w:val="24"/>
          <w:szCs w:val="24"/>
        </w:rPr>
        <w:t>19972.000235/2024-18</w:t>
      </w:r>
      <w:r w:rsidR="00B73A0C" w:rsidRPr="42F50700">
        <w:rPr>
          <w:rFonts w:eastAsiaTheme="minorEastAsia"/>
          <w:sz w:val="24"/>
          <w:szCs w:val="24"/>
        </w:rPr>
        <w:t xml:space="preserve"> </w:t>
      </w:r>
      <w:r w:rsidRPr="00BB4922">
        <w:rPr>
          <w:rFonts w:cstheme="minorHAnsi"/>
          <w:sz w:val="24"/>
          <w:szCs w:val="24"/>
        </w:rPr>
        <w:t xml:space="preserve">  confidentia</w:t>
      </w:r>
      <w:bookmarkEnd w:id="0"/>
      <w:r w:rsidRPr="00BB4922">
        <w:rPr>
          <w:rFonts w:cstheme="minorHAnsi"/>
          <w:sz w:val="24"/>
          <w:szCs w:val="24"/>
        </w:rPr>
        <w:t xml:space="preserve">l </w:t>
      </w:r>
    </w:p>
    <w:p w14:paraId="47F2418D" w14:textId="06D04DD1" w:rsidR="00D471C0" w:rsidRPr="00A35AE0" w:rsidRDefault="007E1ACA" w:rsidP="0036633F">
      <w:pPr>
        <w:spacing w:after="0"/>
        <w:jc w:val="center"/>
        <w:rPr>
          <w:rFonts w:cstheme="minorHAnsi"/>
          <w:sz w:val="24"/>
          <w:szCs w:val="24"/>
          <w:lang w:val="en-US"/>
        </w:rPr>
      </w:pPr>
      <w:r w:rsidRPr="00A35AE0">
        <w:rPr>
          <w:rFonts w:cstheme="minorHAnsi"/>
          <w:sz w:val="24"/>
          <w:szCs w:val="24"/>
          <w:lang w:val="en-US"/>
        </w:rPr>
        <w:t xml:space="preserve">Contact: (+55 61) </w:t>
      </w:r>
      <w:r w:rsidR="00006181" w:rsidRPr="42F50700">
        <w:rPr>
          <w:rFonts w:eastAsiaTheme="minorEastAsia"/>
          <w:sz w:val="24"/>
          <w:szCs w:val="24"/>
        </w:rPr>
        <w:t>2027- 7770 o</w:t>
      </w:r>
      <w:r w:rsidR="00006181">
        <w:rPr>
          <w:rFonts w:eastAsiaTheme="minorEastAsia"/>
          <w:sz w:val="24"/>
          <w:szCs w:val="24"/>
        </w:rPr>
        <w:t>r</w:t>
      </w:r>
      <w:r w:rsidR="00006181" w:rsidRPr="42F50700">
        <w:rPr>
          <w:rFonts w:eastAsiaTheme="minorEastAsia"/>
          <w:sz w:val="24"/>
          <w:szCs w:val="24"/>
        </w:rPr>
        <w:t xml:space="preserve"> </w:t>
      </w:r>
      <w:hyperlink r:id="rId11">
        <w:r w:rsidR="00006181" w:rsidRPr="42F50700">
          <w:rPr>
            <w:rStyle w:val="Hyperlink"/>
            <w:rFonts w:eastAsiaTheme="minorEastAsia"/>
            <w:sz w:val="24"/>
            <w:szCs w:val="24"/>
          </w:rPr>
          <w:t>filmespetbprev@mdic.gov.br</w:t>
        </w:r>
      </w:hyperlink>
    </w:p>
    <w:p w14:paraId="33C9A1A7" w14:textId="77777777" w:rsidR="00C00306" w:rsidRPr="00A35AE0" w:rsidRDefault="00C00306"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9CB2D0"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2493E184" w:rsidR="003D2FA9" w:rsidRPr="00BB4922" w:rsidRDefault="00637324" w:rsidP="00782AEF">
      <w:pPr>
        <w:pStyle w:val="PargrafodaLista"/>
        <w:numPr>
          <w:ilvl w:val="0"/>
          <w:numId w:val="2"/>
        </w:numPr>
        <w:jc w:val="both"/>
        <w:rPr>
          <w:rFonts w:eastAsia="Times New Roman" w:cstheme="minorHAnsi"/>
          <w:sz w:val="24"/>
          <w:szCs w:val="24"/>
          <w:lang w:val="en-US" w:eastAsia="pt-BR"/>
        </w:rPr>
      </w:pPr>
      <w:r w:rsidRPr="00637324">
        <w:rPr>
          <w:rFonts w:cstheme="minorHAnsi"/>
          <w:sz w:val="24"/>
          <w:szCs w:val="24"/>
          <w:lang w:val="en-US"/>
        </w:rPr>
        <w:t>This questionnaire requests information to enable the Department of Trade Remedies (DECOM) to determine whether your company dumped in Brazil of polyethylene terephthalate films, usually classified under items 3920.62.19, 3920.62.91 e 3920.62.99, Mercosur Common Nomeclature (NCM – Nomenclatura Comum do MERCOSUL), original from Bahrain</w:t>
      </w:r>
      <w:r>
        <w:rPr>
          <w:rFonts w:cstheme="minorHAnsi"/>
          <w:sz w:val="24"/>
          <w:szCs w:val="24"/>
          <w:lang w:val="en-US"/>
        </w:rPr>
        <w:t xml:space="preserve"> and</w:t>
      </w:r>
      <w:r w:rsidRPr="00637324">
        <w:rPr>
          <w:rFonts w:cstheme="minorHAnsi"/>
          <w:sz w:val="24"/>
          <w:szCs w:val="24"/>
          <w:lang w:val="en-US"/>
        </w:rPr>
        <w:t xml:space="preserve"> </w:t>
      </w:r>
      <w:r w:rsidR="00ED2334">
        <w:rPr>
          <w:rFonts w:cstheme="minorHAnsi"/>
          <w:sz w:val="24"/>
          <w:szCs w:val="24"/>
          <w:lang w:val="en-US"/>
        </w:rPr>
        <w:t>Peru.</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confidential summary of the 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4C225902"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“peticionamento intercorrente”</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3"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3"/>
      <w:r w:rsidRPr="00BB4922">
        <w:rPr>
          <w:rFonts w:cstheme="minorHAnsi"/>
          <w:sz w:val="24"/>
          <w:szCs w:val="24"/>
          <w:lang w:val="en"/>
        </w:rPr>
        <w:t>SEI Processes n</w:t>
      </w:r>
      <w:r w:rsidRPr="00BB4922">
        <w:rPr>
          <w:rFonts w:cstheme="minorHAnsi"/>
          <w:sz w:val="24"/>
          <w:szCs w:val="24"/>
          <w:u w:val="single"/>
          <w:vertAlign w:val="superscript"/>
          <w:lang w:val="en"/>
        </w:rPr>
        <w:t>os</w:t>
      </w:r>
      <w:r w:rsidR="002D7C9C">
        <w:rPr>
          <w:rFonts w:cstheme="minorHAnsi"/>
          <w:sz w:val="24"/>
          <w:szCs w:val="24"/>
          <w:u w:val="single"/>
          <w:vertAlign w:val="superscript"/>
          <w:lang w:val="en"/>
        </w:rPr>
        <w:t xml:space="preserve"> </w:t>
      </w:r>
      <w:r w:rsidR="002D7C9C" w:rsidRPr="42F50700">
        <w:rPr>
          <w:rFonts w:eastAsiaTheme="minorEastAsia"/>
          <w:color w:val="000000" w:themeColor="text1"/>
          <w:sz w:val="24"/>
          <w:szCs w:val="24"/>
        </w:rPr>
        <w:t>19972.000236/2024-62</w:t>
      </w:r>
      <w:r w:rsidR="002D7C9C" w:rsidRPr="42F50700">
        <w:rPr>
          <w:rFonts w:eastAsiaTheme="minorEastAsia"/>
          <w:sz w:val="24"/>
          <w:szCs w:val="24"/>
        </w:rPr>
        <w:t xml:space="preserve"> </w:t>
      </w:r>
      <w:r w:rsidRPr="00BB4922">
        <w:rPr>
          <w:rFonts w:cstheme="minorHAnsi"/>
          <w:sz w:val="24"/>
          <w:szCs w:val="24"/>
          <w:lang w:val="en"/>
        </w:rPr>
        <w:t xml:space="preserve"> restricted and</w:t>
      </w:r>
      <w:r w:rsidRPr="00BB4922">
        <w:rPr>
          <w:rFonts w:cstheme="minorHAnsi"/>
          <w:color w:val="FF0000"/>
          <w:sz w:val="24"/>
          <w:szCs w:val="24"/>
          <w:lang w:val="en"/>
        </w:rPr>
        <w:t xml:space="preserve"> </w:t>
      </w:r>
      <w:r w:rsidR="00D2417C" w:rsidRPr="42F50700">
        <w:rPr>
          <w:rFonts w:eastAsiaTheme="minorEastAsia"/>
          <w:color w:val="000000" w:themeColor="text1"/>
          <w:sz w:val="24"/>
          <w:szCs w:val="24"/>
        </w:rPr>
        <w:t>19972.000235/2024-18</w:t>
      </w:r>
      <w:r w:rsidR="00D2417C" w:rsidRPr="42F50700">
        <w:rPr>
          <w:rFonts w:eastAsiaTheme="minorEastAsia"/>
          <w:sz w:val="24"/>
          <w:szCs w:val="24"/>
        </w:rPr>
        <w:t xml:space="preserve"> </w:t>
      </w:r>
      <w:r w:rsidRPr="00BB4922">
        <w:rPr>
          <w:rFonts w:cstheme="minorHAnsi"/>
          <w:sz w:val="24"/>
          <w:szCs w:val="24"/>
          <w:lang w:val="en"/>
        </w:rPr>
        <w:t xml:space="preserve">confidential in the Electronic Information System - SEI, available in  </w:t>
      </w:r>
      <w:hyperlink r:id="rId12" w:history="1">
        <w:r w:rsidRPr="00BB4922">
          <w:rPr>
            <w:rStyle w:val="Hyperlink"/>
            <w:rFonts w:cstheme="minorHAnsi"/>
            <w:sz w:val="24"/>
            <w:szCs w:val="24"/>
            <w:lang w:val="en"/>
          </w:rPr>
          <w:t>https://www.gov.br/economia/pt-br/acesso-a-informacao/sei/usuario-externo-1</w:t>
        </w:r>
      </w:hyperlink>
      <w:bookmarkEnd w:id="2"/>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It is recommended that the files are named in a short form, XX_YYYY_nome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formats/extensions ". xlsx" or ". xlsb.". The files in format." xlsx" or "xlsb" must be submitted compressed within electronic files in the format/extension ".zip", since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Files larger than 30 (thirty) MB must be partitioned.  Spreadsheets in format." xlsx" can be displayed in format ". xlsb,"reducing its size. If not enough, it is suggested that appendages in format ". xlsx" is partitioned by tab/year or that the information of a given appendix is divided into periods, semesters or quarters, in order to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 xml:space="preserve">It should be emphasized that the time between loading the first document and the last one should not exceed 1h (one hour), since after one hour </w:t>
      </w:r>
      <w:r w:rsidR="002B6CCB" w:rsidRPr="002B6CCB">
        <w:rPr>
          <w:rFonts w:cstheme="minorHAnsi"/>
          <w:sz w:val="24"/>
          <w:szCs w:val="24"/>
          <w:lang w:val="en"/>
        </w:rPr>
        <w:lastRenderedPageBreak/>
        <w:t>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It is suggested that documents delivered in PDF format be searchable. When scanned, which are preferably processed with OCR technology to enable contentsearch.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3C5816E7">
      <w:pPr>
        <w:pStyle w:val="PargrafodaLista"/>
        <w:numPr>
          <w:ilvl w:val="0"/>
          <w:numId w:val="2"/>
        </w:numPr>
        <w:jc w:val="both"/>
        <w:rPr>
          <w:sz w:val="24"/>
          <w:szCs w:val="24"/>
          <w:lang w:val="en-US"/>
        </w:rPr>
      </w:pPr>
      <w:r w:rsidRPr="3C5816E7">
        <w:rPr>
          <w:sz w:val="24"/>
          <w:szCs w:val="24"/>
          <w:lang w:val="en-US"/>
        </w:rPr>
        <w:t xml:space="preserve">In accordance with the provisions of SECEX Ordinance No. </w:t>
      </w:r>
      <w:r w:rsidR="00D95F46" w:rsidRPr="3C5816E7">
        <w:rPr>
          <w:sz w:val="24"/>
          <w:szCs w:val="24"/>
          <w:lang w:val="en-US"/>
        </w:rPr>
        <w:t>162</w:t>
      </w:r>
      <w:r w:rsidRPr="3C5816E7">
        <w:rPr>
          <w:sz w:val="24"/>
          <w:szCs w:val="24"/>
          <w:lang w:val="en-US"/>
        </w:rPr>
        <w:t>, 202</w:t>
      </w:r>
      <w:r w:rsidR="00D95F46" w:rsidRPr="3C5816E7">
        <w:rPr>
          <w:sz w:val="24"/>
          <w:szCs w:val="24"/>
          <w:lang w:val="en-US"/>
        </w:rPr>
        <w:t>2</w:t>
      </w:r>
      <w:r w:rsidRPr="3C5816E7">
        <w:rPr>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A3D09"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in order to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rty’s company;</w:t>
      </w:r>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business associates</w:t>
      </w:r>
      <w:r w:rsidRPr="00BB4922">
        <w:rPr>
          <w:rFonts w:cstheme="minorHAnsi"/>
          <w:color w:val="000000"/>
          <w:sz w:val="24"/>
          <w:szCs w:val="24"/>
          <w:lang w:val="en-US"/>
        </w:rPr>
        <w:t>;</w:t>
      </w:r>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The parties are employer and employee;</w:t>
      </w:r>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nization and such organization</w:t>
      </w:r>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One of the parties, directly or indirectly, controls another party;</w:t>
      </w:r>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directly or indirectly, controlled by a third party;</w:t>
      </w:r>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Together, both parties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financial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Describe in details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The company may present a public bulletin that provides the requested information in details.</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aggregate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w:t>
      </w:r>
      <w:r w:rsidRPr="00BB4922">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quarterly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Complete chart of accounts;</w:t>
      </w:r>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opinion;</w:t>
      </w:r>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414E87"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C2769"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4807CB1A" w14:textId="24987D77" w:rsidR="00697CD0" w:rsidRPr="003E3724" w:rsidRDefault="00697CD0" w:rsidP="00697CD0">
      <w:pPr>
        <w:pStyle w:val="PargrafodaLista"/>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Polyethylene terephthalate film, commonly classified under items 3920.62.19, 3920.62.91 and 3920.62.99 of the MERCOSUR Common Nomenclature (NCM – Nomenclatura Comum do MERCOSUL), exported from Bahrain</w:t>
      </w:r>
      <w:r w:rsidR="00361ECD">
        <w:rPr>
          <w:rFonts w:ascii="Times New Roman" w:hAnsi="Times New Roman" w:cs="Times New Roman"/>
          <w:sz w:val="24"/>
          <w:szCs w:val="24"/>
          <w:lang w:val="en-US"/>
        </w:rPr>
        <w:t xml:space="preserve"> and</w:t>
      </w:r>
      <w:r>
        <w:rPr>
          <w:rFonts w:ascii="Times New Roman" w:hAnsi="Times New Roman" w:cs="Times New Roman"/>
          <w:sz w:val="24"/>
          <w:szCs w:val="24"/>
          <w:lang w:val="en-US"/>
        </w:rPr>
        <w:t xml:space="preserve"> </w:t>
      </w:r>
      <w:r w:rsidR="00361ECD">
        <w:rPr>
          <w:rFonts w:ascii="Times New Roman" w:hAnsi="Times New Roman" w:cs="Times New Roman"/>
          <w:sz w:val="24"/>
          <w:szCs w:val="24"/>
          <w:lang w:val="en-US"/>
        </w:rPr>
        <w:t>Peru.</w:t>
      </w:r>
    </w:p>
    <w:p w14:paraId="6E07864D" w14:textId="77777777" w:rsidR="00697CD0" w:rsidRPr="005442AE" w:rsidRDefault="00697CD0" w:rsidP="00697CD0">
      <w:pPr>
        <w:pStyle w:val="PargrafodaLista"/>
        <w:jc w:val="both"/>
        <w:rPr>
          <w:rFonts w:ascii="Times New Roman" w:hAnsi="Times New Roman" w:cs="Times New Roman"/>
          <w:sz w:val="24"/>
          <w:szCs w:val="24"/>
          <w:lang w:val="en-US"/>
        </w:rPr>
      </w:pPr>
    </w:p>
    <w:p w14:paraId="31B81A5B" w14:textId="77777777" w:rsidR="00697CD0" w:rsidRDefault="00697CD0" w:rsidP="00697CD0">
      <w:pPr>
        <w:pStyle w:val="PargrafodaLista"/>
        <w:ind w:left="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product under investigation can be described as plates, sheets, foil and strip of poly (ethylene terephthalate), biaxially oriented, of a thickness not less than 5 micrometers and less than or equal to 50 micrometers, metallized or not, with or without surface treatment (co-extrusion, chemical or corona treatment), exported from Bahrain, Peru and Thailand to Brazil. </w:t>
      </w:r>
    </w:p>
    <w:p w14:paraId="7ED7DB90" w14:textId="77777777" w:rsidR="00697CD0" w:rsidRDefault="00697CD0" w:rsidP="00697CD0">
      <w:pPr>
        <w:pStyle w:val="PargrafodaLista"/>
        <w:ind w:left="709"/>
        <w:jc w:val="both"/>
        <w:rPr>
          <w:rFonts w:ascii="Times New Roman" w:hAnsi="Times New Roman" w:cs="Times New Roman"/>
          <w:sz w:val="24"/>
          <w:szCs w:val="24"/>
          <w:lang w:val="en-US"/>
        </w:rPr>
      </w:pPr>
    </w:p>
    <w:p w14:paraId="3A0F2098" w14:textId="77777777" w:rsidR="00697CD0" w:rsidRPr="008505BA" w:rsidRDefault="00697CD0" w:rsidP="00697CD0">
      <w:pPr>
        <w:pStyle w:val="PargrafodaLista"/>
        <w:ind w:left="709"/>
        <w:jc w:val="both"/>
        <w:rPr>
          <w:rFonts w:ascii="Times New Roman" w:hAnsi="Times New Roman" w:cs="Times New Roman"/>
          <w:sz w:val="24"/>
          <w:szCs w:val="24"/>
          <w:lang w:val="en-US"/>
        </w:rPr>
      </w:pPr>
      <w:r w:rsidRPr="008505BA">
        <w:rPr>
          <w:rFonts w:ascii="Times New Roman" w:hAnsi="Times New Roman" w:cs="Times New Roman"/>
          <w:sz w:val="24"/>
          <w:szCs w:val="24"/>
          <w:lang w:val="en-US"/>
        </w:rPr>
        <w:t xml:space="preserve">The product under investigation </w:t>
      </w:r>
      <w:r w:rsidRPr="008505BA">
        <w:rPr>
          <w:rFonts w:ascii="Times New Roman" w:eastAsia="Times New Roman" w:hAnsi="Times New Roman" w:cs="Times New Roman"/>
          <w:color w:val="212121"/>
          <w:sz w:val="24"/>
          <w:szCs w:val="24"/>
          <w:lang w:val="en" w:eastAsia="pt-BR"/>
        </w:rPr>
        <w:t>are commodities in the polyester film industry used in the flexible packaging conversion industry and in some industrial applications such as demoulding of tiles and insulation of electrical and telephone cables.</w:t>
      </w:r>
    </w:p>
    <w:p w14:paraId="09C5D072" w14:textId="77777777" w:rsidR="001157B4" w:rsidRPr="00BB4922" w:rsidRDefault="001157B4" w:rsidP="001157B4">
      <w:pPr>
        <w:pStyle w:val="PargrafodaLista"/>
        <w:ind w:left="1440"/>
        <w:jc w:val="both"/>
        <w:rPr>
          <w:rFonts w:cstheme="minorHAnsi"/>
          <w:color w:val="FF0000"/>
          <w:sz w:val="24"/>
          <w:szCs w:val="24"/>
          <w:lang w:val="en-US"/>
        </w:rPr>
      </w:pPr>
    </w:p>
    <w:p w14:paraId="04DA5AD8"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dumping investigation</w:t>
      </w:r>
    </w:p>
    <w:p w14:paraId="47DBB123" w14:textId="77777777" w:rsidR="001157B4" w:rsidRPr="00BB4922" w:rsidRDefault="001157B4" w:rsidP="001157B4">
      <w:pPr>
        <w:pStyle w:val="PargrafodaLista"/>
        <w:ind w:left="1440"/>
        <w:jc w:val="both"/>
        <w:rPr>
          <w:rFonts w:cstheme="minorHAnsi"/>
          <w:sz w:val="24"/>
          <w:szCs w:val="24"/>
          <w:lang w:val="en-US"/>
        </w:rPr>
      </w:pPr>
    </w:p>
    <w:p w14:paraId="2AF59275" w14:textId="7BD2587D" w:rsidR="00C45B2A" w:rsidRPr="008505BA" w:rsidRDefault="00C45B2A" w:rsidP="00C45B2A">
      <w:pPr>
        <w:pStyle w:val="PargrafodaLista"/>
        <w:ind w:left="1440"/>
        <w:jc w:val="both"/>
        <w:rPr>
          <w:rFonts w:ascii="Times New Roman" w:hAnsi="Times New Roman" w:cs="Times New Roman"/>
          <w:sz w:val="24"/>
          <w:szCs w:val="24"/>
          <w:lang w:val="en-US"/>
        </w:rPr>
      </w:pPr>
      <w:r>
        <w:rPr>
          <w:rFonts w:ascii="Times New Roman" w:hAnsi="Times New Roman" w:cs="Times New Roman"/>
          <w:sz w:val="24"/>
          <w:szCs w:val="24"/>
          <w:lang w:val="en-US"/>
        </w:rPr>
        <w:t>OCTOBER</w:t>
      </w:r>
      <w:r w:rsidRPr="008505BA">
        <w:rPr>
          <w:rFonts w:ascii="Times New Roman" w:hAnsi="Times New Roman" w:cs="Times New Roman"/>
          <w:sz w:val="24"/>
          <w:szCs w:val="24"/>
          <w:lang w:val="en-US"/>
        </w:rPr>
        <w:t xml:space="preserve"> of 20</w:t>
      </w:r>
      <w:r w:rsidR="008C2372">
        <w:rPr>
          <w:rFonts w:ascii="Times New Roman" w:hAnsi="Times New Roman" w:cs="Times New Roman"/>
          <w:sz w:val="24"/>
          <w:szCs w:val="24"/>
          <w:lang w:val="en-US"/>
        </w:rPr>
        <w:t>22</w:t>
      </w:r>
      <w:r w:rsidRPr="008505BA">
        <w:rPr>
          <w:rFonts w:ascii="Times New Roman" w:hAnsi="Times New Roman" w:cs="Times New Roman"/>
          <w:sz w:val="24"/>
          <w:szCs w:val="24"/>
          <w:lang w:val="en-US"/>
        </w:rPr>
        <w:t xml:space="preserve"> to </w:t>
      </w:r>
      <w:r w:rsidR="00DD6E04">
        <w:rPr>
          <w:rFonts w:ascii="Times New Roman" w:hAnsi="Times New Roman" w:cs="Times New Roman"/>
          <w:sz w:val="24"/>
          <w:szCs w:val="24"/>
          <w:lang w:val="en-US"/>
        </w:rPr>
        <w:t>SEPTEMBER</w:t>
      </w:r>
      <w:r w:rsidRPr="008505BA">
        <w:rPr>
          <w:rFonts w:ascii="Times New Roman" w:hAnsi="Times New Roman" w:cs="Times New Roman"/>
          <w:sz w:val="24"/>
          <w:szCs w:val="24"/>
          <w:lang w:val="en-US"/>
        </w:rPr>
        <w:t xml:space="preserve"> of 20</w:t>
      </w:r>
      <w:r w:rsidR="008C2372">
        <w:rPr>
          <w:rFonts w:ascii="Times New Roman" w:hAnsi="Times New Roman" w:cs="Times New Roman"/>
          <w:sz w:val="24"/>
          <w:szCs w:val="24"/>
          <w:lang w:val="en-US"/>
        </w:rPr>
        <w:t>23</w:t>
      </w:r>
    </w:p>
    <w:p w14:paraId="4D8F3D53" w14:textId="77777777" w:rsidR="001157B4" w:rsidRPr="00BB4922" w:rsidRDefault="001157B4" w:rsidP="001157B4">
      <w:pPr>
        <w:pStyle w:val="PargrafodaLista"/>
        <w:ind w:left="1440"/>
        <w:jc w:val="both"/>
        <w:rPr>
          <w:rFonts w:cstheme="minorHAnsi"/>
          <w:sz w:val="24"/>
          <w:szCs w:val="24"/>
          <w:lang w:val="en-US"/>
        </w:rPr>
      </w:pPr>
    </w:p>
    <w:p w14:paraId="0B307C70" w14:textId="77777777" w:rsidR="001157B4" w:rsidRPr="00BB4922" w:rsidRDefault="001157B4" w:rsidP="001157B4">
      <w:pPr>
        <w:pStyle w:val="PargrafodaLista"/>
        <w:numPr>
          <w:ilvl w:val="0"/>
          <w:numId w:val="4"/>
        </w:numPr>
        <w:jc w:val="both"/>
        <w:rPr>
          <w:rFonts w:cstheme="minorHAnsi"/>
          <w:sz w:val="24"/>
          <w:szCs w:val="24"/>
          <w:lang w:val="en-US"/>
        </w:rPr>
      </w:pPr>
      <w:r w:rsidRPr="00BB4922">
        <w:rPr>
          <w:rFonts w:cstheme="minorHAnsi"/>
          <w:sz w:val="24"/>
          <w:szCs w:val="24"/>
          <w:lang w:val="en-US"/>
        </w:rPr>
        <w:t>Period of injury investigation</w:t>
      </w:r>
    </w:p>
    <w:p w14:paraId="5E227BA6" w14:textId="240C1296" w:rsidR="001157B4" w:rsidRPr="00CD2AD1" w:rsidRDefault="00F37FC4" w:rsidP="001157B4">
      <w:pPr>
        <w:ind w:left="142"/>
        <w:jc w:val="both"/>
        <w:rPr>
          <w:rFonts w:cstheme="minorHAnsi"/>
          <w:sz w:val="24"/>
          <w:szCs w:val="24"/>
          <w:lang w:val="en-US"/>
        </w:rPr>
      </w:pPr>
      <w:r w:rsidRPr="00CD2AD1">
        <w:rPr>
          <w:rFonts w:cstheme="minorHAnsi"/>
          <w:sz w:val="24"/>
          <w:szCs w:val="24"/>
          <w:lang w:val="en-US"/>
        </w:rPr>
        <w:t>OCTOBER</w:t>
      </w:r>
      <w:r w:rsidR="001157B4" w:rsidRPr="00CD2AD1">
        <w:rPr>
          <w:rFonts w:cstheme="minorHAnsi"/>
          <w:sz w:val="24"/>
          <w:szCs w:val="24"/>
          <w:lang w:val="en-US"/>
        </w:rPr>
        <w:t xml:space="preserve"> of </w:t>
      </w:r>
      <w:r w:rsidRPr="00CD2AD1">
        <w:rPr>
          <w:rFonts w:cstheme="minorHAnsi"/>
          <w:sz w:val="24"/>
          <w:szCs w:val="24"/>
          <w:lang w:val="en-US"/>
        </w:rPr>
        <w:t>2018</w:t>
      </w:r>
      <w:r w:rsidR="001157B4" w:rsidRPr="00CD2AD1">
        <w:rPr>
          <w:rFonts w:cstheme="minorHAnsi"/>
          <w:sz w:val="24"/>
          <w:szCs w:val="24"/>
          <w:lang w:val="en-US"/>
        </w:rPr>
        <w:t xml:space="preserve"> to </w:t>
      </w:r>
      <w:r w:rsidR="00CD2AD1" w:rsidRPr="00CD2AD1">
        <w:rPr>
          <w:rFonts w:cstheme="minorHAnsi"/>
          <w:sz w:val="24"/>
          <w:szCs w:val="24"/>
          <w:lang w:val="en-US"/>
        </w:rPr>
        <w:t>SEPTEMBER</w:t>
      </w:r>
      <w:r w:rsidR="001157B4" w:rsidRPr="00CD2AD1">
        <w:rPr>
          <w:rFonts w:cstheme="minorHAnsi"/>
          <w:sz w:val="24"/>
          <w:szCs w:val="24"/>
          <w:lang w:val="en-US"/>
        </w:rPr>
        <w:t xml:space="preserve"> of </w:t>
      </w:r>
      <w:r w:rsidR="00CD2AD1" w:rsidRPr="00CD2AD1">
        <w:rPr>
          <w:rFonts w:cstheme="minorHAnsi"/>
          <w:sz w:val="24"/>
          <w:szCs w:val="24"/>
          <w:lang w:val="en-US"/>
        </w:rPr>
        <w:t>2023</w:t>
      </w:r>
      <w:r w:rsidR="001157B4" w:rsidRPr="00CD2AD1">
        <w:rPr>
          <w:rFonts w:cstheme="minorHAnsi"/>
          <w:sz w:val="24"/>
          <w:szCs w:val="24"/>
          <w:lang w:val="en-US"/>
        </w:rPr>
        <w:t>, divided into five periods, in accordance to the specification below:</w:t>
      </w:r>
    </w:p>
    <w:p w14:paraId="6BEE7A86" w14:textId="0C00BB58" w:rsidR="001157B4" w:rsidRPr="00CD2AD1" w:rsidRDefault="001157B4" w:rsidP="001157B4">
      <w:pPr>
        <w:pStyle w:val="PargrafodaLista"/>
        <w:ind w:left="1440"/>
        <w:jc w:val="both"/>
        <w:rPr>
          <w:rFonts w:cstheme="minorHAnsi"/>
          <w:sz w:val="24"/>
          <w:szCs w:val="24"/>
          <w:lang w:val="en-US"/>
        </w:rPr>
      </w:pPr>
      <w:r w:rsidRPr="00CD2AD1">
        <w:rPr>
          <w:rFonts w:cstheme="minorHAnsi"/>
          <w:sz w:val="24"/>
          <w:szCs w:val="24"/>
          <w:lang w:val="en-US"/>
        </w:rPr>
        <w:t xml:space="preserve">P1 - </w:t>
      </w:r>
      <w:r w:rsidR="00A932AB" w:rsidRPr="00CD2AD1">
        <w:rPr>
          <w:rFonts w:cstheme="minorHAnsi"/>
          <w:sz w:val="24"/>
          <w:szCs w:val="24"/>
          <w:lang w:val="en-US"/>
        </w:rPr>
        <w:t>OCTOBER</w:t>
      </w:r>
      <w:r w:rsidRPr="00CD2AD1">
        <w:rPr>
          <w:rFonts w:cstheme="minorHAnsi"/>
          <w:sz w:val="24"/>
          <w:szCs w:val="24"/>
          <w:lang w:val="en-US"/>
        </w:rPr>
        <w:t xml:space="preserve"> of </w:t>
      </w:r>
      <w:r w:rsidR="00F37FC4" w:rsidRPr="00CD2AD1">
        <w:rPr>
          <w:rFonts w:cstheme="minorHAnsi"/>
          <w:sz w:val="24"/>
          <w:szCs w:val="24"/>
          <w:lang w:val="en-US"/>
        </w:rPr>
        <w:t>2018</w:t>
      </w:r>
      <w:r w:rsidRPr="00CD2AD1">
        <w:rPr>
          <w:rFonts w:cstheme="minorHAnsi"/>
          <w:sz w:val="24"/>
          <w:szCs w:val="24"/>
          <w:lang w:val="en-US"/>
        </w:rPr>
        <w:t xml:space="preserve"> to </w:t>
      </w:r>
      <w:r w:rsidR="00F37FC4" w:rsidRPr="00CD2AD1">
        <w:rPr>
          <w:rFonts w:cstheme="minorHAnsi"/>
          <w:sz w:val="24"/>
          <w:szCs w:val="24"/>
          <w:lang w:val="en-US"/>
        </w:rPr>
        <w:t>SEPTEMBER</w:t>
      </w:r>
      <w:r w:rsidRPr="00CD2AD1">
        <w:rPr>
          <w:rFonts w:cstheme="minorHAnsi"/>
          <w:sz w:val="24"/>
          <w:szCs w:val="24"/>
          <w:lang w:val="en-US"/>
        </w:rPr>
        <w:t xml:space="preserve"> of </w:t>
      </w:r>
      <w:r w:rsidR="00F37FC4" w:rsidRPr="00CD2AD1">
        <w:rPr>
          <w:rFonts w:cstheme="minorHAnsi"/>
          <w:sz w:val="24"/>
          <w:szCs w:val="24"/>
          <w:lang w:val="en-US"/>
        </w:rPr>
        <w:t>2019</w:t>
      </w:r>
    </w:p>
    <w:p w14:paraId="36DF641C" w14:textId="400431D9" w:rsidR="001157B4" w:rsidRPr="00CD2AD1" w:rsidRDefault="001157B4" w:rsidP="001157B4">
      <w:pPr>
        <w:pStyle w:val="PargrafodaLista"/>
        <w:ind w:left="1440"/>
        <w:jc w:val="both"/>
        <w:rPr>
          <w:rFonts w:cstheme="minorHAnsi"/>
          <w:sz w:val="24"/>
          <w:szCs w:val="24"/>
          <w:lang w:val="en-US"/>
        </w:rPr>
      </w:pPr>
      <w:r w:rsidRPr="00CD2AD1">
        <w:rPr>
          <w:rFonts w:cstheme="minorHAnsi"/>
          <w:sz w:val="24"/>
          <w:szCs w:val="24"/>
          <w:lang w:val="en-US"/>
        </w:rPr>
        <w:t xml:space="preserve">P2 - </w:t>
      </w:r>
      <w:r w:rsidR="00652332" w:rsidRPr="00CD2AD1">
        <w:rPr>
          <w:rFonts w:cstheme="minorHAnsi"/>
          <w:sz w:val="24"/>
          <w:szCs w:val="24"/>
          <w:lang w:val="en-US"/>
        </w:rPr>
        <w:t>OCTOBER</w:t>
      </w:r>
      <w:r w:rsidRPr="00CD2AD1">
        <w:rPr>
          <w:rFonts w:cstheme="minorHAnsi"/>
          <w:sz w:val="24"/>
          <w:szCs w:val="24"/>
          <w:lang w:val="en-US"/>
        </w:rPr>
        <w:t xml:space="preserve"> of </w:t>
      </w:r>
      <w:r w:rsidR="00692C11" w:rsidRPr="00CD2AD1">
        <w:rPr>
          <w:rFonts w:cstheme="minorHAnsi"/>
          <w:sz w:val="24"/>
          <w:szCs w:val="24"/>
          <w:lang w:val="en-US"/>
        </w:rPr>
        <w:t>2019</w:t>
      </w:r>
      <w:r w:rsidRPr="00CD2AD1">
        <w:rPr>
          <w:rFonts w:cstheme="minorHAnsi"/>
          <w:sz w:val="24"/>
          <w:szCs w:val="24"/>
          <w:lang w:val="en-US"/>
        </w:rPr>
        <w:t xml:space="preserve"> to </w:t>
      </w:r>
      <w:r w:rsidR="00652332" w:rsidRPr="00CD2AD1">
        <w:rPr>
          <w:rFonts w:cstheme="minorHAnsi"/>
          <w:sz w:val="24"/>
          <w:szCs w:val="24"/>
          <w:lang w:val="en-US"/>
        </w:rPr>
        <w:t>SEPTEMBER</w:t>
      </w:r>
      <w:r w:rsidRPr="00CD2AD1">
        <w:rPr>
          <w:rFonts w:cstheme="minorHAnsi"/>
          <w:sz w:val="24"/>
          <w:szCs w:val="24"/>
          <w:lang w:val="en-US"/>
        </w:rPr>
        <w:t xml:space="preserve"> of </w:t>
      </w:r>
      <w:r w:rsidR="00692C11" w:rsidRPr="00CD2AD1">
        <w:rPr>
          <w:rFonts w:cstheme="minorHAnsi"/>
          <w:sz w:val="24"/>
          <w:szCs w:val="24"/>
          <w:lang w:val="en-US"/>
        </w:rPr>
        <w:t>2020</w:t>
      </w:r>
    </w:p>
    <w:p w14:paraId="331062B6" w14:textId="15ED056F" w:rsidR="001157B4" w:rsidRPr="00CD2AD1" w:rsidRDefault="001157B4" w:rsidP="001157B4">
      <w:pPr>
        <w:pStyle w:val="PargrafodaLista"/>
        <w:ind w:left="1440"/>
        <w:jc w:val="both"/>
        <w:rPr>
          <w:rFonts w:cstheme="minorHAnsi"/>
          <w:sz w:val="24"/>
          <w:szCs w:val="24"/>
          <w:lang w:val="en-US"/>
        </w:rPr>
      </w:pPr>
      <w:r w:rsidRPr="00CD2AD1">
        <w:rPr>
          <w:rFonts w:cstheme="minorHAnsi"/>
          <w:sz w:val="24"/>
          <w:szCs w:val="24"/>
          <w:lang w:val="en-US"/>
        </w:rPr>
        <w:t xml:space="preserve">P3 - </w:t>
      </w:r>
      <w:r w:rsidR="00652332" w:rsidRPr="00CD2AD1">
        <w:rPr>
          <w:rFonts w:cstheme="minorHAnsi"/>
          <w:sz w:val="24"/>
          <w:szCs w:val="24"/>
          <w:lang w:val="en-US"/>
        </w:rPr>
        <w:t>OCTOBER</w:t>
      </w:r>
      <w:r w:rsidRPr="00CD2AD1">
        <w:rPr>
          <w:rFonts w:cstheme="minorHAnsi"/>
          <w:sz w:val="24"/>
          <w:szCs w:val="24"/>
          <w:lang w:val="en-US"/>
        </w:rPr>
        <w:t xml:space="preserve"> of </w:t>
      </w:r>
      <w:r w:rsidR="00692C11" w:rsidRPr="00CD2AD1">
        <w:rPr>
          <w:rFonts w:cstheme="minorHAnsi"/>
          <w:sz w:val="24"/>
          <w:szCs w:val="24"/>
          <w:lang w:val="en-US"/>
        </w:rPr>
        <w:t>2020</w:t>
      </w:r>
      <w:r w:rsidRPr="00CD2AD1">
        <w:rPr>
          <w:rFonts w:cstheme="minorHAnsi"/>
          <w:sz w:val="24"/>
          <w:szCs w:val="24"/>
          <w:lang w:val="en-US"/>
        </w:rPr>
        <w:t xml:space="preserve"> to </w:t>
      </w:r>
      <w:r w:rsidR="00652332" w:rsidRPr="00CD2AD1">
        <w:rPr>
          <w:rFonts w:cstheme="minorHAnsi"/>
          <w:sz w:val="24"/>
          <w:szCs w:val="24"/>
          <w:lang w:val="en-US"/>
        </w:rPr>
        <w:t>SEPTEMBER</w:t>
      </w:r>
      <w:r w:rsidRPr="00CD2AD1">
        <w:rPr>
          <w:rFonts w:cstheme="minorHAnsi"/>
          <w:sz w:val="24"/>
          <w:szCs w:val="24"/>
          <w:lang w:val="en-US"/>
        </w:rPr>
        <w:t xml:space="preserve"> of </w:t>
      </w:r>
      <w:r w:rsidR="00692C11" w:rsidRPr="00CD2AD1">
        <w:rPr>
          <w:rFonts w:cstheme="minorHAnsi"/>
          <w:sz w:val="24"/>
          <w:szCs w:val="24"/>
          <w:lang w:val="en-US"/>
        </w:rPr>
        <w:t>2021</w:t>
      </w:r>
    </w:p>
    <w:p w14:paraId="16A7A01C" w14:textId="2208C553" w:rsidR="001157B4" w:rsidRPr="00CD2AD1" w:rsidRDefault="001157B4" w:rsidP="001157B4">
      <w:pPr>
        <w:pStyle w:val="PargrafodaLista"/>
        <w:ind w:left="1440"/>
        <w:jc w:val="both"/>
        <w:rPr>
          <w:rFonts w:cstheme="minorHAnsi"/>
          <w:sz w:val="24"/>
          <w:szCs w:val="24"/>
          <w:lang w:val="en-US"/>
        </w:rPr>
      </w:pPr>
      <w:r w:rsidRPr="00CD2AD1">
        <w:rPr>
          <w:rFonts w:cstheme="minorHAnsi"/>
          <w:sz w:val="24"/>
          <w:szCs w:val="24"/>
          <w:lang w:val="en-US"/>
        </w:rPr>
        <w:t xml:space="preserve">P4 - </w:t>
      </w:r>
      <w:r w:rsidR="00652332" w:rsidRPr="00CD2AD1">
        <w:rPr>
          <w:rFonts w:cstheme="minorHAnsi"/>
          <w:sz w:val="24"/>
          <w:szCs w:val="24"/>
          <w:lang w:val="en-US"/>
        </w:rPr>
        <w:t>OCTOBER</w:t>
      </w:r>
      <w:r w:rsidRPr="00CD2AD1">
        <w:rPr>
          <w:rFonts w:cstheme="minorHAnsi"/>
          <w:sz w:val="24"/>
          <w:szCs w:val="24"/>
          <w:lang w:val="en-US"/>
        </w:rPr>
        <w:t xml:space="preserve"> of </w:t>
      </w:r>
      <w:r w:rsidR="00692C11" w:rsidRPr="00CD2AD1">
        <w:rPr>
          <w:rFonts w:cstheme="minorHAnsi"/>
          <w:sz w:val="24"/>
          <w:szCs w:val="24"/>
          <w:lang w:val="en-US"/>
        </w:rPr>
        <w:t>2021</w:t>
      </w:r>
      <w:r w:rsidRPr="00CD2AD1">
        <w:rPr>
          <w:rFonts w:cstheme="minorHAnsi"/>
          <w:sz w:val="24"/>
          <w:szCs w:val="24"/>
          <w:lang w:val="en-US"/>
        </w:rPr>
        <w:t xml:space="preserve"> to </w:t>
      </w:r>
      <w:r w:rsidR="00652332" w:rsidRPr="00CD2AD1">
        <w:rPr>
          <w:rFonts w:cstheme="minorHAnsi"/>
          <w:sz w:val="24"/>
          <w:szCs w:val="24"/>
          <w:lang w:val="en-US"/>
        </w:rPr>
        <w:t>SEPTEMBER</w:t>
      </w:r>
      <w:r w:rsidRPr="00CD2AD1">
        <w:rPr>
          <w:rFonts w:cstheme="minorHAnsi"/>
          <w:sz w:val="24"/>
          <w:szCs w:val="24"/>
          <w:lang w:val="en-US"/>
        </w:rPr>
        <w:t xml:space="preserve"> of </w:t>
      </w:r>
      <w:r w:rsidR="00692C11" w:rsidRPr="00CD2AD1">
        <w:rPr>
          <w:rFonts w:cstheme="minorHAnsi"/>
          <w:sz w:val="24"/>
          <w:szCs w:val="24"/>
          <w:lang w:val="en-US"/>
        </w:rPr>
        <w:t>2022</w:t>
      </w:r>
    </w:p>
    <w:p w14:paraId="37B60A4B" w14:textId="02DE8854" w:rsidR="001157B4" w:rsidRPr="00CD2AD1" w:rsidRDefault="001157B4" w:rsidP="001157B4">
      <w:pPr>
        <w:pStyle w:val="PargrafodaLista"/>
        <w:ind w:left="1440"/>
        <w:jc w:val="both"/>
        <w:rPr>
          <w:rFonts w:cstheme="minorHAnsi"/>
          <w:sz w:val="24"/>
          <w:szCs w:val="24"/>
          <w:lang w:val="en-US"/>
        </w:rPr>
      </w:pPr>
      <w:r w:rsidRPr="00CD2AD1">
        <w:rPr>
          <w:rFonts w:cstheme="minorHAnsi"/>
          <w:sz w:val="24"/>
          <w:szCs w:val="24"/>
          <w:lang w:val="en-US"/>
        </w:rPr>
        <w:t>P</w:t>
      </w:r>
      <w:r w:rsidR="00C21A5D" w:rsidRPr="00CD2AD1">
        <w:rPr>
          <w:rFonts w:cstheme="minorHAnsi"/>
          <w:sz w:val="24"/>
          <w:szCs w:val="24"/>
          <w:lang w:val="en-US"/>
        </w:rPr>
        <w:t>5</w:t>
      </w:r>
      <w:r w:rsidRPr="00CD2AD1">
        <w:rPr>
          <w:rFonts w:cstheme="minorHAnsi"/>
          <w:sz w:val="24"/>
          <w:szCs w:val="24"/>
          <w:lang w:val="en-US"/>
        </w:rPr>
        <w:t xml:space="preserve"> - </w:t>
      </w:r>
      <w:r w:rsidR="00652332" w:rsidRPr="00CD2AD1">
        <w:rPr>
          <w:rFonts w:cstheme="minorHAnsi"/>
          <w:sz w:val="24"/>
          <w:szCs w:val="24"/>
          <w:lang w:val="en-US"/>
        </w:rPr>
        <w:t>OCTOBER</w:t>
      </w:r>
      <w:r w:rsidRPr="00CD2AD1">
        <w:rPr>
          <w:rFonts w:cstheme="minorHAnsi"/>
          <w:sz w:val="24"/>
          <w:szCs w:val="24"/>
          <w:lang w:val="en-US"/>
        </w:rPr>
        <w:t xml:space="preserve"> of </w:t>
      </w:r>
      <w:r w:rsidR="00692C11" w:rsidRPr="00CD2AD1">
        <w:rPr>
          <w:rFonts w:cstheme="minorHAnsi"/>
          <w:sz w:val="24"/>
          <w:szCs w:val="24"/>
          <w:lang w:val="en-US"/>
        </w:rPr>
        <w:t>2022</w:t>
      </w:r>
      <w:r w:rsidRPr="00CD2AD1">
        <w:rPr>
          <w:rFonts w:cstheme="minorHAnsi"/>
          <w:sz w:val="24"/>
          <w:szCs w:val="24"/>
          <w:lang w:val="en-US"/>
        </w:rPr>
        <w:t xml:space="preserve"> to </w:t>
      </w:r>
      <w:r w:rsidR="00652332" w:rsidRPr="00CD2AD1">
        <w:rPr>
          <w:rFonts w:cstheme="minorHAnsi"/>
          <w:sz w:val="24"/>
          <w:szCs w:val="24"/>
          <w:lang w:val="en-US"/>
        </w:rPr>
        <w:t>SEPTEMBER</w:t>
      </w:r>
      <w:r w:rsidRPr="00CD2AD1">
        <w:rPr>
          <w:rFonts w:cstheme="minorHAnsi"/>
          <w:sz w:val="24"/>
          <w:szCs w:val="24"/>
          <w:lang w:val="en-US"/>
        </w:rPr>
        <w:t xml:space="preserve"> of </w:t>
      </w:r>
      <w:r w:rsidR="00692C11" w:rsidRPr="00CD2AD1">
        <w:rPr>
          <w:rFonts w:cstheme="minorHAnsi"/>
          <w:sz w:val="24"/>
          <w:szCs w:val="24"/>
          <w:lang w:val="en-US"/>
        </w:rPr>
        <w:t>2023</w:t>
      </w:r>
    </w:p>
    <w:p w14:paraId="5DB5BAF5" w14:textId="77777777" w:rsidR="00765DD6" w:rsidRPr="00BB4922"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2E68BF42" w14:textId="77777777" w:rsidR="00270743" w:rsidRPr="00BB4922" w:rsidRDefault="00270743" w:rsidP="00F851FB">
      <w:pPr>
        <w:rPr>
          <w:rFonts w:cstheme="minorHAnsi"/>
          <w:sz w:val="24"/>
          <w:szCs w:val="24"/>
          <w:lang w:val="en-US"/>
        </w:rPr>
      </w:pPr>
    </w:p>
    <w:p w14:paraId="037E094B" w14:textId="77777777" w:rsidR="00270743" w:rsidRPr="00BB4922" w:rsidRDefault="00270743" w:rsidP="00F851FB">
      <w:pPr>
        <w:rPr>
          <w:rFonts w:cstheme="minorHAnsi"/>
          <w:sz w:val="24"/>
          <w:szCs w:val="24"/>
          <w:lang w:val="en-US"/>
        </w:rPr>
      </w:pPr>
    </w:p>
    <w:p w14:paraId="15372C35" w14:textId="77777777" w:rsidR="00270743" w:rsidRPr="00BB4922" w:rsidRDefault="00270743" w:rsidP="00F851FB">
      <w:pPr>
        <w:rPr>
          <w:rFonts w:cstheme="minorHAnsi"/>
          <w:sz w:val="24"/>
          <w:szCs w:val="24"/>
          <w:lang w:val="en-US"/>
        </w:rPr>
      </w:pPr>
    </w:p>
    <w:p w14:paraId="00A7BC4F" w14:textId="77777777" w:rsidR="00270743" w:rsidRPr="00BB4922" w:rsidRDefault="00270743" w:rsidP="00F851FB">
      <w:pPr>
        <w:rPr>
          <w:rFonts w:cstheme="minorHAnsi"/>
          <w:sz w:val="24"/>
          <w:szCs w:val="24"/>
          <w:lang w:val="en-US"/>
        </w:rPr>
      </w:pPr>
    </w:p>
    <w:p w14:paraId="3DEFC804" w14:textId="77777777" w:rsidR="00270743" w:rsidRPr="00BB4922" w:rsidRDefault="00270743" w:rsidP="00F851FB">
      <w:pPr>
        <w:rPr>
          <w:rFonts w:cstheme="minorHAnsi"/>
          <w:sz w:val="24"/>
          <w:szCs w:val="24"/>
          <w:lang w:val="en-US"/>
        </w:rPr>
      </w:pPr>
    </w:p>
    <w:p w14:paraId="32D90677"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461AB"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aforementioned product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060"/>
        <w:gridCol w:w="3010"/>
        <w:gridCol w:w="2693"/>
        <w:gridCol w:w="2126"/>
      </w:tblGrid>
      <w:tr w:rsidR="00E401AF" w:rsidRPr="00BB4922" w14:paraId="2E691EC9" w14:textId="77777777" w:rsidTr="00E401AF">
        <w:trPr>
          <w:trHeight w:val="537"/>
        </w:trPr>
        <w:tc>
          <w:tcPr>
            <w:tcW w:w="2060" w:type="dxa"/>
            <w:vAlign w:val="center"/>
          </w:tcPr>
          <w:p w14:paraId="4381E232" w14:textId="1D0D11AB" w:rsidR="00E401AF" w:rsidRPr="00BB4922" w:rsidRDefault="00E401AF" w:rsidP="00E401AF">
            <w:pPr>
              <w:jc w:val="center"/>
              <w:rPr>
                <w:rFonts w:cstheme="minorHAnsi"/>
                <w:color w:val="FF0000"/>
                <w:sz w:val="24"/>
                <w:szCs w:val="24"/>
                <w:lang w:val="en-US"/>
              </w:rPr>
            </w:pPr>
            <w:r>
              <w:rPr>
                <w:rFonts w:ascii="Times New Roman" w:hAnsi="Times New Roman" w:cs="Times New Roman"/>
                <w:sz w:val="24"/>
                <w:szCs w:val="24"/>
                <w:lang w:val="en-US"/>
              </w:rPr>
              <w:t>CODPROD</w:t>
            </w:r>
          </w:p>
        </w:tc>
        <w:tc>
          <w:tcPr>
            <w:tcW w:w="3010" w:type="dxa"/>
            <w:vAlign w:val="center"/>
          </w:tcPr>
          <w:p w14:paraId="4F281D1C" w14:textId="77777777" w:rsidR="00E401AF" w:rsidRDefault="00E401AF" w:rsidP="00E401AF">
            <w:pPr>
              <w:jc w:val="center"/>
              <w:rPr>
                <w:rFonts w:ascii="Times New Roman" w:hAnsi="Times New Roman" w:cs="Times New Roman"/>
                <w:sz w:val="24"/>
                <w:szCs w:val="24"/>
                <w:lang w:val="en-US"/>
              </w:rPr>
            </w:pPr>
            <w:r>
              <w:rPr>
                <w:rFonts w:ascii="Times New Roman" w:hAnsi="Times New Roman" w:cs="Times New Roman"/>
                <w:sz w:val="24"/>
                <w:szCs w:val="24"/>
                <w:lang w:val="en-US"/>
              </w:rPr>
              <w:t>Film Thickness</w:t>
            </w:r>
          </w:p>
          <w:p w14:paraId="68CF7CA4" w14:textId="50F1AD23" w:rsidR="00E401AF" w:rsidRPr="00BB4922" w:rsidRDefault="00E401AF" w:rsidP="00E401AF">
            <w:pPr>
              <w:jc w:val="center"/>
              <w:rPr>
                <w:rFonts w:cstheme="minorHAnsi"/>
                <w:color w:val="FF0000"/>
                <w:sz w:val="24"/>
                <w:szCs w:val="24"/>
                <w:lang w:val="en-US"/>
              </w:rPr>
            </w:pPr>
            <w:r>
              <w:rPr>
                <w:rFonts w:ascii="Times New Roman" w:hAnsi="Times New Roman" w:cs="Times New Roman"/>
                <w:sz w:val="24"/>
                <w:szCs w:val="24"/>
                <w:lang w:val="en-US"/>
              </w:rPr>
              <w:t xml:space="preserve"> (code E5 to E50)</w:t>
            </w:r>
            <w:r>
              <w:rPr>
                <w:rFonts w:ascii="Times New Roman" w:hAnsi="Times New Roman" w:cs="Times New Roman"/>
                <w:sz w:val="24"/>
                <w:szCs w:val="24"/>
                <w:vertAlign w:val="superscript"/>
                <w:lang w:val="en-US"/>
              </w:rPr>
              <w:t>1</w:t>
            </w:r>
          </w:p>
        </w:tc>
        <w:tc>
          <w:tcPr>
            <w:tcW w:w="2693" w:type="dxa"/>
            <w:vAlign w:val="center"/>
          </w:tcPr>
          <w:p w14:paraId="7AED8FAB" w14:textId="2F53F406" w:rsidR="00E401AF" w:rsidRPr="00BB4922" w:rsidRDefault="00E401AF" w:rsidP="00E401AF">
            <w:pPr>
              <w:jc w:val="center"/>
              <w:rPr>
                <w:rFonts w:cstheme="minorHAnsi"/>
                <w:color w:val="FF0000"/>
                <w:sz w:val="24"/>
                <w:szCs w:val="24"/>
                <w:lang w:val="en-US"/>
              </w:rPr>
            </w:pPr>
            <w:r>
              <w:rPr>
                <w:rFonts w:ascii="Times New Roman" w:hAnsi="Times New Roman" w:cs="Times New Roman"/>
                <w:sz w:val="24"/>
                <w:szCs w:val="24"/>
                <w:lang w:val="en-US"/>
              </w:rPr>
              <w:t>Film Treatment (code T0 to T2)</w:t>
            </w:r>
            <w:r>
              <w:rPr>
                <w:rFonts w:ascii="Times New Roman" w:hAnsi="Times New Roman" w:cs="Times New Roman"/>
                <w:sz w:val="24"/>
                <w:szCs w:val="24"/>
                <w:vertAlign w:val="superscript"/>
                <w:lang w:val="en-US"/>
              </w:rPr>
              <w:t>2</w:t>
            </w:r>
          </w:p>
        </w:tc>
        <w:tc>
          <w:tcPr>
            <w:tcW w:w="2126" w:type="dxa"/>
            <w:vAlign w:val="center"/>
          </w:tcPr>
          <w:p w14:paraId="06AD8923" w14:textId="28B20FF7" w:rsidR="00E401AF" w:rsidRPr="00BB4922" w:rsidRDefault="00E401AF" w:rsidP="00E401AF">
            <w:pPr>
              <w:jc w:val="center"/>
              <w:rPr>
                <w:rFonts w:cstheme="minorHAnsi"/>
                <w:color w:val="FF0000"/>
                <w:sz w:val="24"/>
                <w:szCs w:val="24"/>
                <w:lang w:val="en-US"/>
              </w:rPr>
            </w:pPr>
            <w:r>
              <w:rPr>
                <w:rFonts w:ascii="Times New Roman" w:hAnsi="Times New Roman" w:cs="Times New Roman"/>
                <w:sz w:val="24"/>
                <w:szCs w:val="24"/>
                <w:lang w:val="en-US"/>
              </w:rPr>
              <w:t>CODIP</w:t>
            </w:r>
            <w:r>
              <w:rPr>
                <w:rFonts w:ascii="Times New Roman" w:hAnsi="Times New Roman" w:cs="Times New Roman"/>
                <w:sz w:val="24"/>
                <w:szCs w:val="24"/>
                <w:vertAlign w:val="superscript"/>
                <w:lang w:val="en-US"/>
              </w:rPr>
              <w:t>3</w:t>
            </w:r>
          </w:p>
        </w:tc>
      </w:tr>
      <w:tr w:rsidR="00E401AF" w:rsidRPr="00BB4922" w14:paraId="34130C1E" w14:textId="77777777" w:rsidTr="00E401AF">
        <w:trPr>
          <w:trHeight w:val="537"/>
        </w:trPr>
        <w:tc>
          <w:tcPr>
            <w:tcW w:w="2060" w:type="dxa"/>
          </w:tcPr>
          <w:p w14:paraId="11CEC28A" w14:textId="77777777" w:rsidR="00E401AF" w:rsidRPr="00BB4922" w:rsidRDefault="00E401AF" w:rsidP="00AC4C35">
            <w:pPr>
              <w:jc w:val="both"/>
              <w:rPr>
                <w:rFonts w:cstheme="minorHAnsi"/>
                <w:sz w:val="24"/>
                <w:szCs w:val="24"/>
                <w:lang w:val="en-US"/>
              </w:rPr>
            </w:pPr>
          </w:p>
        </w:tc>
        <w:tc>
          <w:tcPr>
            <w:tcW w:w="3010" w:type="dxa"/>
          </w:tcPr>
          <w:p w14:paraId="4409E07B" w14:textId="77777777" w:rsidR="00E401AF" w:rsidRPr="00BB4922" w:rsidRDefault="00E401AF" w:rsidP="00AC4C35">
            <w:pPr>
              <w:jc w:val="both"/>
              <w:rPr>
                <w:rFonts w:cstheme="minorHAnsi"/>
                <w:sz w:val="24"/>
                <w:szCs w:val="24"/>
                <w:lang w:val="en-US"/>
              </w:rPr>
            </w:pPr>
          </w:p>
        </w:tc>
        <w:tc>
          <w:tcPr>
            <w:tcW w:w="2693" w:type="dxa"/>
          </w:tcPr>
          <w:p w14:paraId="49F598F0" w14:textId="77777777" w:rsidR="00E401AF" w:rsidRPr="00BB4922" w:rsidRDefault="00E401AF" w:rsidP="00AC4C35">
            <w:pPr>
              <w:jc w:val="both"/>
              <w:rPr>
                <w:rFonts w:cstheme="minorHAnsi"/>
                <w:sz w:val="24"/>
                <w:szCs w:val="24"/>
                <w:lang w:val="en-US"/>
              </w:rPr>
            </w:pPr>
          </w:p>
        </w:tc>
        <w:tc>
          <w:tcPr>
            <w:tcW w:w="2126" w:type="dxa"/>
          </w:tcPr>
          <w:p w14:paraId="6DF90940" w14:textId="77777777" w:rsidR="00E401AF" w:rsidRPr="00BB4922" w:rsidRDefault="00E401AF" w:rsidP="00AC4C35">
            <w:pPr>
              <w:jc w:val="both"/>
              <w:rPr>
                <w:rFonts w:cstheme="minorHAnsi"/>
                <w:sz w:val="24"/>
                <w:szCs w:val="24"/>
                <w:lang w:val="en-US"/>
              </w:rPr>
            </w:pPr>
          </w:p>
        </w:tc>
      </w:tr>
      <w:tr w:rsidR="00E401AF" w:rsidRPr="00BB4922" w14:paraId="77E1CB5F" w14:textId="77777777" w:rsidTr="00E401AF">
        <w:trPr>
          <w:trHeight w:val="537"/>
        </w:trPr>
        <w:tc>
          <w:tcPr>
            <w:tcW w:w="2060" w:type="dxa"/>
          </w:tcPr>
          <w:p w14:paraId="59C4B137" w14:textId="77777777" w:rsidR="00E401AF" w:rsidRPr="00BB4922" w:rsidRDefault="00E401AF" w:rsidP="00AC4C35">
            <w:pPr>
              <w:jc w:val="both"/>
              <w:rPr>
                <w:rFonts w:cstheme="minorHAnsi"/>
                <w:sz w:val="24"/>
                <w:szCs w:val="24"/>
                <w:lang w:val="en-US"/>
              </w:rPr>
            </w:pPr>
          </w:p>
        </w:tc>
        <w:tc>
          <w:tcPr>
            <w:tcW w:w="3010" w:type="dxa"/>
          </w:tcPr>
          <w:p w14:paraId="69CF6E68" w14:textId="77777777" w:rsidR="00E401AF" w:rsidRPr="00BB4922" w:rsidRDefault="00E401AF" w:rsidP="00AC4C35">
            <w:pPr>
              <w:jc w:val="both"/>
              <w:rPr>
                <w:rFonts w:cstheme="minorHAnsi"/>
                <w:sz w:val="24"/>
                <w:szCs w:val="24"/>
                <w:lang w:val="en-US"/>
              </w:rPr>
            </w:pPr>
          </w:p>
        </w:tc>
        <w:tc>
          <w:tcPr>
            <w:tcW w:w="2693" w:type="dxa"/>
          </w:tcPr>
          <w:p w14:paraId="55CB8D68" w14:textId="77777777" w:rsidR="00E401AF" w:rsidRPr="00BB4922" w:rsidRDefault="00E401AF" w:rsidP="00AC4C35">
            <w:pPr>
              <w:jc w:val="both"/>
              <w:rPr>
                <w:rFonts w:cstheme="minorHAnsi"/>
                <w:sz w:val="24"/>
                <w:szCs w:val="24"/>
                <w:lang w:val="en-US"/>
              </w:rPr>
            </w:pPr>
          </w:p>
        </w:tc>
        <w:tc>
          <w:tcPr>
            <w:tcW w:w="2126" w:type="dxa"/>
          </w:tcPr>
          <w:p w14:paraId="7CFCB1C2" w14:textId="77777777" w:rsidR="00E401AF" w:rsidRPr="00BB4922" w:rsidRDefault="00E401AF" w:rsidP="00AC4C35">
            <w:pPr>
              <w:jc w:val="both"/>
              <w:rPr>
                <w:rFonts w:cstheme="minorHAnsi"/>
                <w:sz w:val="24"/>
                <w:szCs w:val="24"/>
                <w:lang w:val="en-US"/>
              </w:rPr>
            </w:pPr>
          </w:p>
        </w:tc>
      </w:tr>
    </w:tbl>
    <w:p w14:paraId="55F40F19" w14:textId="77777777" w:rsidR="00361ECD" w:rsidRDefault="00361ECD" w:rsidP="00361ECD">
      <w:pPr>
        <w:spacing w:after="0"/>
        <w:jc w:val="both"/>
        <w:rPr>
          <w:rFonts w:ascii="Times New Roman" w:hAnsi="Times New Roman" w:cs="Times New Roman"/>
          <w:sz w:val="20"/>
          <w:szCs w:val="20"/>
          <w:lang w:val="en-US"/>
        </w:rPr>
      </w:pPr>
      <w:r>
        <w:rPr>
          <w:rFonts w:ascii="Times New Roman" w:hAnsi="Times New Roman" w:cs="Times New Roman"/>
          <w:sz w:val="20"/>
          <w:szCs w:val="20"/>
          <w:vertAlign w:val="superscript"/>
          <w:lang w:val="en-US"/>
        </w:rPr>
        <w:t xml:space="preserve">1   </w:t>
      </w:r>
      <w:r>
        <w:rPr>
          <w:rFonts w:ascii="Times New Roman" w:hAnsi="Times New Roman" w:cs="Times New Roman"/>
          <w:sz w:val="20"/>
          <w:szCs w:val="20"/>
          <w:lang w:val="en-US"/>
        </w:rPr>
        <w:t>Film thickness must be provided in micrometers (5μm ≤ E ≤ 50μm).</w:t>
      </w:r>
    </w:p>
    <w:p w14:paraId="0EF40E79" w14:textId="77777777" w:rsidR="00361ECD" w:rsidRDefault="00361ECD" w:rsidP="00361ECD">
      <w:pPr>
        <w:spacing w:after="0"/>
        <w:jc w:val="both"/>
        <w:rPr>
          <w:rFonts w:ascii="Times New Roman" w:hAnsi="Times New Roman" w:cs="Times New Roman"/>
          <w:sz w:val="20"/>
          <w:szCs w:val="20"/>
          <w:lang w:val="en-US"/>
        </w:rPr>
      </w:pPr>
      <w:r>
        <w:rPr>
          <w:rFonts w:ascii="Times New Roman" w:hAnsi="Times New Roman" w:cs="Times New Roman"/>
          <w:sz w:val="20"/>
          <w:szCs w:val="20"/>
          <w:vertAlign w:val="superscript"/>
          <w:lang w:val="en-US"/>
        </w:rPr>
        <w:lastRenderedPageBreak/>
        <w:t xml:space="preserve">2   </w:t>
      </w:r>
      <w:r>
        <w:rPr>
          <w:rFonts w:ascii="Times New Roman" w:hAnsi="Times New Roman" w:cs="Times New Roman"/>
          <w:sz w:val="20"/>
          <w:szCs w:val="20"/>
          <w:lang w:val="en-US"/>
        </w:rPr>
        <w:t>Film treatment:</w:t>
      </w:r>
      <w:r>
        <w:rPr>
          <w:lang w:val="en-US"/>
        </w:rPr>
        <w:t xml:space="preserve"> </w:t>
      </w:r>
      <w:r>
        <w:rPr>
          <w:rFonts w:ascii="Times New Roman" w:hAnsi="Times New Roman" w:cs="Times New Roman"/>
          <w:sz w:val="20"/>
          <w:szCs w:val="20"/>
          <w:lang w:val="en-US"/>
        </w:rPr>
        <w:t>0 = without treatment; 1 = with treatment, except metallization; 2 = with metallization treatment.</w:t>
      </w:r>
    </w:p>
    <w:p w14:paraId="43DBEA02" w14:textId="77777777" w:rsidR="00361ECD" w:rsidRDefault="00361ECD" w:rsidP="00361ECD">
      <w:pPr>
        <w:jc w:val="both"/>
        <w:rPr>
          <w:rFonts w:ascii="Times New Roman" w:hAnsi="Times New Roman" w:cs="Times New Roman"/>
          <w:sz w:val="24"/>
          <w:szCs w:val="24"/>
          <w:lang w:val="en-US"/>
        </w:rPr>
      </w:pPr>
      <w:r>
        <w:rPr>
          <w:rFonts w:ascii="Times New Roman" w:hAnsi="Times New Roman" w:cs="Times New Roman"/>
          <w:sz w:val="20"/>
          <w:szCs w:val="20"/>
          <w:vertAlign w:val="superscript"/>
          <w:lang w:val="en-US"/>
        </w:rPr>
        <w:t>3</w:t>
      </w:r>
      <w:r>
        <w:rPr>
          <w:rFonts w:ascii="Times New Roman" w:hAnsi="Times New Roman" w:cs="Times New Roman"/>
          <w:sz w:val="24"/>
          <w:szCs w:val="24"/>
          <w:lang w:val="en-US"/>
        </w:rPr>
        <w:t xml:space="preserve"> </w:t>
      </w:r>
      <w:r>
        <w:rPr>
          <w:rFonts w:ascii="Times New Roman" w:hAnsi="Times New Roman" w:cs="Times New Roman"/>
          <w:sz w:val="20"/>
          <w:szCs w:val="20"/>
          <w:lang w:val="en-US"/>
        </w:rPr>
        <w:t>The provided CODIP is represented by an alphanumeric combination that reflects the characteristics of the product. The alphanumeric combination reflects, in descending order, the importance granted to each characteristic of the product, starting from the most relevant.</w:t>
      </w:r>
    </w:p>
    <w:p w14:paraId="467894AC" w14:textId="77777777" w:rsidR="00A63308" w:rsidRPr="00BB4922" w:rsidRDefault="00A63308" w:rsidP="00A63308">
      <w:pPr>
        <w:jc w:val="both"/>
        <w:rPr>
          <w:rFonts w:cstheme="minorHAnsi"/>
          <w:sz w:val="24"/>
          <w:szCs w:val="24"/>
          <w:lang w:val="en-US"/>
        </w:rPr>
      </w:pPr>
    </w:p>
    <w:p w14:paraId="1AEC7689" w14:textId="77777777" w:rsidR="00475A6B" w:rsidRPr="00BB4922" w:rsidRDefault="00475A6B" w:rsidP="00A63308">
      <w:pPr>
        <w:ind w:left="360" w:hanging="360"/>
        <w:jc w:val="both"/>
        <w:rPr>
          <w:rFonts w:cstheme="minorHAnsi"/>
          <w:b/>
          <w:sz w:val="24"/>
          <w:szCs w:val="24"/>
          <w:lang w:val="en-US"/>
        </w:rPr>
      </w:pPr>
    </w:p>
    <w:p w14:paraId="7C8C1665" w14:textId="77777777" w:rsidR="00475A6B" w:rsidRPr="00BB4922" w:rsidRDefault="00475A6B" w:rsidP="00A63308">
      <w:pPr>
        <w:ind w:left="360" w:hanging="360"/>
        <w:jc w:val="both"/>
        <w:rPr>
          <w:rFonts w:cstheme="minorHAnsi"/>
          <w:b/>
          <w:sz w:val="24"/>
          <w:szCs w:val="24"/>
          <w:lang w:val="en-US"/>
        </w:rPr>
      </w:pPr>
    </w:p>
    <w:p w14:paraId="25441C7A" w14:textId="77777777" w:rsidR="00475A6B" w:rsidRPr="00BB4922" w:rsidRDefault="00475A6B" w:rsidP="00A63308">
      <w:pPr>
        <w:ind w:left="360" w:hanging="360"/>
        <w:jc w:val="both"/>
        <w:rPr>
          <w:rFonts w:cstheme="minorHAnsi"/>
          <w:b/>
          <w:sz w:val="24"/>
          <w:szCs w:val="24"/>
          <w:lang w:val="en-US"/>
        </w:rPr>
      </w:pP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6.1.4 State whether any services part of the production process are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stops, </w:t>
      </w:r>
      <w:r w:rsidRPr="00BB4922">
        <w:rPr>
          <w:rFonts w:cstheme="minorHAnsi"/>
          <w:sz w:val="24"/>
          <w:szCs w:val="24"/>
          <w:lang w:val="en"/>
        </w:rPr>
        <w:t> </w:t>
      </w:r>
      <w:r w:rsidRPr="00BB4922">
        <w:rPr>
          <w:rFonts w:cstheme="minorHAnsi"/>
          <w:i/>
          <w:iCs/>
          <w:color w:val="000000"/>
          <w:sz w:val="24"/>
          <w:szCs w:val="24"/>
          <w:lang w:val="en"/>
        </w:rPr>
        <w:t>setups</w:t>
      </w:r>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number of normal shifts and hours of plant operation;</w:t>
      </w:r>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machinery and equipment in operation;</w:t>
      </w:r>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of products), periodic preventive maintenance, repair, cleaning, shift changes, rest and meals intervals, quality sampling, etc.;</w:t>
      </w:r>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full availability of labour, raw materials, utilities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in weight units (kilograms or tons) and in other trading units (units, pieces, lit</w:t>
      </w:r>
      <w:r w:rsidR="009A1459" w:rsidRPr="00BB4922">
        <w:rPr>
          <w:rFonts w:cstheme="minorHAnsi"/>
          <w:sz w:val="24"/>
          <w:szCs w:val="24"/>
          <w:lang w:val="en-US"/>
        </w:rPr>
        <w:t>r</w:t>
      </w:r>
      <w:r w:rsidRPr="00BB4922">
        <w:rPr>
          <w:rFonts w:cstheme="minorHAnsi"/>
          <w:sz w:val="24"/>
          <w:szCs w:val="24"/>
          <w:lang w:val="en-US"/>
        </w:rPr>
        <w:t xml:space="preserve">es).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6.2.1 State whether your company purchases raw materials, inputs, services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8430AB"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A80C1B"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 Sales in the domestic market;</w:t>
      </w:r>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(i),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7.4 Provide a list of the categories of customers (e.g., local distributor, end-user, trading companies, etc) in (i),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(i),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BB4922">
        <w:rPr>
          <w:rFonts w:cstheme="minorHAnsi"/>
          <w:sz w:val="24"/>
          <w:szCs w:val="24"/>
          <w:lang w:val="en-US"/>
        </w:rPr>
        <w:t>geographical scope</w:t>
      </w:r>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(i),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details.</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AA5A25"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AA5A25"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4B66855"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E4357"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5D2F0132"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AA5A25">
        <w:rPr>
          <w:rFonts w:cstheme="minorHAnsi"/>
          <w:i/>
          <w:lang w:val="en-US"/>
        </w:rPr>
        <w:t xml:space="preserve">the like </w:t>
      </w:r>
      <w:r w:rsidRPr="00AA5A25">
        <w:rPr>
          <w:rFonts w:cstheme="minorHAnsi"/>
          <w:i/>
          <w:lang w:val="en-US"/>
        </w:rPr>
        <w:t xml:space="preserve">product. It is requested, thereby, that your company provides information </w:t>
      </w:r>
      <w:r w:rsidR="0028184E" w:rsidRPr="00AA5A25">
        <w:rPr>
          <w:rFonts w:cstheme="minorHAnsi"/>
          <w:i/>
          <w:lang w:val="en-US"/>
        </w:rPr>
        <w:t xml:space="preserve">about sales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 xml:space="preserve">in the domestic market, exports </w:t>
      </w:r>
      <w:r w:rsidR="00AA5A25" w:rsidRPr="00AA5A25">
        <w:rPr>
          <w:rFonts w:cstheme="minorHAnsi"/>
          <w:i/>
          <w:iCs/>
          <w:color w:val="000000"/>
          <w:lang w:val="en-US"/>
        </w:rPr>
        <w:t xml:space="preserve">of the like product manufactured by your company </w:t>
      </w:r>
      <w:r w:rsidR="0028184E" w:rsidRPr="00AA5A25">
        <w:rPr>
          <w:rFonts w:cstheme="minorHAnsi"/>
          <w:i/>
          <w:lang w:val="en-US"/>
        </w:rPr>
        <w:t>to t</w:t>
      </w:r>
      <w:r w:rsidRPr="00AA5A25">
        <w:rPr>
          <w:rFonts w:cstheme="minorHAnsi"/>
          <w:i/>
          <w:lang w:val="en-US"/>
        </w:rPr>
        <w:t xml:space="preserve">hird-country </w:t>
      </w:r>
      <w:r w:rsidR="0028184E" w:rsidRPr="00AA5A25">
        <w:rPr>
          <w:rFonts w:cstheme="minorHAnsi"/>
          <w:i/>
          <w:lang w:val="en-US"/>
        </w:rPr>
        <w:t xml:space="preserve">markets </w:t>
      </w:r>
      <w:r w:rsidRPr="00AA5A25">
        <w:rPr>
          <w:rFonts w:cstheme="minorHAnsi"/>
          <w:i/>
          <w:lang w:val="en-US"/>
        </w:rPr>
        <w:t xml:space="preserve">and costs incurred by your company in product manufacturing, </w:t>
      </w:r>
      <w:r w:rsidR="00AA5A25" w:rsidRPr="00AA5A25">
        <w:rPr>
          <w:rFonts w:cstheme="minorHAnsi"/>
          <w:i/>
          <w:iCs/>
          <w:color w:val="000000"/>
          <w:lang w:val="en-US"/>
        </w:rPr>
        <w:t>distributing and selling of the like product manufactured by your company</w:t>
      </w:r>
      <w:r w:rsidRPr="00AA5A25">
        <w:rPr>
          <w:rFonts w:cstheme="minorHAnsi"/>
          <w:i/>
          <w:lang w:val="en-US"/>
        </w:rPr>
        <w:t>.</w:t>
      </w:r>
      <w:r w:rsidR="0041394A" w:rsidRPr="00AA5A25">
        <w:rPr>
          <w:rFonts w:cstheme="minorHAnsi"/>
          <w:lang w:val="en-US"/>
        </w:rPr>
        <w:t xml:space="preserve"> </w:t>
      </w:r>
      <w:r w:rsidR="0041394A" w:rsidRPr="00AA5A25">
        <w:rPr>
          <w:rFonts w:cstheme="minorHAnsi"/>
          <w:i/>
          <w:lang w:val="en-US"/>
        </w:rPr>
        <w:t>It is important that all available data be reported by the company.</w:t>
      </w:r>
      <w:r w:rsidRPr="00AA5A25">
        <w:rPr>
          <w:rFonts w:cstheme="minorHAnsi"/>
          <w:i/>
          <w:lang w:val="en-US"/>
        </w:rPr>
        <w:t xml:space="preserve"> </w:t>
      </w:r>
      <w:r w:rsidRPr="00AA5A25">
        <w:rPr>
          <w:rFonts w:cstheme="minorHAnsi"/>
          <w:bCs/>
          <w:i/>
          <w:lang w:val="en-US"/>
        </w:rPr>
        <w:t xml:space="preserve">It is recalled that the decisions will be based on the best information available if the data reported are considered inappropriate to the normal value calculation. </w:t>
      </w:r>
      <w:r w:rsidR="003C5720" w:rsidRPr="00AA5A25">
        <w:rPr>
          <w:rFonts w:cstheme="minorHAnsi"/>
          <w:bCs/>
          <w:i/>
          <w:lang w:val="en-US"/>
        </w:rPr>
        <w:t>The aggregation of r</w:t>
      </w:r>
      <w:r w:rsidRPr="00AA5A25">
        <w:rPr>
          <w:rFonts w:cstheme="minorHAnsi"/>
          <w:bCs/>
          <w:i/>
          <w:lang w:val="en-US"/>
        </w:rPr>
        <w:t xml:space="preserve">eported information must be reconciled with your accounting system and with the information reported in Appendix </w:t>
      </w:r>
      <w:r w:rsidR="008F1010" w:rsidRPr="00AA5A25">
        <w:rPr>
          <w:rFonts w:cstheme="minorHAnsi"/>
          <w:bCs/>
          <w:i/>
          <w:lang w:val="en-US"/>
        </w:rPr>
        <w:t>VIII</w:t>
      </w:r>
      <w:r w:rsidRPr="00AA5A25">
        <w:rPr>
          <w:rFonts w:cstheme="minorHAnsi"/>
          <w:bCs/>
          <w:i/>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7554C"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r w:rsidR="00C676BE" w:rsidRPr="00BB4922">
        <w:rPr>
          <w:rFonts w:cstheme="minorHAnsi"/>
          <w:sz w:val="24"/>
          <w:szCs w:val="24"/>
          <w:lang w:val="en-US"/>
        </w:rPr>
        <w:t>to</w:t>
      </w:r>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9.(1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others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(reported unit</w:t>
      </w:r>
      <w:r w:rsidR="002108D8" w:rsidRPr="00BB4922">
        <w:rPr>
          <w:rFonts w:cstheme="minorHAnsi"/>
          <w:b/>
          <w:bCs/>
          <w:sz w:val="24"/>
          <w:szCs w:val="24"/>
          <w:lang w:val="en-US"/>
        </w:rPr>
        <w:t>, preferably weight unit: kg or 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explain how the returns, if allowed, affect your sales records both in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CB26D"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of </w:t>
      </w:r>
      <w:r w:rsidR="00726DFF" w:rsidRPr="00BB4922">
        <w:rPr>
          <w:rFonts w:cstheme="minorHAnsi"/>
          <w:bCs/>
          <w:sz w:val="24"/>
          <w:szCs w:val="24"/>
          <w:lang w:val="en-US"/>
        </w:rPr>
        <w:t xml:space="preserve"> </w:t>
      </w:r>
      <w:r w:rsidRPr="00BB4922">
        <w:rPr>
          <w:rFonts w:cstheme="minorHAnsi"/>
          <w:bCs/>
          <w:sz w:val="24"/>
          <w:szCs w:val="24"/>
          <w:lang w:val="en-US"/>
        </w:rPr>
        <w:t>interest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3- n =  Specify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BB4922">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33.(1-n):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lastRenderedPageBreak/>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lastRenderedPageBreak/>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Pr="00BB4922">
        <w:rPr>
          <w:rFonts w:cstheme="minorHAnsi"/>
          <w:sz w:val="24"/>
          <w:szCs w:val="24"/>
          <w:lang w:val="en-US"/>
        </w:rPr>
        <w:t>to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r w:rsidRPr="00BB4922">
        <w:rPr>
          <w:rFonts w:cstheme="minorHAnsi"/>
          <w:b/>
          <w:bCs/>
          <w:sz w:val="24"/>
          <w:szCs w:val="24"/>
          <w:lang w:val="en-US"/>
        </w:rPr>
        <w:t>Third-Country Customs Duty</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lastRenderedPageBreak/>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  </w:t>
            </w:r>
            <w:r w:rsidR="00832020" w:rsidRPr="00BB4922">
              <w:rPr>
                <w:rFonts w:cstheme="minorHAnsi"/>
                <w:b/>
                <w:sz w:val="24"/>
                <w:szCs w:val="24"/>
                <w:lang w:val="en-US"/>
              </w:rPr>
              <w:t>Total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AA5A25"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AA5A25"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(e.g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AA5A25"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AA5A25"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electrical energy or any other energy source (e.g. termic,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AA5A25"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AA5A25"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AA5A25"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AA5A25"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AA5A25"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 xml:space="preserve">Report the total fixed cost, which shall correspond to </w:t>
            </w:r>
            <w:r w:rsidRPr="00BB4922">
              <w:rPr>
                <w:rFonts w:cstheme="minorHAnsi"/>
                <w:sz w:val="24"/>
                <w:szCs w:val="24"/>
                <w:lang w:val="en-US"/>
              </w:rPr>
              <w:lastRenderedPageBreak/>
              <w:t>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lastRenderedPageBreak/>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AA5A25"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AA5A25"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AA5A25"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AA5A25"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AA5A25"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 xml:space="preserve">in your company’s </w:t>
            </w:r>
            <w:r w:rsidRPr="00BB4922">
              <w:rPr>
                <w:rFonts w:cstheme="minorHAnsi"/>
                <w:sz w:val="24"/>
                <w:szCs w:val="24"/>
                <w:lang w:val="en-US"/>
              </w:rPr>
              <w:lastRenderedPageBreak/>
              <w:t>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AA5A25"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A8DB98"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CF8CF"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685F3"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r w:rsidR="00E43746" w:rsidRPr="00BB4922">
        <w:rPr>
          <w:rFonts w:cstheme="minorHAnsi"/>
          <w:sz w:val="24"/>
          <w:szCs w:val="24"/>
          <w:lang w:val="en-US"/>
        </w:rPr>
        <w:t>to</w:t>
      </w:r>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(reported unit</w:t>
      </w:r>
      <w:r w:rsidR="00201C61" w:rsidRPr="00BB4922">
        <w:rPr>
          <w:rFonts w:cstheme="minorHAnsi"/>
          <w:b/>
          <w:bCs/>
          <w:sz w:val="24"/>
          <w:szCs w:val="24"/>
          <w:lang w:val="en-US"/>
        </w:rPr>
        <w:t>, preferably weight unit: kg or 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xplain how the returns, if allowed, affect your sales records both in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55DB50"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BB4922">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lastRenderedPageBreak/>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3- n =  Specify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AA5A25"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lastRenderedPageBreak/>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lastRenderedPageBreak/>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lastRenderedPageBreak/>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4</w:t>
      </w:r>
      <w:r w:rsidR="00E6741D" w:rsidRPr="00BB4922">
        <w:rPr>
          <w:rFonts w:cstheme="minorHAnsi"/>
          <w:b/>
          <w:sz w:val="24"/>
          <w:szCs w:val="24"/>
          <w:lang w:val="en-US"/>
        </w:rPr>
        <w:t>0</w:t>
      </w:r>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w:t>
      </w:r>
      <w:r w:rsidRPr="00BB4922">
        <w:rPr>
          <w:rFonts w:cstheme="minorHAnsi"/>
          <w:sz w:val="24"/>
          <w:szCs w:val="24"/>
          <w:lang w:val="en-US"/>
        </w:rPr>
        <w:lastRenderedPageBreak/>
        <w:t xml:space="preserve">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Brazil </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BB4922">
        <w:rPr>
          <w:rFonts w:cstheme="minorHAnsi"/>
          <w:sz w:val="24"/>
          <w:szCs w:val="24"/>
          <w:lang w:val="en-US"/>
        </w:rPr>
        <w:lastRenderedPageBreak/>
        <w:t>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on the basis of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7F794F"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lastRenderedPageBreak/>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taking into account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The information under field A must take into account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Resales of the like product purchased in the domestic market of your’s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take into account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take into account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such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legible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even" r:id="rId13"/>
      <w:headerReference w:type="default" r:id="rId14"/>
      <w:footerReference w:type="even" r:id="rId15"/>
      <w:footerReference w:type="default" r:id="rId16"/>
      <w:headerReference w:type="first" r:id="rId17"/>
      <w:footerReference w:type="first" r:id="rId18"/>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971C1" w14:textId="77777777" w:rsidR="002F6D8F" w:rsidRDefault="002F6D8F">
      <w:pPr>
        <w:spacing w:after="0" w:line="240" w:lineRule="auto"/>
      </w:pPr>
      <w:r>
        <w:separator/>
      </w:r>
    </w:p>
  </w:endnote>
  <w:endnote w:type="continuationSeparator" w:id="0">
    <w:p w14:paraId="6599D289" w14:textId="77777777" w:rsidR="002F6D8F" w:rsidRDefault="002F6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9B106" w14:textId="77777777" w:rsidR="002F6D8F" w:rsidRDefault="002F6D8F">
      <w:pPr>
        <w:spacing w:after="0" w:line="240" w:lineRule="auto"/>
      </w:pPr>
      <w:r>
        <w:separator/>
      </w:r>
    </w:p>
  </w:footnote>
  <w:footnote w:type="continuationSeparator" w:id="0">
    <w:p w14:paraId="7E0D4235" w14:textId="77777777" w:rsidR="002F6D8F" w:rsidRDefault="002F6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6181"/>
    <w:rsid w:val="00007F0E"/>
    <w:rsid w:val="000120D0"/>
    <w:rsid w:val="00020E19"/>
    <w:rsid w:val="00023431"/>
    <w:rsid w:val="00032B4A"/>
    <w:rsid w:val="00034DE3"/>
    <w:rsid w:val="00035C9A"/>
    <w:rsid w:val="00045CFC"/>
    <w:rsid w:val="000510E9"/>
    <w:rsid w:val="00051429"/>
    <w:rsid w:val="00060E07"/>
    <w:rsid w:val="000678E5"/>
    <w:rsid w:val="00086468"/>
    <w:rsid w:val="00091246"/>
    <w:rsid w:val="00094F42"/>
    <w:rsid w:val="0009512E"/>
    <w:rsid w:val="000A3A37"/>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376F"/>
    <w:rsid w:val="002767A2"/>
    <w:rsid w:val="00281065"/>
    <w:rsid w:val="00281186"/>
    <w:rsid w:val="00281630"/>
    <w:rsid w:val="0028184E"/>
    <w:rsid w:val="0028194A"/>
    <w:rsid w:val="00283360"/>
    <w:rsid w:val="002874F6"/>
    <w:rsid w:val="0029413E"/>
    <w:rsid w:val="00294463"/>
    <w:rsid w:val="002A0588"/>
    <w:rsid w:val="002A46F9"/>
    <w:rsid w:val="002B1F14"/>
    <w:rsid w:val="002B6CCB"/>
    <w:rsid w:val="002C30B4"/>
    <w:rsid w:val="002D3B2C"/>
    <w:rsid w:val="002D3B83"/>
    <w:rsid w:val="002D7C9C"/>
    <w:rsid w:val="002E123A"/>
    <w:rsid w:val="002E41C8"/>
    <w:rsid w:val="002E4674"/>
    <w:rsid w:val="002F0981"/>
    <w:rsid w:val="002F0C0B"/>
    <w:rsid w:val="002F3B74"/>
    <w:rsid w:val="002F6D8F"/>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1ECD"/>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E4C23"/>
    <w:rsid w:val="004E4FC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383B"/>
    <w:rsid w:val="005D4E7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530B"/>
    <w:rsid w:val="00637324"/>
    <w:rsid w:val="00637CD6"/>
    <w:rsid w:val="00641921"/>
    <w:rsid w:val="006444C5"/>
    <w:rsid w:val="006467D9"/>
    <w:rsid w:val="00646F0C"/>
    <w:rsid w:val="00651AC2"/>
    <w:rsid w:val="00652332"/>
    <w:rsid w:val="0067026F"/>
    <w:rsid w:val="00674DEA"/>
    <w:rsid w:val="00675D0A"/>
    <w:rsid w:val="00686BB7"/>
    <w:rsid w:val="00686CB2"/>
    <w:rsid w:val="0069155D"/>
    <w:rsid w:val="0069167F"/>
    <w:rsid w:val="00692C11"/>
    <w:rsid w:val="00697CD0"/>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05688"/>
    <w:rsid w:val="0071145F"/>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DAA"/>
    <w:rsid w:val="0084120E"/>
    <w:rsid w:val="008433E9"/>
    <w:rsid w:val="0084589C"/>
    <w:rsid w:val="00847B63"/>
    <w:rsid w:val="00854030"/>
    <w:rsid w:val="00862632"/>
    <w:rsid w:val="0086313A"/>
    <w:rsid w:val="0086334B"/>
    <w:rsid w:val="00863F3D"/>
    <w:rsid w:val="00864CB2"/>
    <w:rsid w:val="00864CE9"/>
    <w:rsid w:val="008656E4"/>
    <w:rsid w:val="00882A6B"/>
    <w:rsid w:val="00884230"/>
    <w:rsid w:val="00887509"/>
    <w:rsid w:val="008A44D2"/>
    <w:rsid w:val="008A57BF"/>
    <w:rsid w:val="008A6DA8"/>
    <w:rsid w:val="008B125B"/>
    <w:rsid w:val="008B38D1"/>
    <w:rsid w:val="008B7B22"/>
    <w:rsid w:val="008C2372"/>
    <w:rsid w:val="008C3525"/>
    <w:rsid w:val="008C3BCE"/>
    <w:rsid w:val="008C5234"/>
    <w:rsid w:val="008D0AB0"/>
    <w:rsid w:val="008D2CE0"/>
    <w:rsid w:val="008D46B2"/>
    <w:rsid w:val="008E574C"/>
    <w:rsid w:val="008F1010"/>
    <w:rsid w:val="008F1A43"/>
    <w:rsid w:val="008F6E1D"/>
    <w:rsid w:val="0090063A"/>
    <w:rsid w:val="00900EE2"/>
    <w:rsid w:val="00903728"/>
    <w:rsid w:val="00903BDE"/>
    <w:rsid w:val="00907F8A"/>
    <w:rsid w:val="00911867"/>
    <w:rsid w:val="00917A09"/>
    <w:rsid w:val="00920AD4"/>
    <w:rsid w:val="00922D65"/>
    <w:rsid w:val="009366A5"/>
    <w:rsid w:val="00940020"/>
    <w:rsid w:val="009405E1"/>
    <w:rsid w:val="0094173D"/>
    <w:rsid w:val="00947A41"/>
    <w:rsid w:val="0095390A"/>
    <w:rsid w:val="00957BC3"/>
    <w:rsid w:val="0096123A"/>
    <w:rsid w:val="009642CE"/>
    <w:rsid w:val="0096624D"/>
    <w:rsid w:val="009748E2"/>
    <w:rsid w:val="00984190"/>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5339D"/>
    <w:rsid w:val="00A535FB"/>
    <w:rsid w:val="00A63308"/>
    <w:rsid w:val="00A7335D"/>
    <w:rsid w:val="00A74E22"/>
    <w:rsid w:val="00A82854"/>
    <w:rsid w:val="00A87FF0"/>
    <w:rsid w:val="00A92D4D"/>
    <w:rsid w:val="00A932AB"/>
    <w:rsid w:val="00A94E6D"/>
    <w:rsid w:val="00A95976"/>
    <w:rsid w:val="00AA1963"/>
    <w:rsid w:val="00AA5A25"/>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3A0C"/>
    <w:rsid w:val="00B7759B"/>
    <w:rsid w:val="00B80F81"/>
    <w:rsid w:val="00B84EF1"/>
    <w:rsid w:val="00B86777"/>
    <w:rsid w:val="00B90C78"/>
    <w:rsid w:val="00B9316B"/>
    <w:rsid w:val="00B9421F"/>
    <w:rsid w:val="00B9772B"/>
    <w:rsid w:val="00BA0FA2"/>
    <w:rsid w:val="00BA1478"/>
    <w:rsid w:val="00BA207D"/>
    <w:rsid w:val="00BA38AF"/>
    <w:rsid w:val="00BA3A51"/>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40E24"/>
    <w:rsid w:val="00C43601"/>
    <w:rsid w:val="00C44266"/>
    <w:rsid w:val="00C45B2A"/>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D2AD1"/>
    <w:rsid w:val="00CE44A9"/>
    <w:rsid w:val="00CE4E1A"/>
    <w:rsid w:val="00CE6372"/>
    <w:rsid w:val="00CE6C62"/>
    <w:rsid w:val="00CF4EF8"/>
    <w:rsid w:val="00D00321"/>
    <w:rsid w:val="00D006D2"/>
    <w:rsid w:val="00D02768"/>
    <w:rsid w:val="00D0282B"/>
    <w:rsid w:val="00D10D6E"/>
    <w:rsid w:val="00D1457B"/>
    <w:rsid w:val="00D16D66"/>
    <w:rsid w:val="00D176B9"/>
    <w:rsid w:val="00D2417C"/>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95F46"/>
    <w:rsid w:val="00DA70CC"/>
    <w:rsid w:val="00DB1035"/>
    <w:rsid w:val="00DB76D9"/>
    <w:rsid w:val="00DC2020"/>
    <w:rsid w:val="00DD05AA"/>
    <w:rsid w:val="00DD6E04"/>
    <w:rsid w:val="00DE1635"/>
    <w:rsid w:val="00DF4D93"/>
    <w:rsid w:val="00DF5298"/>
    <w:rsid w:val="00DF5729"/>
    <w:rsid w:val="00E023C2"/>
    <w:rsid w:val="00E1126E"/>
    <w:rsid w:val="00E1151F"/>
    <w:rsid w:val="00E144C9"/>
    <w:rsid w:val="00E14828"/>
    <w:rsid w:val="00E211CF"/>
    <w:rsid w:val="00E22825"/>
    <w:rsid w:val="00E401AF"/>
    <w:rsid w:val="00E42F8E"/>
    <w:rsid w:val="00E43746"/>
    <w:rsid w:val="00E446CC"/>
    <w:rsid w:val="00E53F31"/>
    <w:rsid w:val="00E63619"/>
    <w:rsid w:val="00E6741D"/>
    <w:rsid w:val="00E71185"/>
    <w:rsid w:val="00E71F4B"/>
    <w:rsid w:val="00E72607"/>
    <w:rsid w:val="00E74041"/>
    <w:rsid w:val="00E74829"/>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2334"/>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37FC4"/>
    <w:rsid w:val="00F409D1"/>
    <w:rsid w:val="00F4331D"/>
    <w:rsid w:val="00F4517E"/>
    <w:rsid w:val="00F4717C"/>
    <w:rsid w:val="00F54D37"/>
    <w:rsid w:val="00F5636A"/>
    <w:rsid w:val="00F62930"/>
    <w:rsid w:val="00F66541"/>
    <w:rsid w:val="00F66671"/>
    <w:rsid w:val="00F66B65"/>
    <w:rsid w:val="00F73895"/>
    <w:rsid w:val="00F75488"/>
    <w:rsid w:val="00F75CF0"/>
    <w:rsid w:val="00F81B23"/>
    <w:rsid w:val="00F8223F"/>
    <w:rsid w:val="00F851FB"/>
    <w:rsid w:val="00F858D9"/>
    <w:rsid w:val="00F94F55"/>
    <w:rsid w:val="00F969CD"/>
    <w:rsid w:val="00FB2220"/>
    <w:rsid w:val="00FB4EEA"/>
    <w:rsid w:val="00FB6ACA"/>
    <w:rsid w:val="00FC17B9"/>
    <w:rsid w:val="00FC7068"/>
    <w:rsid w:val="00FF3586"/>
    <w:rsid w:val="3C5816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link w:val="PargrafodaListaChar"/>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customStyle="1" w:styleId="PargrafodaListaChar">
    <w:name w:val="Parágrafo da Lista Char"/>
    <w:basedOn w:val="Fontepargpadro"/>
    <w:link w:val="PargrafodaLista"/>
    <w:uiPriority w:val="34"/>
    <w:locked/>
    <w:rsid w:val="00697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lmespetbprev@mdic.gov.b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dd3e40e3421b8766acdddcc4cc400b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3a0b4738f1b1d53586d976951b2b5042"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aHo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aHora" ma:index="25" nillable="true" ma:displayName="Data Hora" ma:format="DateOnly" ma:internalName="DataHor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DataHora xmlns="6ade6551-29d1-4f87-9430-cb44f82e3359"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62884B-4790-4AA1-B325-BC591766751D}">
  <ds:schemaRefs>
    <ds:schemaRef ds:uri="http://schemas.microsoft.com/sharepoint/v3/contenttype/forms"/>
  </ds:schemaRefs>
</ds:datastoreItem>
</file>

<file path=customXml/itemProps2.xml><?xml version="1.0" encoding="utf-8"?>
<ds:datastoreItem xmlns:ds="http://schemas.openxmlformats.org/officeDocument/2006/customXml" ds:itemID="{7823D1EF-9CB9-481A-BA62-D78CC604B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4.xml><?xml version="1.0" encoding="utf-8"?>
<ds:datastoreItem xmlns:ds="http://schemas.openxmlformats.org/officeDocument/2006/customXml" ds:itemID="{2F4BEB4F-61C0-4B52-8BE2-CBAC5DDCEAB2}">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55</Pages>
  <Words>15662</Words>
  <Characters>84578</Characters>
  <Application>Microsoft Office Word</Application>
  <DocSecurity>0</DocSecurity>
  <Lines>704</Lines>
  <Paragraphs>200</Paragraphs>
  <ScaleCrop>false</ScaleCrop>
  <Company/>
  <LinksUpToDate>false</LinksUpToDate>
  <CharactersWithSpaces>100040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Alessandra Neves Bastos</cp:lastModifiedBy>
  <cp:revision>71</cp:revision>
  <dcterms:created xsi:type="dcterms:W3CDTF">2015-12-17T13:15:00Z</dcterms:created>
  <dcterms:modified xsi:type="dcterms:W3CDTF">2024-07-03T19:39:00Z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