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C9B557"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343607" w:rsidRPr="00347CC7" w:rsidRDefault="00343607" w:rsidP="00343607">
      <w:pPr>
        <w:pStyle w:val="Cabealho"/>
        <w:jc w:val="center"/>
        <w:rPr>
          <w:sz w:val="22"/>
          <w:szCs w:val="22"/>
          <w:lang w:val="en-US"/>
        </w:rPr>
      </w:pPr>
      <w:r w:rsidRPr="00347CC7">
        <w:rPr>
          <w:b/>
          <w:sz w:val="22"/>
          <w:szCs w:val="22"/>
          <w:lang w:val="en-US"/>
        </w:rPr>
        <w:t>SUBSECRETARIAT OF TRADE REMEDIES (SDCOM)</w:t>
      </w: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 xml:space="preserve">Contact: (+55 61) 2027-7770 – </w:t>
      </w:r>
      <w:r w:rsidR="001F2C0E">
        <w:fldChar w:fldCharType="begin"/>
      </w:r>
      <w:r w:rsidR="001F2C0E">
        <w:instrText xml:space="preserve"> HYPERLINK "mailto:decom@mdic.gov.br" </w:instrText>
      </w:r>
      <w:r w:rsidR="001F2C0E">
        <w:fldChar w:fldCharType="separate"/>
      </w:r>
      <w:r w:rsidRPr="001B1068">
        <w:rPr>
          <w:rStyle w:val="Hyperlink"/>
          <w:rFonts w:ascii="Times New Roman" w:hAnsi="Times New Roman" w:cs="Times New Roman"/>
          <w:sz w:val="18"/>
          <w:szCs w:val="18"/>
          <w:lang w:val="fr-FR"/>
        </w:rPr>
        <w:t>decom@mdic.gov.br</w:t>
      </w:r>
      <w:r w:rsidR="001F2C0E">
        <w:rPr>
          <w:rStyle w:val="Hyperlink"/>
          <w:rFonts w:ascii="Times New Roman" w:hAnsi="Times New Roman" w:cs="Times New Roman"/>
          <w:sz w:val="18"/>
          <w:szCs w:val="18"/>
          <w:lang w:val="fr-FR"/>
        </w:rPr>
        <w:fldChar w:fldCharType="end"/>
      </w:r>
      <w:r w:rsidRPr="001B106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Sunset review of the anti-dumping measure levied on Brazilian imports of</w:t>
      </w:r>
      <w:r w:rsidRPr="00736101">
        <w:rPr>
          <w:rFonts w:ascii="Times New Roman" w:hAnsi="Times New Roman" w:cs="Times New Roman"/>
          <w:color w:val="FF0000"/>
          <w:sz w:val="24"/>
          <w:szCs w:val="24"/>
          <w:lang w:val="en-US"/>
        </w:rPr>
        <w:t xml:space="preserve"> </w:t>
      </w:r>
      <w:r w:rsidR="00A85DD3">
        <w:rPr>
          <w:rFonts w:ascii="Times New Roman" w:hAnsi="Times New Roman" w:cs="Times New Roman"/>
          <w:color w:val="FF0000"/>
          <w:sz w:val="24"/>
          <w:szCs w:val="24"/>
          <w:lang w:val="en-US"/>
        </w:rPr>
        <w:t>PVC-S</w:t>
      </w:r>
      <w:r w:rsidRPr="00736101">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 xml:space="preserve">usually classified under </w:t>
      </w:r>
      <w:r w:rsidR="00A85DD3">
        <w:rPr>
          <w:rFonts w:ascii="Times New Roman" w:hAnsi="Times New Roman" w:cs="Times New Roman"/>
          <w:sz w:val="24"/>
          <w:szCs w:val="24"/>
          <w:lang w:val="en-US"/>
        </w:rPr>
        <w:t>sub</w:t>
      </w:r>
      <w:r w:rsidR="007E1ACA" w:rsidRPr="005442AE">
        <w:rPr>
          <w:rFonts w:ascii="Times New Roman" w:hAnsi="Times New Roman" w:cs="Times New Roman"/>
          <w:sz w:val="24"/>
          <w:szCs w:val="24"/>
          <w:lang w:val="en-US"/>
        </w:rPr>
        <w:t xml:space="preserve">item </w:t>
      </w:r>
      <w:r w:rsidR="00A85DD3">
        <w:rPr>
          <w:rFonts w:ascii="Times New Roman" w:hAnsi="Times New Roman" w:cs="Times New Roman"/>
          <w:sz w:val="24"/>
          <w:szCs w:val="24"/>
          <w:lang w:val="en-US"/>
        </w:rPr>
        <w:t>3904.10.10</w:t>
      </w:r>
      <w:r w:rsidR="007E1ACA" w:rsidRPr="005442AE">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w:t>
      </w:r>
      <w:proofErr w:type="spellStart"/>
      <w:r w:rsidR="007E1ACA" w:rsidRPr="005442AE">
        <w:rPr>
          <w:rFonts w:ascii="Times New Roman" w:hAnsi="Times New Roman" w:cs="Times New Roman"/>
          <w:sz w:val="24"/>
          <w:szCs w:val="24"/>
          <w:lang w:val="en-US"/>
        </w:rPr>
        <w:t>Nomenclatura</w:t>
      </w:r>
      <w:proofErr w:type="spellEnd"/>
      <w:r w:rsidR="007E1ACA" w:rsidRPr="005442AE">
        <w:rPr>
          <w:rFonts w:ascii="Times New Roman" w:hAnsi="Times New Roman" w:cs="Times New Roman"/>
          <w:sz w:val="24"/>
          <w:szCs w:val="24"/>
          <w:lang w:val="en-US"/>
        </w:rPr>
        <w:t xml:space="preserve"> </w:t>
      </w:r>
      <w:proofErr w:type="spellStart"/>
      <w:r w:rsidR="007E1ACA" w:rsidRPr="005442AE">
        <w:rPr>
          <w:rFonts w:ascii="Times New Roman" w:hAnsi="Times New Roman" w:cs="Times New Roman"/>
          <w:sz w:val="24"/>
          <w:szCs w:val="24"/>
          <w:lang w:val="en-US"/>
        </w:rPr>
        <w:t>Comum</w:t>
      </w:r>
      <w:proofErr w:type="spellEnd"/>
      <w:r w:rsidR="007E1ACA" w:rsidRPr="005442AE">
        <w:rPr>
          <w:rFonts w:ascii="Times New Roman" w:hAnsi="Times New Roman" w:cs="Times New Roman"/>
          <w:sz w:val="24"/>
          <w:szCs w:val="24"/>
          <w:lang w:val="en-US"/>
        </w:rPr>
        <w:t xml:space="preserve"> do MERCOSUL), original from </w:t>
      </w:r>
      <w:r w:rsidR="00A85DD3">
        <w:rPr>
          <w:rFonts w:ascii="Times New Roman" w:hAnsi="Times New Roman" w:cs="Times New Roman"/>
          <w:color w:val="FF0000"/>
          <w:sz w:val="24"/>
          <w:szCs w:val="24"/>
          <w:lang w:val="en-US"/>
        </w:rPr>
        <w:t>China and South Korea</w:t>
      </w:r>
      <w:r w:rsidR="007E1ACA" w:rsidRPr="005442AE">
        <w:rPr>
          <w:rFonts w:ascii="Times New Roman" w:hAnsi="Times New Roman" w:cs="Times New Roman"/>
          <w:sz w:val="24"/>
          <w:szCs w:val="24"/>
          <w:lang w:val="en-US"/>
        </w:rPr>
        <w:t>, and of injury to the domestic industry due to such practice.</w:t>
      </w:r>
    </w:p>
    <w:p w:rsidR="00A63308" w:rsidRPr="005442AE" w:rsidRDefault="00A63308" w:rsidP="00A63308">
      <w:pPr>
        <w:jc w:val="both"/>
        <w:rPr>
          <w:rFonts w:ascii="Times New Roman" w:hAnsi="Times New Roman" w:cs="Times New Roman"/>
          <w:sz w:val="24"/>
          <w:szCs w:val="24"/>
          <w:lang w:val="en-US"/>
        </w:rPr>
      </w:pPr>
    </w:p>
    <w:p w:rsidR="001D6577" w:rsidRDefault="001D6577">
      <w:pPr>
        <w:rPr>
          <w:rFonts w:ascii="Times New Roman" w:hAnsi="Times New Roman" w:cs="Times New Roman"/>
          <w:sz w:val="24"/>
          <w:szCs w:val="24"/>
          <w:lang w:val="en-US"/>
        </w:rPr>
      </w:pPr>
    </w:p>
    <w:p w:rsidR="00736101"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5442AE" w:rsidRDefault="007E1ACA" w:rsidP="007E1ACA">
      <w:pPr>
        <w:spacing w:after="0"/>
        <w:jc w:val="center"/>
        <w:rPr>
          <w:rFonts w:ascii="Times New Roman" w:hAnsi="Times New Roman" w:cs="Times New Roman"/>
          <w:bCs/>
          <w:sz w:val="24"/>
          <w:szCs w:val="24"/>
        </w:rPr>
      </w:pPr>
      <w:proofErr w:type="spellStart"/>
      <w:r w:rsidRPr="005442AE">
        <w:rPr>
          <w:rFonts w:ascii="Times New Roman" w:hAnsi="Times New Roman" w:cs="Times New Roman"/>
          <w:sz w:val="24"/>
          <w:szCs w:val="24"/>
        </w:rPr>
        <w:t>Administrative</w:t>
      </w:r>
      <w:proofErr w:type="spellEnd"/>
      <w:r w:rsidRPr="005442AE">
        <w:rPr>
          <w:rFonts w:ascii="Times New Roman" w:hAnsi="Times New Roman" w:cs="Times New Roman"/>
          <w:sz w:val="24"/>
          <w:szCs w:val="24"/>
        </w:rPr>
        <w:t xml:space="preserve"> </w:t>
      </w:r>
      <w:proofErr w:type="spellStart"/>
      <w:r w:rsidRPr="005442AE">
        <w:rPr>
          <w:rFonts w:ascii="Times New Roman" w:hAnsi="Times New Roman" w:cs="Times New Roman"/>
          <w:sz w:val="24"/>
          <w:szCs w:val="24"/>
        </w:rPr>
        <w:t>Process</w:t>
      </w:r>
      <w:proofErr w:type="spellEnd"/>
      <w:r w:rsidRPr="005442AE">
        <w:rPr>
          <w:rFonts w:ascii="Times New Roman" w:hAnsi="Times New Roman" w:cs="Times New Roman"/>
          <w:sz w:val="24"/>
          <w:szCs w:val="24"/>
        </w:rPr>
        <w:t xml:space="preserve"> SECEX </w:t>
      </w:r>
      <w:r w:rsidR="00A85DD3" w:rsidRPr="00A85DD3">
        <w:rPr>
          <w:rFonts w:ascii="Times New Roman" w:hAnsi="Times New Roman" w:cs="Times New Roman"/>
          <w:color w:val="FF0000"/>
          <w:sz w:val="24"/>
          <w:szCs w:val="24"/>
        </w:rPr>
        <w:t>52272.003090/2019-11</w:t>
      </w:r>
    </w:p>
    <w:p w:rsidR="007E1ACA" w:rsidRPr="005442AE" w:rsidRDefault="007E1ACA" w:rsidP="007E1ACA">
      <w:pPr>
        <w:spacing w:after="0"/>
        <w:jc w:val="cente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 xml:space="preserve">Contact: (+55 61) 2027- </w:t>
      </w:r>
      <w:r w:rsidR="00A85DD3">
        <w:rPr>
          <w:rFonts w:ascii="Times New Roman" w:hAnsi="Times New Roman" w:cs="Times New Roman"/>
          <w:color w:val="FF0000"/>
          <w:sz w:val="24"/>
          <w:szCs w:val="24"/>
          <w:lang w:val="en-US"/>
        </w:rPr>
        <w:t>7770</w:t>
      </w:r>
      <w:r w:rsidRPr="005442AE">
        <w:rPr>
          <w:rFonts w:ascii="Times New Roman" w:hAnsi="Times New Roman" w:cs="Times New Roman"/>
          <w:sz w:val="24"/>
          <w:szCs w:val="24"/>
          <w:lang w:val="en-US"/>
        </w:rPr>
        <w:t xml:space="preserve"> or </w:t>
      </w:r>
      <w:r w:rsidR="00A85DD3">
        <w:rPr>
          <w:rFonts w:ascii="Times New Roman" w:hAnsi="Times New Roman" w:cs="Times New Roman"/>
          <w:color w:val="FF0000"/>
          <w:sz w:val="24"/>
          <w:szCs w:val="24"/>
          <w:lang w:val="en-US"/>
        </w:rPr>
        <w:t>pvcs@mdic.gov.br</w:t>
      </w:r>
    </w:p>
    <w:p w:rsidR="00D471C0" w:rsidRPr="005442AE" w:rsidRDefault="00D471C0" w:rsidP="0036633F">
      <w:pPr>
        <w:spacing w:after="0"/>
        <w:jc w:val="center"/>
        <w:rPr>
          <w:rFonts w:ascii="Times New Roman" w:hAnsi="Times New Roman" w:cs="Times New Roman"/>
          <w:sz w:val="24"/>
          <w:szCs w:val="24"/>
          <w:lang w:val="en-US"/>
        </w:rPr>
      </w:pPr>
    </w:p>
    <w:p w:rsidR="001D6577" w:rsidRPr="005442AE" w:rsidRDefault="001D6577" w:rsidP="003D2FA9">
      <w:pPr>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9F9F1"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of the anti-dumping measure levied on Brazilian imports of</w:t>
      </w:r>
      <w:r w:rsidR="00A85DD3">
        <w:rPr>
          <w:rFonts w:ascii="Times New Roman" w:hAnsi="Times New Roman" w:cs="Times New Roman"/>
          <w:color w:val="FF0000"/>
          <w:sz w:val="24"/>
          <w:szCs w:val="24"/>
          <w:lang w:val="en-US"/>
        </w:rPr>
        <w:t xml:space="preserve"> PVC-S</w:t>
      </w:r>
      <w:r w:rsidR="00422A8D" w:rsidRPr="00736101">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usually classified under </w:t>
      </w:r>
      <w:r w:rsidR="001F2C0E">
        <w:rPr>
          <w:rFonts w:ascii="Times New Roman" w:hAnsi="Times New Roman" w:cs="Times New Roman"/>
          <w:sz w:val="24"/>
          <w:szCs w:val="24"/>
          <w:lang w:val="en-US"/>
        </w:rPr>
        <w:t>sub</w:t>
      </w:r>
      <w:r w:rsidR="001F2C0E" w:rsidRPr="005442AE">
        <w:rPr>
          <w:rFonts w:ascii="Times New Roman" w:hAnsi="Times New Roman" w:cs="Times New Roman"/>
          <w:sz w:val="24"/>
          <w:szCs w:val="24"/>
          <w:lang w:val="en-US"/>
        </w:rPr>
        <w:t>item</w:t>
      </w:r>
      <w:r w:rsidR="00422A8D" w:rsidRPr="005442AE">
        <w:rPr>
          <w:rFonts w:ascii="Times New Roman" w:hAnsi="Times New Roman" w:cs="Times New Roman"/>
          <w:sz w:val="24"/>
          <w:szCs w:val="24"/>
          <w:lang w:val="en-US"/>
        </w:rPr>
        <w:t xml:space="preserve"> </w:t>
      </w:r>
      <w:r w:rsidR="00A85DD3">
        <w:rPr>
          <w:rFonts w:ascii="Times New Roman" w:hAnsi="Times New Roman" w:cs="Times New Roman"/>
          <w:color w:val="FF0000"/>
          <w:sz w:val="24"/>
          <w:szCs w:val="24"/>
          <w:lang w:val="en-US"/>
        </w:rPr>
        <w:t>3904.10.10</w:t>
      </w:r>
      <w:r w:rsidR="00422A8D" w:rsidRPr="005442AE">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of the MERCOSUR Common Nomenclature (NCM – </w:t>
      </w:r>
      <w:proofErr w:type="spellStart"/>
      <w:r w:rsidR="00422A8D" w:rsidRPr="005442AE">
        <w:rPr>
          <w:rFonts w:ascii="Times New Roman" w:hAnsi="Times New Roman" w:cs="Times New Roman"/>
          <w:sz w:val="24"/>
          <w:szCs w:val="24"/>
          <w:lang w:val="en-US"/>
        </w:rPr>
        <w:t>Nomenclatura</w:t>
      </w:r>
      <w:proofErr w:type="spellEnd"/>
      <w:r w:rsidR="00422A8D" w:rsidRPr="005442AE">
        <w:rPr>
          <w:rFonts w:ascii="Times New Roman" w:hAnsi="Times New Roman" w:cs="Times New Roman"/>
          <w:sz w:val="24"/>
          <w:szCs w:val="24"/>
          <w:lang w:val="en-US"/>
        </w:rPr>
        <w:t xml:space="preserve"> </w:t>
      </w:r>
      <w:proofErr w:type="spellStart"/>
      <w:r w:rsidR="00422A8D" w:rsidRPr="005442AE">
        <w:rPr>
          <w:rFonts w:ascii="Times New Roman" w:hAnsi="Times New Roman" w:cs="Times New Roman"/>
          <w:sz w:val="24"/>
          <w:szCs w:val="24"/>
          <w:lang w:val="en-US"/>
        </w:rPr>
        <w:t>Comum</w:t>
      </w:r>
      <w:proofErr w:type="spellEnd"/>
      <w:r w:rsidR="00422A8D" w:rsidRPr="005442AE">
        <w:rPr>
          <w:rFonts w:ascii="Times New Roman" w:hAnsi="Times New Roman" w:cs="Times New Roman"/>
          <w:sz w:val="24"/>
          <w:szCs w:val="24"/>
          <w:lang w:val="en-US"/>
        </w:rPr>
        <w:t xml:space="preserve"> do MERCOSUL), original from </w:t>
      </w:r>
      <w:r w:rsidR="00A85DD3" w:rsidRPr="00A85DD3">
        <w:rPr>
          <w:rFonts w:ascii="Times New Roman" w:hAnsi="Times New Roman" w:cs="Times New Roman"/>
          <w:color w:val="FF0000"/>
          <w:sz w:val="24"/>
          <w:szCs w:val="24"/>
          <w:lang w:val="en-US"/>
        </w:rPr>
        <w:t>China and South Korea</w:t>
      </w:r>
      <w:r w:rsidR="00422A8D" w:rsidRPr="005442AE">
        <w:rPr>
          <w:rFonts w:ascii="Times New Roman" w:hAnsi="Times New Roman" w:cs="Times New Roman"/>
          <w:sz w:val="24"/>
          <w:szCs w:val="24"/>
          <w:lang w:val="en-US"/>
        </w:rPr>
        <w:t>, and of injury to the domestic industry due to such practice</w:t>
      </w:r>
      <w:r w:rsidR="00765DD6" w:rsidRPr="005442AE">
        <w:rPr>
          <w:rFonts w:ascii="Times New Roman" w:eastAsia="Times New Roman" w:hAnsi="Times New Roman" w:cs="Times New Roman"/>
          <w:sz w:val="24"/>
          <w:szCs w:val="24"/>
          <w:lang w:val="en-US" w:eastAsia="pt-BR"/>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w:t>
      </w:r>
      <w:proofErr w:type="spellStart"/>
      <w:r w:rsidRPr="005442AE">
        <w:rPr>
          <w:rFonts w:ascii="Times New Roman" w:hAnsi="Times New Roman" w:cs="Times New Roman"/>
          <w:sz w:val="24"/>
          <w:szCs w:val="24"/>
          <w:lang w:val="en-US"/>
        </w:rPr>
        <w:t>xlsx</w:t>
      </w:r>
      <w:proofErr w:type="spellEnd"/>
      <w:r w:rsidRPr="005442AE">
        <w:rPr>
          <w:rFonts w:ascii="Times New Roman" w:hAnsi="Times New Roman" w:cs="Times New Roman"/>
          <w:sz w:val="24"/>
          <w:szCs w:val="24"/>
          <w:lang w:val="en-US"/>
        </w:rPr>
        <w:t>”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w:t>
      </w:r>
      <w:proofErr w:type="spellStart"/>
      <w:r w:rsidRPr="005442AE">
        <w:rPr>
          <w:rFonts w:ascii="Times New Roman" w:hAnsi="Times New Roman" w:cs="Times New Roman"/>
          <w:sz w:val="24"/>
          <w:szCs w:val="24"/>
          <w:lang w:val="en-US"/>
        </w:rPr>
        <w:t>xlsx</w:t>
      </w:r>
      <w:proofErr w:type="spellEnd"/>
      <w:r w:rsidRPr="005442AE">
        <w:rPr>
          <w:rFonts w:ascii="Times New Roman" w:hAnsi="Times New Roman" w:cs="Times New Roman"/>
          <w:sz w:val="24"/>
          <w:szCs w:val="24"/>
          <w:lang w:val="en-US"/>
        </w:rPr>
        <w:t>”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E02EF"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w:t>
      </w:r>
      <w:proofErr w:type="gramStart"/>
      <w:r w:rsidRPr="005442AE">
        <w:rPr>
          <w:rFonts w:ascii="Times New Roman" w:hAnsi="Times New Roman" w:cs="Times New Roman"/>
          <w:color w:val="000000"/>
          <w:sz w:val="24"/>
          <w:szCs w:val="24"/>
          <w:lang w:val="en-US"/>
        </w:rPr>
        <w:t>in order to</w:t>
      </w:r>
      <w:proofErr w:type="gramEnd"/>
      <w:r w:rsidRPr="005442AE">
        <w:rPr>
          <w:rFonts w:ascii="Times New Roman" w:hAnsi="Times New Roman" w:cs="Times New Roman"/>
          <w:color w:val="000000"/>
          <w:sz w:val="24"/>
          <w:szCs w:val="24"/>
          <w:lang w:val="en-US"/>
        </w:rPr>
        <w:t xml:space="preserve">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Describe in </w:t>
      </w:r>
      <w:r w:rsidR="001F2C0E" w:rsidRPr="005442AE">
        <w:rPr>
          <w:rFonts w:ascii="Times New Roman" w:hAnsi="Times New Roman" w:cs="Times New Roman"/>
          <w:sz w:val="24"/>
          <w:szCs w:val="24"/>
          <w:lang w:val="en-US"/>
        </w:rPr>
        <w:t>detail</w:t>
      </w:r>
      <w:r w:rsidRPr="005442AE">
        <w:rPr>
          <w:rFonts w:ascii="Times New Roman" w:hAnsi="Times New Roman" w:cs="Times New Roman"/>
          <w:sz w:val="24"/>
          <w:szCs w:val="24"/>
          <w:lang w:val="en-US"/>
        </w:rPr>
        <w:t xml:space="preserve">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r w:rsidR="001F2C0E" w:rsidRPr="005442AE">
        <w:rPr>
          <w:rFonts w:ascii="Times New Roman" w:hAnsi="Times New Roman" w:cs="Times New Roman"/>
          <w:sz w:val="24"/>
          <w:szCs w:val="24"/>
          <w:lang w:val="en-US"/>
        </w:rPr>
        <w:t>detail</w:t>
      </w:r>
      <w:r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w:t>
      </w:r>
      <w:proofErr w:type="gramStart"/>
      <w:r w:rsidRPr="005442AE">
        <w:rPr>
          <w:rFonts w:ascii="Times New Roman" w:hAnsi="Times New Roman" w:cs="Times New Roman"/>
          <w:sz w:val="24"/>
          <w:szCs w:val="24"/>
          <w:lang w:val="en-US"/>
        </w:rPr>
        <w:t>period of time</w:t>
      </w:r>
      <w:proofErr w:type="gramEnd"/>
      <w:r w:rsidRPr="005442AE">
        <w:rPr>
          <w:rFonts w:ascii="Times New Roman" w:hAnsi="Times New Roman" w:cs="Times New Roman"/>
          <w:sz w:val="24"/>
          <w:szCs w:val="24"/>
          <w:lang w:val="en-US"/>
        </w:rPr>
        <w:t xml:space="preserv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EAA15C"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AA540"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1157B4" w:rsidRPr="005442AE" w:rsidRDefault="00A85DD3" w:rsidP="001157B4">
      <w:pPr>
        <w:pStyle w:val="PargrafodaLista"/>
        <w:numPr>
          <w:ilvl w:val="0"/>
          <w:numId w:val="4"/>
        </w:numPr>
        <w:jc w:val="both"/>
        <w:rPr>
          <w:rFonts w:ascii="Times New Roman" w:hAnsi="Times New Roman" w:cs="Times New Roman"/>
          <w:sz w:val="24"/>
          <w:szCs w:val="24"/>
          <w:lang w:val="en-US"/>
        </w:rPr>
      </w:pPr>
      <w:r w:rsidRPr="00A85DD3">
        <w:rPr>
          <w:rFonts w:ascii="Times New Roman" w:hAnsi="Times New Roman" w:cs="Times New Roman"/>
          <w:color w:val="FF0000"/>
          <w:sz w:val="24"/>
          <w:szCs w:val="24"/>
          <w:lang w:val="en-US"/>
        </w:rPr>
        <w:t>PVC-S</w:t>
      </w:r>
      <w:r w:rsidR="001157B4" w:rsidRPr="005442AE">
        <w:rPr>
          <w:rFonts w:ascii="Times New Roman" w:hAnsi="Times New Roman" w:cs="Times New Roman"/>
          <w:sz w:val="24"/>
          <w:szCs w:val="24"/>
          <w:lang w:val="en-US"/>
        </w:rPr>
        <w:t xml:space="preserve">, commonly classified under </w:t>
      </w:r>
      <w:r>
        <w:rPr>
          <w:rFonts w:ascii="Times New Roman" w:hAnsi="Times New Roman" w:cs="Times New Roman"/>
          <w:sz w:val="24"/>
          <w:szCs w:val="24"/>
          <w:lang w:val="en-US"/>
        </w:rPr>
        <w:t>sub</w:t>
      </w:r>
      <w:r w:rsidR="001157B4" w:rsidRPr="005442AE">
        <w:rPr>
          <w:rFonts w:ascii="Times New Roman" w:hAnsi="Times New Roman" w:cs="Times New Roman"/>
          <w:sz w:val="24"/>
          <w:szCs w:val="24"/>
          <w:lang w:val="en-US"/>
        </w:rPr>
        <w:t xml:space="preserve">item </w:t>
      </w:r>
      <w:r w:rsidRPr="00A85DD3">
        <w:rPr>
          <w:rFonts w:ascii="Times New Roman" w:hAnsi="Times New Roman" w:cs="Times New Roman"/>
          <w:color w:val="FF0000"/>
          <w:sz w:val="24"/>
          <w:szCs w:val="24"/>
          <w:lang w:val="en-US"/>
        </w:rPr>
        <w:t>3904.10.10</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the MERCOSUR Common Nomenclature (NCM – </w:t>
      </w:r>
      <w:proofErr w:type="spellStart"/>
      <w:r w:rsidR="001157B4" w:rsidRPr="005442AE">
        <w:rPr>
          <w:rFonts w:ascii="Times New Roman" w:hAnsi="Times New Roman" w:cs="Times New Roman"/>
          <w:sz w:val="24"/>
          <w:szCs w:val="24"/>
          <w:lang w:val="en-US"/>
        </w:rPr>
        <w:t>Nomenclatura</w:t>
      </w:r>
      <w:proofErr w:type="spellEnd"/>
      <w:r w:rsidR="001157B4" w:rsidRPr="005442AE">
        <w:rPr>
          <w:rFonts w:ascii="Times New Roman" w:hAnsi="Times New Roman" w:cs="Times New Roman"/>
          <w:sz w:val="24"/>
          <w:szCs w:val="24"/>
          <w:lang w:val="en-US"/>
        </w:rPr>
        <w:t xml:space="preserve"> </w:t>
      </w:r>
      <w:proofErr w:type="spellStart"/>
      <w:r w:rsidR="001157B4" w:rsidRPr="005442AE">
        <w:rPr>
          <w:rFonts w:ascii="Times New Roman" w:hAnsi="Times New Roman" w:cs="Times New Roman"/>
          <w:sz w:val="24"/>
          <w:szCs w:val="24"/>
          <w:lang w:val="en-US"/>
        </w:rPr>
        <w:t>Comum</w:t>
      </w:r>
      <w:proofErr w:type="spellEnd"/>
      <w:r w:rsidR="001157B4" w:rsidRPr="005442AE">
        <w:rPr>
          <w:rFonts w:ascii="Times New Roman" w:hAnsi="Times New Roman" w:cs="Times New Roman"/>
          <w:sz w:val="24"/>
          <w:szCs w:val="24"/>
          <w:lang w:val="en-US"/>
        </w:rPr>
        <w:t xml:space="preserve"> do MERCOSUL), exported from </w:t>
      </w:r>
      <w:r>
        <w:rPr>
          <w:rFonts w:ascii="Times New Roman" w:hAnsi="Times New Roman" w:cs="Times New Roman"/>
          <w:color w:val="FF0000"/>
          <w:sz w:val="24"/>
          <w:szCs w:val="24"/>
          <w:lang w:val="en-US"/>
        </w:rPr>
        <w:t>China and South Korea</w:t>
      </w:r>
      <w:r w:rsidR="001157B4" w:rsidRPr="005442AE">
        <w:rPr>
          <w:rFonts w:ascii="Times New Roman" w:hAnsi="Times New Roman" w:cs="Times New Roman"/>
          <w:sz w:val="24"/>
          <w:szCs w:val="24"/>
          <w:lang w:val="en-US"/>
        </w:rPr>
        <w:t>.</w:t>
      </w:r>
    </w:p>
    <w:p w:rsidR="001157B4" w:rsidRPr="005442AE" w:rsidRDefault="001157B4" w:rsidP="001157B4">
      <w:pPr>
        <w:pStyle w:val="PargrafodaLista"/>
        <w:jc w:val="both"/>
        <w:rPr>
          <w:rFonts w:ascii="Times New Roman" w:hAnsi="Times New Roman" w:cs="Times New Roman"/>
          <w:sz w:val="24"/>
          <w:szCs w:val="24"/>
          <w:lang w:val="en-US"/>
        </w:rPr>
      </w:pPr>
    </w:p>
    <w:p w:rsidR="00A85DD3" w:rsidRPr="00A85DD3" w:rsidRDefault="00A85DD3" w:rsidP="00A85DD3">
      <w:pPr>
        <w:pStyle w:val="PargrafodaLista"/>
        <w:ind w:left="2160"/>
        <w:jc w:val="center"/>
        <w:rPr>
          <w:rFonts w:ascii="Times New Roman" w:hAnsi="Times New Roman" w:cs="Times New Roman"/>
          <w:color w:val="FF0000"/>
          <w:sz w:val="24"/>
          <w:szCs w:val="24"/>
          <w:lang w:val="en-US"/>
        </w:rPr>
      </w:pPr>
      <w:r w:rsidRPr="00A85DD3">
        <w:rPr>
          <w:rFonts w:ascii="Times New Roman" w:hAnsi="Times New Roman" w:cs="Times New Roman"/>
          <w:color w:val="FF0000"/>
          <w:sz w:val="24"/>
          <w:szCs w:val="24"/>
          <w:lang w:val="en"/>
        </w:rPr>
        <w:t>POLYVINYL CHLORIDE RESIN OBTAINED BY SUSPENSION PROCESS</w:t>
      </w:r>
    </w:p>
    <w:p w:rsidR="001157B4" w:rsidRPr="00A85DD3" w:rsidRDefault="001157B4" w:rsidP="00A85DD3">
      <w:pPr>
        <w:pStyle w:val="PargrafodaLista"/>
        <w:ind w:left="2160"/>
        <w:jc w:val="both"/>
        <w:rPr>
          <w:rFonts w:ascii="Times New Roman" w:hAnsi="Times New Roman" w:cs="Times New Roman"/>
          <w:color w:val="FF0000"/>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A85DD3" w:rsidP="001157B4">
      <w:pPr>
        <w:pStyle w:val="PargrafodaLista"/>
        <w:ind w:left="1440"/>
        <w:jc w:val="both"/>
        <w:rPr>
          <w:rFonts w:ascii="Times New Roman" w:hAnsi="Times New Roman" w:cs="Times New Roman"/>
          <w:sz w:val="24"/>
          <w:szCs w:val="24"/>
          <w:lang w:val="en-US"/>
        </w:rPr>
      </w:pPr>
      <w:bookmarkStart w:id="0" w:name="_Hlk16758916"/>
      <w:r>
        <w:rPr>
          <w:rFonts w:ascii="Times New Roman" w:hAnsi="Times New Roman" w:cs="Times New Roman"/>
          <w:color w:val="FF0000"/>
          <w:sz w:val="24"/>
          <w:szCs w:val="24"/>
          <w:lang w:val="en-US"/>
        </w:rPr>
        <w:t>JANUARY</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2018</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to </w:t>
      </w:r>
      <w:r>
        <w:rPr>
          <w:rFonts w:ascii="Times New Roman" w:hAnsi="Times New Roman" w:cs="Times New Roman"/>
          <w:color w:val="FF0000"/>
          <w:sz w:val="24"/>
          <w:szCs w:val="24"/>
          <w:lang w:val="en-US"/>
        </w:rPr>
        <w:t>DECEMBER</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w:t>
      </w:r>
      <w:r>
        <w:rPr>
          <w:rFonts w:ascii="Times New Roman" w:hAnsi="Times New Roman" w:cs="Times New Roman"/>
          <w:color w:val="FF0000"/>
          <w:sz w:val="24"/>
          <w:szCs w:val="24"/>
          <w:lang w:val="en-US"/>
        </w:rPr>
        <w:t>2018</w:t>
      </w:r>
      <w:bookmarkEnd w:id="0"/>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rsidR="001157B4" w:rsidRPr="005442AE" w:rsidRDefault="00A85DD3" w:rsidP="001157B4">
      <w:pPr>
        <w:ind w:left="142"/>
        <w:jc w:val="both"/>
        <w:rPr>
          <w:rFonts w:ascii="Times New Roman" w:hAnsi="Times New Roman" w:cs="Times New Roman"/>
          <w:sz w:val="24"/>
          <w:szCs w:val="24"/>
          <w:lang w:val="en-US"/>
        </w:rPr>
      </w:pPr>
      <w:r w:rsidRPr="00A85DD3">
        <w:rPr>
          <w:rFonts w:ascii="Times New Roman" w:hAnsi="Times New Roman" w:cs="Times New Roman"/>
          <w:color w:val="FF0000"/>
          <w:sz w:val="24"/>
          <w:szCs w:val="24"/>
          <w:lang w:val="en-US"/>
        </w:rPr>
        <w:t>JANUARY of 201</w:t>
      </w:r>
      <w:r w:rsidR="001F2C0E">
        <w:rPr>
          <w:rFonts w:ascii="Times New Roman" w:hAnsi="Times New Roman" w:cs="Times New Roman"/>
          <w:color w:val="FF0000"/>
          <w:sz w:val="24"/>
          <w:szCs w:val="24"/>
          <w:lang w:val="en-US"/>
        </w:rPr>
        <w:t>4</w:t>
      </w:r>
      <w:r w:rsidRPr="00A85DD3">
        <w:rPr>
          <w:rFonts w:ascii="Times New Roman" w:hAnsi="Times New Roman" w:cs="Times New Roman"/>
          <w:color w:val="FF0000"/>
          <w:sz w:val="24"/>
          <w:szCs w:val="24"/>
          <w:lang w:val="en-US"/>
        </w:rPr>
        <w:t xml:space="preserve"> to DECEMBER of 2018</w:t>
      </w:r>
      <w:r w:rsidR="001157B4" w:rsidRPr="005442AE">
        <w:rPr>
          <w:rFonts w:ascii="Times New Roman" w:hAnsi="Times New Roman" w:cs="Times New Roman"/>
          <w:sz w:val="24"/>
          <w:szCs w:val="24"/>
          <w:lang w:val="en-US"/>
        </w:rPr>
        <w:t>, divided into five periods, in accordance to the specification below:</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 </w:t>
      </w:r>
      <w:r w:rsidR="00A85DD3" w:rsidRPr="00A85DD3">
        <w:rPr>
          <w:rFonts w:ascii="Times New Roman" w:hAnsi="Times New Roman" w:cs="Times New Roman"/>
          <w:color w:val="FF0000"/>
          <w:sz w:val="24"/>
          <w:szCs w:val="24"/>
          <w:lang w:val="en-US"/>
        </w:rPr>
        <w:t xml:space="preserve">JANUARY of </w:t>
      </w:r>
      <w:r w:rsidR="00A85DD3">
        <w:rPr>
          <w:rFonts w:ascii="Times New Roman" w:hAnsi="Times New Roman" w:cs="Times New Roman"/>
          <w:color w:val="FF0000"/>
          <w:sz w:val="24"/>
          <w:szCs w:val="24"/>
          <w:lang w:val="en-US"/>
        </w:rPr>
        <w:t>2014</w:t>
      </w:r>
      <w:r w:rsidR="00A85DD3" w:rsidRPr="00A85DD3">
        <w:rPr>
          <w:rFonts w:ascii="Times New Roman" w:hAnsi="Times New Roman" w:cs="Times New Roman"/>
          <w:color w:val="FF0000"/>
          <w:sz w:val="24"/>
          <w:szCs w:val="24"/>
          <w:lang w:val="en-US"/>
        </w:rPr>
        <w:t xml:space="preserve"> to DECEMBER of </w:t>
      </w:r>
      <w:r w:rsidR="00A85DD3">
        <w:rPr>
          <w:rFonts w:ascii="Times New Roman" w:hAnsi="Times New Roman" w:cs="Times New Roman"/>
          <w:color w:val="FF0000"/>
          <w:sz w:val="24"/>
          <w:szCs w:val="24"/>
          <w:lang w:val="en-US"/>
        </w:rPr>
        <w:t>2014</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00A85DD3">
        <w:rPr>
          <w:rFonts w:ascii="Times New Roman" w:hAnsi="Times New Roman" w:cs="Times New Roman"/>
          <w:color w:val="FF0000"/>
          <w:sz w:val="24"/>
          <w:szCs w:val="24"/>
          <w:lang w:val="en-US"/>
        </w:rPr>
        <w:t>JANUARY</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of </w:t>
      </w:r>
      <w:r w:rsidR="00961442">
        <w:rPr>
          <w:rFonts w:ascii="Times New Roman" w:hAnsi="Times New Roman" w:cs="Times New Roman"/>
          <w:sz w:val="24"/>
          <w:szCs w:val="24"/>
          <w:lang w:val="en-US"/>
        </w:rPr>
        <w:t>2015</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to </w:t>
      </w:r>
      <w:r w:rsidR="00A85DD3">
        <w:rPr>
          <w:rFonts w:ascii="Times New Roman" w:hAnsi="Times New Roman" w:cs="Times New Roman"/>
          <w:color w:val="FF0000"/>
          <w:sz w:val="24"/>
          <w:szCs w:val="24"/>
          <w:lang w:val="en-US"/>
        </w:rPr>
        <w:t>DECEMBER</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of </w:t>
      </w:r>
      <w:r w:rsidR="00961442">
        <w:rPr>
          <w:rFonts w:ascii="Times New Roman" w:hAnsi="Times New Roman" w:cs="Times New Roman"/>
          <w:color w:val="FF0000"/>
          <w:sz w:val="24"/>
          <w:szCs w:val="24"/>
          <w:lang w:val="en-US"/>
        </w:rPr>
        <w:t>2015</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00A85DD3">
        <w:rPr>
          <w:rFonts w:ascii="Times New Roman" w:hAnsi="Times New Roman" w:cs="Times New Roman"/>
          <w:color w:val="FF0000"/>
          <w:sz w:val="24"/>
          <w:szCs w:val="24"/>
          <w:lang w:val="en-US"/>
        </w:rPr>
        <w:t>JANUARY</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of </w:t>
      </w:r>
      <w:r w:rsidR="00961442">
        <w:rPr>
          <w:rFonts w:ascii="Times New Roman" w:hAnsi="Times New Roman" w:cs="Times New Roman"/>
          <w:sz w:val="24"/>
          <w:szCs w:val="24"/>
          <w:lang w:val="en-US"/>
        </w:rPr>
        <w:t>2016</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to </w:t>
      </w:r>
      <w:r w:rsidR="00A85DD3">
        <w:rPr>
          <w:rFonts w:ascii="Times New Roman" w:hAnsi="Times New Roman" w:cs="Times New Roman"/>
          <w:color w:val="FF0000"/>
          <w:sz w:val="24"/>
          <w:szCs w:val="24"/>
          <w:lang w:val="en-US"/>
        </w:rPr>
        <w:t>DECEMBER</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of </w:t>
      </w:r>
      <w:r w:rsidR="00961442">
        <w:rPr>
          <w:rFonts w:ascii="Times New Roman" w:hAnsi="Times New Roman" w:cs="Times New Roman"/>
          <w:color w:val="FF0000"/>
          <w:sz w:val="24"/>
          <w:szCs w:val="24"/>
          <w:lang w:val="en-US"/>
        </w:rPr>
        <w:t>2016</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A85DD3">
        <w:rPr>
          <w:rFonts w:ascii="Times New Roman" w:hAnsi="Times New Roman" w:cs="Times New Roman"/>
          <w:color w:val="FF0000"/>
          <w:sz w:val="24"/>
          <w:szCs w:val="24"/>
          <w:lang w:val="en-US"/>
        </w:rPr>
        <w:t>JANUARY</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of </w:t>
      </w:r>
      <w:r w:rsidR="00A85DD3">
        <w:rPr>
          <w:rFonts w:ascii="Times New Roman" w:hAnsi="Times New Roman" w:cs="Times New Roman"/>
          <w:sz w:val="24"/>
          <w:szCs w:val="24"/>
          <w:lang w:val="en-US"/>
        </w:rPr>
        <w:t>201</w:t>
      </w:r>
      <w:r w:rsidR="00961442">
        <w:rPr>
          <w:rFonts w:ascii="Times New Roman" w:hAnsi="Times New Roman" w:cs="Times New Roman"/>
          <w:sz w:val="24"/>
          <w:szCs w:val="24"/>
          <w:lang w:val="en-US"/>
        </w:rPr>
        <w:t>7</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to </w:t>
      </w:r>
      <w:r w:rsidR="00A85DD3">
        <w:rPr>
          <w:rFonts w:ascii="Times New Roman" w:hAnsi="Times New Roman" w:cs="Times New Roman"/>
          <w:color w:val="FF0000"/>
          <w:sz w:val="24"/>
          <w:szCs w:val="24"/>
          <w:lang w:val="en-US"/>
        </w:rPr>
        <w:t>DECEMBER</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of </w:t>
      </w:r>
      <w:r w:rsidR="00961442">
        <w:rPr>
          <w:rFonts w:ascii="Times New Roman" w:hAnsi="Times New Roman" w:cs="Times New Roman"/>
          <w:color w:val="FF0000"/>
          <w:sz w:val="24"/>
          <w:szCs w:val="24"/>
          <w:lang w:val="en-US"/>
        </w:rPr>
        <w:t>2017</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A85DD3">
        <w:rPr>
          <w:rFonts w:ascii="Times New Roman" w:hAnsi="Times New Roman" w:cs="Times New Roman"/>
          <w:color w:val="FF0000"/>
          <w:sz w:val="24"/>
          <w:szCs w:val="24"/>
          <w:lang w:val="en-US"/>
        </w:rPr>
        <w:t>JANUARY</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of </w:t>
      </w:r>
      <w:r w:rsidR="00A85DD3">
        <w:rPr>
          <w:rFonts w:ascii="Times New Roman" w:hAnsi="Times New Roman" w:cs="Times New Roman"/>
          <w:sz w:val="24"/>
          <w:szCs w:val="24"/>
          <w:lang w:val="en-US"/>
        </w:rPr>
        <w:t>2018</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to </w:t>
      </w:r>
      <w:r w:rsidR="00A85DD3">
        <w:rPr>
          <w:rFonts w:ascii="Times New Roman" w:hAnsi="Times New Roman" w:cs="Times New Roman"/>
          <w:color w:val="FF0000"/>
          <w:sz w:val="24"/>
          <w:szCs w:val="24"/>
          <w:lang w:val="en-US"/>
        </w:rPr>
        <w:t>DECEMBER</w:t>
      </w:r>
      <w:r w:rsidR="00A85DD3" w:rsidRPr="005442AE">
        <w:rPr>
          <w:rFonts w:ascii="Times New Roman" w:hAnsi="Times New Roman" w:cs="Times New Roman"/>
          <w:color w:val="FF0000"/>
          <w:sz w:val="24"/>
          <w:szCs w:val="24"/>
          <w:lang w:val="en-US"/>
        </w:rPr>
        <w:t xml:space="preserve"> </w:t>
      </w:r>
      <w:r w:rsidR="00A85DD3" w:rsidRPr="005442AE">
        <w:rPr>
          <w:rFonts w:ascii="Times New Roman" w:hAnsi="Times New Roman" w:cs="Times New Roman"/>
          <w:sz w:val="24"/>
          <w:szCs w:val="24"/>
          <w:lang w:val="en-US"/>
        </w:rPr>
        <w:t xml:space="preserve">of </w:t>
      </w:r>
      <w:r w:rsidR="00A85DD3">
        <w:rPr>
          <w:rFonts w:ascii="Times New Roman" w:hAnsi="Times New Roman" w:cs="Times New Roman"/>
          <w:color w:val="FF0000"/>
          <w:sz w:val="24"/>
          <w:szCs w:val="24"/>
          <w:lang w:val="en-US"/>
        </w:rPr>
        <w:t>2018</w:t>
      </w:r>
    </w:p>
    <w:p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F851FB" w:rsidRPr="005442AE" w:rsidRDefault="00F851FB"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F66CF"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w:t>
      </w:r>
      <w:proofErr w:type="gramStart"/>
      <w:r w:rsidRPr="005442AE">
        <w:rPr>
          <w:rFonts w:ascii="Times New Roman" w:hAnsi="Times New Roman" w:cs="Times New Roman"/>
          <w:i/>
          <w:sz w:val="24"/>
          <w:szCs w:val="24"/>
          <w:lang w:val="en-US"/>
        </w:rPr>
        <w:t>aforementioned product</w:t>
      </w:r>
      <w:proofErr w:type="gramEnd"/>
      <w:r w:rsidRPr="005442AE">
        <w:rPr>
          <w:rFonts w:ascii="Times New Roman" w:hAnsi="Times New Roman" w:cs="Times New Roman"/>
          <w:i/>
          <w:sz w:val="24"/>
          <w:szCs w:val="24"/>
          <w:lang w:val="en-US"/>
        </w:rPr>
        <w:t xml:space="preserve">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475A6B" w:rsidRPr="005442AE" w:rsidRDefault="00475A6B" w:rsidP="00A63308">
      <w:pPr>
        <w:ind w:left="360" w:hanging="360"/>
        <w:jc w:val="both"/>
        <w:rPr>
          <w:rFonts w:ascii="Times New Roman" w:hAnsi="Times New Roman" w:cs="Times New Roman"/>
          <w:b/>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r w:rsidR="001F2C0E" w:rsidRPr="005442AE">
        <w:rPr>
          <w:rFonts w:ascii="Times New Roman" w:hAnsi="Times New Roman" w:cs="Times New Roman"/>
          <w:sz w:val="24"/>
          <w:szCs w:val="24"/>
          <w:lang w:val="en-US"/>
        </w:rPr>
        <w:t>liters</w:t>
      </w:r>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0F169F"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C5BCB"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w:t>
      </w:r>
      <w:r w:rsidRPr="005442AE">
        <w:rPr>
          <w:rFonts w:ascii="Times New Roman" w:hAnsi="Times New Roman" w:cs="Times New Roman"/>
          <w:sz w:val="24"/>
          <w:szCs w:val="24"/>
          <w:lang w:val="en-US"/>
        </w:rPr>
        <w:lastRenderedPageBreak/>
        <w:t xml:space="preserve">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r w:rsidR="001F2C0E" w:rsidRPr="005442AE">
        <w:rPr>
          <w:rFonts w:ascii="Times New Roman" w:hAnsi="Times New Roman" w:cs="Times New Roman"/>
          <w:sz w:val="24"/>
          <w:szCs w:val="24"/>
          <w:lang w:val="en-US"/>
        </w:rPr>
        <w:t>detail</w:t>
      </w:r>
      <w:r w:rsidR="004A796C" w:rsidRPr="005442AE">
        <w:rPr>
          <w:rFonts w:ascii="Times New Roman" w:hAnsi="Times New Roman" w:cs="Times New Roman"/>
          <w:sz w:val="24"/>
          <w:szCs w:val="24"/>
          <w:lang w:val="en-US"/>
        </w:rPr>
        <w:t>.</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A85DD3"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A85DD3"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FFF193"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C3DC3"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&#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BH8iaH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17BD4"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if you cannot gather the dates of payment in the time allowed for responding to this questionnaire, explain why. If a </w:t>
      </w:r>
      <w:proofErr w:type="gramStart"/>
      <w:r w:rsidRPr="005442AE">
        <w:rPr>
          <w:rFonts w:ascii="Times New Roman" w:hAnsi="Times New Roman" w:cs="Times New Roman"/>
          <w:sz w:val="24"/>
          <w:szCs w:val="24"/>
          <w:lang w:val="en-US"/>
        </w:rPr>
        <w:t>particular invoice</w:t>
      </w:r>
      <w:proofErr w:type="gramEnd"/>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FF628"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w:t>
      </w:r>
      <w:r w:rsidR="001F2C0E" w:rsidRPr="005442AE">
        <w:rPr>
          <w:rFonts w:ascii="Times New Roman" w:hAnsi="Times New Roman" w:cs="Times New Roman"/>
          <w:bCs/>
          <w:sz w:val="24"/>
          <w:szCs w:val="24"/>
          <w:lang w:val="en-US"/>
        </w:rPr>
        <w:t>of interest</w:t>
      </w:r>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r w:rsidR="001F2C0E" w:rsidRPr="005442AE">
        <w:rPr>
          <w:rFonts w:ascii="Times New Roman" w:hAnsi="Times New Roman" w:cs="Times New Roman"/>
          <w:bCs/>
          <w:sz w:val="24"/>
          <w:szCs w:val="24"/>
          <w:lang w:val="en-US"/>
        </w:rPr>
        <w:t>= Specify</w:t>
      </w:r>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r w:rsidR="001F2C0E" w:rsidRPr="005442AE">
        <w:rPr>
          <w:rFonts w:ascii="Times New Roman" w:hAnsi="Times New Roman" w:cs="Times New Roman"/>
          <w:sz w:val="24"/>
          <w:szCs w:val="24"/>
          <w:lang w:val="en-US"/>
        </w:rPr>
        <w:t>shipment,</w:t>
      </w:r>
      <w:r w:rsidRPr="005442AE">
        <w:rPr>
          <w:rFonts w:ascii="Times New Roman" w:hAnsi="Times New Roman" w:cs="Times New Roman"/>
          <w:sz w:val="24"/>
          <w:szCs w:val="24"/>
          <w:lang w:val="en-US"/>
        </w:rPr>
        <w:t xml:space="preserve">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r w:rsidR="001F2C0E" w:rsidRPr="005442AE">
        <w:rPr>
          <w:rFonts w:ascii="Times New Roman" w:hAnsi="Times New Roman" w:cs="Times New Roman"/>
          <w:sz w:val="24"/>
          <w:szCs w:val="24"/>
          <w:lang w:val="en-US"/>
        </w:rPr>
        <w:t>provide a</w:t>
      </w:r>
      <w:r w:rsidRPr="005442AE">
        <w:rPr>
          <w:rFonts w:ascii="Times New Roman" w:hAnsi="Times New Roman" w:cs="Times New Roman"/>
          <w:sz w:val="24"/>
          <w:szCs w:val="24"/>
          <w:lang w:val="en-US"/>
        </w:rPr>
        <w:t xml:space="preserve">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to sell the product in the foreign market.  Where </w:t>
      </w:r>
      <w:r w:rsidRPr="005442AE">
        <w:rPr>
          <w:rFonts w:ascii="Times New Roman" w:hAnsi="Times New Roman" w:cs="Times New Roman"/>
          <w:sz w:val="24"/>
          <w:szCs w:val="24"/>
          <w:lang w:val="en-US"/>
        </w:rPr>
        <w:lastRenderedPageBreak/>
        <w:t>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r w:rsidR="001F2C0E" w:rsidRPr="005442AE">
        <w:rPr>
          <w:rFonts w:ascii="Times New Roman" w:hAnsi="Times New Roman" w:cs="Times New Roman"/>
          <w:sz w:val="24"/>
          <w:szCs w:val="24"/>
          <w:lang w:val="en-US"/>
        </w:rPr>
        <w:t>manufacturing to</w:t>
      </w:r>
      <w:r w:rsidRPr="005442AE">
        <w:rPr>
          <w:rFonts w:ascii="Times New Roman" w:hAnsi="Times New Roman" w:cs="Times New Roman"/>
          <w:sz w:val="24"/>
          <w:szCs w:val="24"/>
          <w:lang w:val="en-US"/>
        </w:rPr>
        <w:t xml:space="preserve">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A85DD3"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A85DD3"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A85DD3"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A85DD3"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r w:rsidR="001F2C0E" w:rsidRPr="005442AE">
              <w:rPr>
                <w:rFonts w:ascii="Times New Roman" w:hAnsi="Times New Roman" w:cs="Times New Roman"/>
                <w:sz w:val="24"/>
                <w:szCs w:val="24"/>
                <w:lang w:val="en-US"/>
              </w:rPr>
              <w:t>thermic</w:t>
            </w:r>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w:t>
            </w:r>
            <w:r w:rsidRPr="005442AE">
              <w:rPr>
                <w:rFonts w:ascii="Times New Roman" w:hAnsi="Times New Roman" w:cs="Times New Roman"/>
                <w:bCs/>
                <w:color w:val="000000" w:themeColor="text1"/>
                <w:sz w:val="24"/>
                <w:szCs w:val="24"/>
                <w:lang w:val="en-US"/>
              </w:rPr>
              <w:lastRenderedPageBreak/>
              <w:t>understood as the quantity of a certain utility needed for the manufacturing of one unit of the product.</w:t>
            </w:r>
          </w:p>
        </w:tc>
      </w:tr>
      <w:tr w:rsidR="00BF1F64" w:rsidRPr="00A85DD3"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A85DD3"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A85DD3"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A85DD3"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A85DD3"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A85DD3"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w:t>
            </w:r>
            <w:r w:rsidRPr="005442AE">
              <w:rPr>
                <w:rFonts w:ascii="Times New Roman" w:hAnsi="Times New Roman" w:cs="Times New Roman"/>
                <w:sz w:val="24"/>
                <w:szCs w:val="24"/>
                <w:lang w:val="en-US"/>
              </w:rPr>
              <w:lastRenderedPageBreak/>
              <w:t xml:space="preserve">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A85DD3"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A85DD3"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A85DD3"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A85DD3"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A85DD3"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t xml:space="preserve">B.1.3. When there </w:t>
      </w:r>
      <w:proofErr w:type="gramStart"/>
      <w:r w:rsidRPr="005442AE">
        <w:rPr>
          <w:rFonts w:ascii="Times New Roman" w:hAnsi="Times New Roman" w:cs="Times New Roman"/>
          <w:sz w:val="24"/>
          <w:szCs w:val="24"/>
          <w:lang w:val="en-US"/>
        </w:rPr>
        <w:t>a</w:t>
      </w:r>
      <w:bookmarkStart w:id="1" w:name="_GoBack"/>
      <w:bookmarkEnd w:id="1"/>
      <w:r w:rsidRPr="005442AE">
        <w:rPr>
          <w:rFonts w:ascii="Times New Roman" w:hAnsi="Times New Roman" w:cs="Times New Roman"/>
          <w:sz w:val="24"/>
          <w:szCs w:val="24"/>
          <w:lang w:val="en-US"/>
        </w:rPr>
        <w:t>re</w:t>
      </w:r>
      <w:proofErr w:type="gramEnd"/>
      <w:r w:rsidRPr="005442AE">
        <w:rPr>
          <w:rFonts w:ascii="Times New Roman" w:hAnsi="Times New Roman" w:cs="Times New Roman"/>
          <w:sz w:val="24"/>
          <w:szCs w:val="24"/>
          <w:lang w:val="en-US"/>
        </w:rPr>
        <w:t xml:space="preserv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4EFA5B"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5DFFD"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&#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ApghAo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87A85"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" filled="f"/>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rsidR="00136BE6" w:rsidRPr="005442AE" w:rsidRDefault="00136BE6" w:rsidP="008B38D1">
      <w:pPr>
        <w:jc w:val="both"/>
        <w:rPr>
          <w:rFonts w:ascii="Times New Roman" w:hAnsi="Times New Roman" w:cs="Times New Roman"/>
          <w:i/>
          <w:sz w:val="24"/>
          <w:szCs w:val="24"/>
          <w:lang w:val="en-US"/>
        </w:rPr>
      </w:pP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you cannot gather the dates of payment in the time allowed for responding to this questionnaire, explain why. If a </w:t>
      </w:r>
      <w:proofErr w:type="gramStart"/>
      <w:r w:rsidRPr="005442AE">
        <w:rPr>
          <w:rFonts w:ascii="Times New Roman" w:hAnsi="Times New Roman" w:cs="Times New Roman"/>
          <w:sz w:val="24"/>
          <w:szCs w:val="24"/>
          <w:lang w:val="en-US"/>
        </w:rPr>
        <w:t>particular invoice</w:t>
      </w:r>
      <w:proofErr w:type="gramEnd"/>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CA4205"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A85DD3"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w:t>
      </w:r>
      <w:r w:rsidRPr="005442AE">
        <w:rPr>
          <w:rFonts w:ascii="Times New Roman" w:hAnsi="Times New Roman" w:cs="Times New Roman"/>
          <w:sz w:val="24"/>
          <w:szCs w:val="24"/>
          <w:lang w:val="en-US"/>
        </w:rPr>
        <w:lastRenderedPageBreak/>
        <w:t>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lastRenderedPageBreak/>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w:t>
      </w:r>
      <w:r w:rsidRPr="005442AE">
        <w:rPr>
          <w:rFonts w:ascii="Times New Roman" w:hAnsi="Times New Roman" w:cs="Times New Roman"/>
          <w:sz w:val="24"/>
          <w:szCs w:val="24"/>
          <w:lang w:val="en-US"/>
        </w:rPr>
        <w:lastRenderedPageBreak/>
        <w:t>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w:t>
      </w:r>
      <w:proofErr w:type="gramStart"/>
      <w:r w:rsidRPr="005442AE">
        <w:rPr>
          <w:rFonts w:ascii="Times New Roman" w:hAnsi="Times New Roman" w:cs="Times New Roman"/>
          <w:sz w:val="24"/>
          <w:szCs w:val="24"/>
          <w:lang w:val="en-US"/>
        </w:rPr>
        <w:t>on the basis of</w:t>
      </w:r>
      <w:proofErr w:type="gramEnd"/>
      <w:r w:rsidRPr="005442AE">
        <w:rPr>
          <w:rFonts w:ascii="Times New Roman" w:hAnsi="Times New Roman" w:cs="Times New Roman"/>
          <w:sz w:val="24"/>
          <w:szCs w:val="24"/>
          <w:lang w:val="en-US"/>
        </w:rPr>
        <w:t xml:space="preserve">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C50750"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2" w:name="_Toc340425374"/>
      <w:r w:rsidRPr="005442AE">
        <w:rPr>
          <w:rFonts w:ascii="Times New Roman" w:hAnsi="Times New Roman"/>
          <w:szCs w:val="24"/>
          <w:lang w:val="en-US"/>
        </w:rPr>
        <w:lastRenderedPageBreak/>
        <w:t>VII – TOTAL SALES</w:t>
      </w:r>
      <w:bookmarkEnd w:id="2"/>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3" w:name="_Toc340425375"/>
      <w:r w:rsidRPr="005442AE">
        <w:rPr>
          <w:rFonts w:ascii="Times New Roman" w:hAnsi="Times New Roman"/>
          <w:szCs w:val="24"/>
          <w:lang w:val="en-US"/>
        </w:rPr>
        <w:t>ITEM D – TOTAL SALES RE</w:t>
      </w:r>
      <w:bookmarkEnd w:id="3"/>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am aware that the information </w:t>
      </w:r>
      <w:proofErr w:type="gramStart"/>
      <w:r w:rsidRPr="005442AE">
        <w:rPr>
          <w:rFonts w:ascii="Times New Roman" w:hAnsi="Times New Roman" w:cs="Times New Roman"/>
          <w:sz w:val="24"/>
          <w:szCs w:val="24"/>
          <w:lang w:val="en-US"/>
        </w:rPr>
        <w:t>presented  as</w:t>
      </w:r>
      <w:proofErr w:type="gramEnd"/>
      <w:r w:rsidRPr="005442AE">
        <w:rPr>
          <w:rFonts w:ascii="Times New Roman" w:hAnsi="Times New Roman" w:cs="Times New Roman"/>
          <w:sz w:val="24"/>
          <w:szCs w:val="24"/>
          <w:lang w:val="en-US"/>
        </w:rPr>
        <w:t xml:space="preserve">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DD3" w:rsidRDefault="00A85DD3">
      <w:pPr>
        <w:spacing w:after="0" w:line="240" w:lineRule="auto"/>
      </w:pPr>
      <w:r>
        <w:separator/>
      </w:r>
    </w:p>
  </w:endnote>
  <w:endnote w:type="continuationSeparator" w:id="0">
    <w:p w:rsidR="00A85DD3" w:rsidRDefault="00A85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DD3" w:rsidRPr="00343607" w:rsidRDefault="00A85DD3">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961442">
      <w:rPr>
        <w:rStyle w:val="Nmerodepgina"/>
        <w:noProof/>
        <w:lang w:val="en-US"/>
      </w:rPr>
      <w:t>51</w:t>
    </w:r>
    <w:r>
      <w:rPr>
        <w:rStyle w:val="Nmerodepgina"/>
      </w:rPr>
      <w:fldChar w:fldCharType="end"/>
    </w:r>
  </w:p>
  <w:p w:rsidR="00A85DD3" w:rsidRPr="00B10A3A" w:rsidRDefault="00A85DD3"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4"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DD3" w:rsidRDefault="00A85DD3">
    <w:pPr>
      <w:pStyle w:val="Rodap"/>
      <w:rPr>
        <w:sz w:val="16"/>
        <w:szCs w:val="16"/>
      </w:rPr>
    </w:pPr>
  </w:p>
  <w:p w:rsidR="00A85DD3" w:rsidRPr="00B10A3A" w:rsidRDefault="00A85DD3">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5"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DD3" w:rsidRDefault="00A85DD3">
      <w:pPr>
        <w:spacing w:after="0" w:line="240" w:lineRule="auto"/>
      </w:pPr>
      <w:r>
        <w:separator/>
      </w:r>
    </w:p>
  </w:footnote>
  <w:footnote w:type="continuationSeparator" w:id="0">
    <w:p w:rsidR="00A85DD3" w:rsidRDefault="00A85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DD3" w:rsidRPr="00E90ABD" w:rsidRDefault="00A85DD3"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22125"/>
    <w:rsid w:val="001233B4"/>
    <w:rsid w:val="00125E6A"/>
    <w:rsid w:val="00126B5D"/>
    <w:rsid w:val="0013617D"/>
    <w:rsid w:val="00136BE6"/>
    <w:rsid w:val="0014284C"/>
    <w:rsid w:val="00147A4E"/>
    <w:rsid w:val="001504E7"/>
    <w:rsid w:val="00150CD0"/>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2C0E"/>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1442"/>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5DD3"/>
    <w:rsid w:val="00A87FF0"/>
    <w:rsid w:val="00A92D4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80D55B"/>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paragraph" w:styleId="Pr-formataoHTML">
    <w:name w:val="HTML Preformatted"/>
    <w:basedOn w:val="Normal"/>
    <w:link w:val="Pr-formataoHTMLChar"/>
    <w:uiPriority w:val="99"/>
    <w:semiHidden/>
    <w:unhideWhenUsed/>
    <w:rsid w:val="00A85DD3"/>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A85DD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77242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0D919-3176-46CC-A546-D8742D5C9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51</Pages>
  <Words>14532</Words>
  <Characters>78474</Characters>
  <Application>Microsoft Office Word</Application>
  <DocSecurity>2</DocSecurity>
  <Lines>653</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Yuri Balzani Da Fonseca</cp:lastModifiedBy>
  <cp:revision>3</cp:revision>
  <dcterms:created xsi:type="dcterms:W3CDTF">2019-08-15T14:05:00Z</dcterms:created>
  <dcterms:modified xsi:type="dcterms:W3CDTF">2019-08-15T15:01:00Z</dcterms:modified>
</cp:coreProperties>
</file>