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0AFDA3"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Contact: (+55 61) 2027-</w:t>
      </w:r>
      <w:r w:rsidRPr="002925E8">
        <w:rPr>
          <w:rFonts w:ascii="Times New Roman" w:hAnsi="Times New Roman" w:cs="Times New Roman"/>
          <w:sz w:val="18"/>
          <w:szCs w:val="18"/>
          <w:lang w:val="fr-FR"/>
        </w:rPr>
        <w:t xml:space="preserve">7770 – </w:t>
      </w:r>
      <w:hyperlink r:id="rId8" w:history="1">
        <w:r w:rsidR="002925E8" w:rsidRPr="002925E8">
          <w:rPr>
            <w:rStyle w:val="Hyperlink"/>
            <w:rFonts w:ascii="Times New Roman" w:hAnsi="Times New Roman" w:cs="Times New Roman"/>
            <w:sz w:val="18"/>
            <w:szCs w:val="18"/>
          </w:rPr>
          <w:t>sdcom@economia.gov.br</w:t>
        </w:r>
      </w:hyperlink>
      <w:r w:rsidRPr="002925E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measure levied on Brazilian imports </w:t>
      </w:r>
      <w:r w:rsidR="004679EB">
        <w:rPr>
          <w:rFonts w:ascii="Times New Roman" w:hAnsi="Times New Roman" w:cs="Times New Roman"/>
          <w:sz w:val="24"/>
          <w:szCs w:val="24"/>
          <w:lang w:val="en-US"/>
        </w:rPr>
        <w:t xml:space="preserve">of </w:t>
      </w:r>
      <w:r w:rsidR="002925E8" w:rsidRPr="002925E8">
        <w:rPr>
          <w:rFonts w:ascii="Times New Roman" w:hAnsi="Times New Roman" w:cs="Times New Roman"/>
          <w:sz w:val="24"/>
          <w:szCs w:val="24"/>
          <w:lang w:val="en-US"/>
        </w:rPr>
        <w:t>unframed glass mirrors</w:t>
      </w:r>
      <w:r w:rsidR="002925E8">
        <w:rPr>
          <w:rFonts w:ascii="Times New Roman" w:hAnsi="Times New Roman" w:cs="Times New Roman"/>
          <w:sz w:val="24"/>
          <w:szCs w:val="24"/>
          <w:lang w:val="en-US"/>
        </w:rPr>
        <w:t xml:space="preserve"> </w:t>
      </w:r>
      <w:r w:rsidR="007E1ACA" w:rsidRPr="004679EB">
        <w:rPr>
          <w:rFonts w:ascii="Times New Roman" w:hAnsi="Times New Roman" w:cs="Times New Roman"/>
          <w:color w:val="000000" w:themeColor="text1"/>
          <w:sz w:val="24"/>
          <w:szCs w:val="24"/>
          <w:lang w:val="en-US"/>
        </w:rPr>
        <w:t xml:space="preserve">usually classified under </w:t>
      </w:r>
      <w:r w:rsidR="0073222F">
        <w:rPr>
          <w:rFonts w:ascii="Times New Roman" w:hAnsi="Times New Roman" w:cs="Times New Roman"/>
          <w:color w:val="000000" w:themeColor="text1"/>
          <w:sz w:val="24"/>
          <w:szCs w:val="24"/>
          <w:lang w:val="en-US"/>
        </w:rPr>
        <w:t>subheading</w:t>
      </w:r>
      <w:r w:rsidR="007E1ACA" w:rsidRPr="004679EB">
        <w:rPr>
          <w:rFonts w:ascii="Times New Roman" w:hAnsi="Times New Roman" w:cs="Times New Roman"/>
          <w:color w:val="000000" w:themeColor="text1"/>
          <w:sz w:val="24"/>
          <w:szCs w:val="24"/>
          <w:lang w:val="en-US"/>
        </w:rPr>
        <w:t xml:space="preserve"> </w:t>
      </w:r>
      <w:r w:rsidR="002925E8">
        <w:rPr>
          <w:rFonts w:ascii="Times New Roman" w:hAnsi="Times New Roman" w:cs="Times New Roman"/>
          <w:color w:val="000000" w:themeColor="text1"/>
          <w:sz w:val="24"/>
          <w:szCs w:val="24"/>
          <w:lang w:val="en-US"/>
        </w:rPr>
        <w:t>7009.91.00</w:t>
      </w:r>
      <w:r w:rsidR="004679EB" w:rsidRPr="004679EB">
        <w:rPr>
          <w:rFonts w:ascii="Times New Roman" w:hAnsi="Times New Roman" w:cs="Times New Roman"/>
          <w:color w:val="000000" w:themeColor="text1"/>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Nomenclatura Comum do MERCOSUL), </w:t>
      </w:r>
      <w:bookmarkStart w:id="0" w:name="_Hlk37670753"/>
      <w:r w:rsidR="00A320F2" w:rsidRPr="00645F2A">
        <w:rPr>
          <w:rFonts w:ascii="Times New Roman" w:hAnsi="Times New Roman" w:cs="Times New Roman"/>
          <w:sz w:val="24"/>
          <w:szCs w:val="24"/>
          <w:lang w:val="en-US"/>
        </w:rPr>
        <w:t>originating in</w:t>
      </w:r>
      <w:bookmarkEnd w:id="0"/>
      <w:r w:rsidR="004679EB">
        <w:rPr>
          <w:rFonts w:ascii="Times New Roman" w:hAnsi="Times New Roman" w:cs="Times New Roman"/>
          <w:sz w:val="24"/>
          <w:szCs w:val="24"/>
          <w:lang w:val="en-US"/>
        </w:rPr>
        <w:t xml:space="preserve"> </w:t>
      </w:r>
      <w:r w:rsidR="00090260" w:rsidRPr="00090260">
        <w:rPr>
          <w:rFonts w:ascii="Times New Roman" w:hAnsi="Times New Roman" w:cs="Times New Roman"/>
          <w:sz w:val="24"/>
          <w:szCs w:val="24"/>
          <w:lang w:val="en-US"/>
        </w:rPr>
        <w:t xml:space="preserve">People's Republic of China </w:t>
      </w:r>
      <w:r w:rsidR="002925E8">
        <w:rPr>
          <w:rFonts w:ascii="Times New Roman" w:hAnsi="Times New Roman" w:cs="Times New Roman"/>
          <w:sz w:val="24"/>
          <w:szCs w:val="24"/>
          <w:lang w:val="en-US"/>
        </w:rPr>
        <w:t xml:space="preserve">and </w:t>
      </w:r>
      <w:r w:rsidR="00090260" w:rsidRPr="00090260">
        <w:rPr>
          <w:rFonts w:ascii="Times New Roman" w:hAnsi="Times New Roman" w:cs="Times New Roman"/>
          <w:sz w:val="24"/>
          <w:szCs w:val="24"/>
          <w:lang w:val="en-US"/>
        </w:rPr>
        <w:t>United Mexican States</w:t>
      </w:r>
      <w:r w:rsidR="007E1ACA" w:rsidRPr="005442AE">
        <w:rPr>
          <w:rFonts w:ascii="Times New Roman" w:hAnsi="Times New Roman" w:cs="Times New Roman"/>
          <w:sz w:val="24"/>
          <w:szCs w:val="24"/>
          <w:lang w:val="en-US"/>
        </w:rPr>
        <w:t>, and of injury to the domestic industry due to such pra</w:t>
      </w:r>
      <w:bookmarkStart w:id="1" w:name="_GoBack"/>
      <w:bookmarkEnd w:id="1"/>
      <w:r w:rsidR="007E1ACA" w:rsidRPr="005442AE">
        <w:rPr>
          <w:rFonts w:ascii="Times New Roman" w:hAnsi="Times New Roman" w:cs="Times New Roman"/>
          <w:sz w:val="24"/>
          <w:szCs w:val="24"/>
          <w:lang w:val="en-US"/>
        </w:rPr>
        <w:t>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2925E8" w:rsidRDefault="007E1ACA" w:rsidP="007E1ACA">
      <w:pPr>
        <w:spacing w:after="0"/>
        <w:jc w:val="center"/>
        <w:rPr>
          <w:rFonts w:ascii="Times New Roman" w:hAnsi="Times New Roman" w:cs="Times New Roman"/>
          <w:sz w:val="24"/>
          <w:szCs w:val="24"/>
          <w:lang w:val="en-US"/>
        </w:rPr>
      </w:pPr>
      <w:r w:rsidRPr="002925E8">
        <w:rPr>
          <w:rFonts w:ascii="Times New Roman" w:hAnsi="Times New Roman" w:cs="Times New Roman"/>
          <w:sz w:val="24"/>
          <w:szCs w:val="24"/>
          <w:lang w:val="en-US"/>
        </w:rPr>
        <w:t xml:space="preserve">Administrative Process </w:t>
      </w:r>
      <w:r w:rsidR="004679EB" w:rsidRPr="002925E8">
        <w:rPr>
          <w:rFonts w:ascii="Times New Roman" w:hAnsi="Times New Roman" w:cs="Times New Roman"/>
          <w:sz w:val="24"/>
          <w:szCs w:val="24"/>
          <w:lang w:val="en-US"/>
        </w:rPr>
        <w:t xml:space="preserve">SECEX </w:t>
      </w:r>
      <w:r w:rsidR="002925E8" w:rsidRPr="002925E8">
        <w:rPr>
          <w:rFonts w:ascii="Times New Roman" w:hAnsi="Times New Roman" w:cs="Times New Roman"/>
          <w:bCs/>
          <w:color w:val="000000" w:themeColor="text1"/>
          <w:sz w:val="24"/>
          <w:szCs w:val="24"/>
        </w:rPr>
        <w:t>52272.004935/2020-11</w:t>
      </w:r>
    </w:p>
    <w:p w:rsidR="007E1ACA" w:rsidRPr="002925E8" w:rsidRDefault="007E1ACA" w:rsidP="007E1ACA">
      <w:pPr>
        <w:spacing w:after="0"/>
        <w:jc w:val="center"/>
        <w:rPr>
          <w:rFonts w:ascii="Times New Roman" w:hAnsi="Times New Roman" w:cs="Times New Roman"/>
          <w:sz w:val="24"/>
          <w:szCs w:val="24"/>
          <w:lang w:val="en-US"/>
        </w:rPr>
      </w:pPr>
      <w:r w:rsidRPr="002925E8">
        <w:rPr>
          <w:rFonts w:ascii="Times New Roman" w:hAnsi="Times New Roman" w:cs="Times New Roman"/>
          <w:sz w:val="24"/>
          <w:szCs w:val="24"/>
          <w:lang w:val="en-US"/>
        </w:rPr>
        <w:t xml:space="preserve">Contact: (+55 61) </w:t>
      </w:r>
      <w:r w:rsidR="004679EB" w:rsidRPr="002925E8">
        <w:rPr>
          <w:rFonts w:ascii="Times New Roman" w:hAnsi="Times New Roman" w:cs="Times New Roman"/>
          <w:sz w:val="24"/>
          <w:szCs w:val="24"/>
          <w:lang w:val="en-US"/>
        </w:rPr>
        <w:t xml:space="preserve">2027-7770 or </w:t>
      </w:r>
      <w:r w:rsidR="002925E8">
        <w:rPr>
          <w:rFonts w:ascii="Times New Roman" w:hAnsi="Times New Roman" w:cs="Times New Roman"/>
          <w:sz w:val="24"/>
          <w:szCs w:val="24"/>
          <w:lang w:val="en-US"/>
        </w:rPr>
        <w:t>espelhos.rev</w:t>
      </w:r>
      <w:r w:rsidR="004679EB" w:rsidRPr="002925E8">
        <w:rPr>
          <w:rFonts w:ascii="Times New Roman" w:hAnsi="Times New Roman" w:cs="Times New Roman"/>
          <w:sz w:val="24"/>
          <w:szCs w:val="24"/>
          <w:lang w:val="en-US"/>
        </w:rPr>
        <w:t>@</w:t>
      </w:r>
      <w:r w:rsidR="002925E8">
        <w:rPr>
          <w:rFonts w:ascii="Times New Roman" w:hAnsi="Times New Roman" w:cs="Times New Roman"/>
          <w:sz w:val="24"/>
          <w:szCs w:val="24"/>
          <w:lang w:val="en-US"/>
        </w:rPr>
        <w:t>economia</w:t>
      </w:r>
      <w:r w:rsidR="004679EB" w:rsidRPr="002925E8">
        <w:rPr>
          <w:rFonts w:ascii="Times New Roman" w:hAnsi="Times New Roman" w:cs="Times New Roman"/>
          <w:sz w:val="24"/>
          <w:szCs w:val="24"/>
          <w:lang w:val="en-US"/>
        </w:rPr>
        <w:t>.gov.br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99A26"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4679EB" w:rsidRPr="004679EB" w:rsidRDefault="00242520" w:rsidP="0073222F">
      <w:pPr>
        <w:pStyle w:val="PargrafodaLista"/>
        <w:numPr>
          <w:ilvl w:val="0"/>
          <w:numId w:val="2"/>
        </w:numPr>
        <w:jc w:val="both"/>
        <w:rPr>
          <w:rFonts w:ascii="Times New Roman" w:hAnsi="Times New Roman" w:cs="Times New Roman"/>
          <w:sz w:val="24"/>
          <w:szCs w:val="24"/>
          <w:lang w:val="en-US"/>
        </w:rPr>
      </w:pPr>
      <w:r w:rsidRPr="004679EB">
        <w:rPr>
          <w:rFonts w:ascii="Times New Roman" w:hAnsi="Times New Roman" w:cs="Times New Roman"/>
          <w:sz w:val="24"/>
          <w:szCs w:val="24"/>
          <w:lang w:val="en-US"/>
        </w:rPr>
        <w:t>Th</w:t>
      </w:r>
      <w:r w:rsidR="00736101" w:rsidRPr="004679EB">
        <w:rPr>
          <w:rFonts w:ascii="Times New Roman" w:hAnsi="Times New Roman" w:cs="Times New Roman"/>
          <w:sz w:val="24"/>
          <w:szCs w:val="24"/>
          <w:lang w:val="en-US"/>
        </w:rPr>
        <w:t>e purpose of th</w:t>
      </w:r>
      <w:r w:rsidRPr="004679EB">
        <w:rPr>
          <w:rFonts w:ascii="Times New Roman" w:hAnsi="Times New Roman" w:cs="Times New Roman"/>
          <w:sz w:val="24"/>
          <w:szCs w:val="24"/>
          <w:lang w:val="en-US"/>
        </w:rPr>
        <w:t xml:space="preserve">is questionnaire </w:t>
      </w:r>
      <w:r w:rsidR="00736101" w:rsidRPr="004679EB">
        <w:rPr>
          <w:rFonts w:ascii="Times New Roman" w:hAnsi="Times New Roman" w:cs="Times New Roman"/>
          <w:sz w:val="24"/>
          <w:szCs w:val="24"/>
          <w:lang w:val="en-US"/>
        </w:rPr>
        <w:t xml:space="preserve">is to gather the necessary information to the sunset review </w:t>
      </w:r>
      <w:r w:rsidR="00422A8D" w:rsidRPr="004679EB">
        <w:rPr>
          <w:rFonts w:ascii="Times New Roman" w:hAnsi="Times New Roman" w:cs="Times New Roman"/>
          <w:sz w:val="24"/>
          <w:szCs w:val="24"/>
          <w:lang w:val="en-US"/>
        </w:rPr>
        <w:t xml:space="preserve">of the anti-dumping measure levied on Brazilian imports </w:t>
      </w:r>
      <w:r w:rsidR="004679EB" w:rsidRPr="004679EB">
        <w:rPr>
          <w:rFonts w:ascii="Times New Roman" w:hAnsi="Times New Roman" w:cs="Times New Roman"/>
          <w:sz w:val="24"/>
          <w:szCs w:val="24"/>
          <w:lang w:val="en-US"/>
        </w:rPr>
        <w:t xml:space="preserve">of </w:t>
      </w:r>
      <w:r w:rsidR="002925E8">
        <w:rPr>
          <w:rFonts w:ascii="Times New Roman" w:hAnsi="Times New Roman" w:cs="Times New Roman"/>
          <w:sz w:val="24"/>
          <w:szCs w:val="24"/>
          <w:lang w:val="en-US"/>
        </w:rPr>
        <w:t>unframed glass mirrors</w:t>
      </w:r>
      <w:r w:rsidR="004679EB" w:rsidRPr="004679EB">
        <w:rPr>
          <w:rFonts w:ascii="Times New Roman" w:hAnsi="Times New Roman" w:cs="Times New Roman"/>
          <w:sz w:val="24"/>
          <w:szCs w:val="24"/>
          <w:lang w:val="en-US"/>
        </w:rPr>
        <w:t xml:space="preserve">, usually classified under </w:t>
      </w:r>
      <w:r w:rsidR="0073222F">
        <w:rPr>
          <w:rFonts w:ascii="Times New Roman" w:hAnsi="Times New Roman" w:cs="Times New Roman"/>
          <w:sz w:val="24"/>
          <w:szCs w:val="24"/>
          <w:lang w:val="en-US"/>
        </w:rPr>
        <w:t>subheading</w:t>
      </w:r>
      <w:r w:rsidR="004679EB" w:rsidRPr="004679EB">
        <w:rPr>
          <w:rFonts w:ascii="Times New Roman" w:hAnsi="Times New Roman" w:cs="Times New Roman"/>
          <w:sz w:val="24"/>
          <w:szCs w:val="24"/>
          <w:lang w:val="en-US"/>
        </w:rPr>
        <w:t xml:space="preserve"> </w:t>
      </w:r>
      <w:r w:rsidR="002925E8">
        <w:rPr>
          <w:rFonts w:ascii="Times New Roman" w:hAnsi="Times New Roman" w:cs="Times New Roman"/>
          <w:sz w:val="24"/>
          <w:szCs w:val="24"/>
          <w:lang w:val="en-US"/>
        </w:rPr>
        <w:t>7009.91.00</w:t>
      </w:r>
      <w:r w:rsidR="004679EB" w:rsidRPr="004679EB">
        <w:rPr>
          <w:rFonts w:ascii="Times New Roman" w:hAnsi="Times New Roman" w:cs="Times New Roman"/>
          <w:sz w:val="24"/>
          <w:szCs w:val="24"/>
          <w:lang w:val="en-US"/>
        </w:rPr>
        <w:t xml:space="preserve">, Mercosur Common Nomeclature (NCM - Nomenclatura Comum do MERCOSUL), original from </w:t>
      </w:r>
      <w:r w:rsidR="004679EB">
        <w:rPr>
          <w:rFonts w:ascii="Times New Roman" w:hAnsi="Times New Roman" w:cs="Times New Roman"/>
          <w:sz w:val="24"/>
          <w:szCs w:val="24"/>
          <w:lang w:val="en-US"/>
        </w:rPr>
        <w:t>China</w:t>
      </w:r>
      <w:r w:rsidR="002925E8">
        <w:rPr>
          <w:rFonts w:ascii="Times New Roman" w:hAnsi="Times New Roman" w:cs="Times New Roman"/>
          <w:sz w:val="24"/>
          <w:szCs w:val="24"/>
          <w:lang w:val="en-US"/>
        </w:rPr>
        <w:t xml:space="preserve"> and Mexico</w:t>
      </w:r>
      <w:r w:rsidR="004679EB" w:rsidRPr="004679EB">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5C0D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3B51FC"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5463D"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545104" w:rsidRPr="003E3724" w:rsidRDefault="002925E8" w:rsidP="00545104">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Unframed glass mirror</w:t>
      </w:r>
      <w:r w:rsidR="00545104">
        <w:rPr>
          <w:rFonts w:ascii="Times New Roman" w:hAnsi="Times New Roman" w:cs="Times New Roman"/>
          <w:sz w:val="24"/>
          <w:szCs w:val="24"/>
          <w:lang w:val="en-US"/>
        </w:rPr>
        <w:t xml:space="preserve">, commonly classified under </w:t>
      </w:r>
      <w:r>
        <w:rPr>
          <w:rFonts w:ascii="Times New Roman" w:hAnsi="Times New Roman" w:cs="Times New Roman"/>
          <w:sz w:val="24"/>
          <w:szCs w:val="24"/>
          <w:lang w:val="en-US"/>
        </w:rPr>
        <w:t xml:space="preserve">subheading 7009.91.00 </w:t>
      </w:r>
      <w:r w:rsidR="00545104">
        <w:rPr>
          <w:rFonts w:ascii="Times New Roman" w:hAnsi="Times New Roman" w:cs="Times New Roman"/>
          <w:sz w:val="24"/>
          <w:szCs w:val="24"/>
          <w:lang w:val="en-US"/>
        </w:rPr>
        <w:t xml:space="preserve">of the MERCOSUR Common Nomenclature (NCM – Nomenclatura Comum do MERCOSUL), exported from </w:t>
      </w:r>
      <w:r>
        <w:rPr>
          <w:rFonts w:ascii="Times New Roman" w:hAnsi="Times New Roman" w:cs="Times New Roman"/>
          <w:sz w:val="24"/>
          <w:szCs w:val="24"/>
          <w:lang w:val="en-US"/>
        </w:rPr>
        <w:t>China and Mexico</w:t>
      </w:r>
      <w:r w:rsidR="00545104">
        <w:rPr>
          <w:rFonts w:ascii="Times New Roman" w:hAnsi="Times New Roman" w:cs="Times New Roman"/>
          <w:sz w:val="24"/>
          <w:szCs w:val="24"/>
          <w:lang w:val="en-US"/>
        </w:rPr>
        <w:t>.</w:t>
      </w:r>
    </w:p>
    <w:p w:rsidR="00545104" w:rsidRPr="005442AE" w:rsidRDefault="00545104" w:rsidP="00545104">
      <w:pPr>
        <w:pStyle w:val="PargrafodaLista"/>
        <w:jc w:val="both"/>
        <w:rPr>
          <w:rFonts w:ascii="Times New Roman" w:hAnsi="Times New Roman" w:cs="Times New Roman"/>
          <w:sz w:val="24"/>
          <w:szCs w:val="24"/>
          <w:lang w:val="en-US"/>
        </w:rPr>
      </w:pPr>
    </w:p>
    <w:p w:rsidR="00545104" w:rsidRDefault="00545104" w:rsidP="00545104">
      <w:pPr>
        <w:pStyle w:val="PargrafodaLista"/>
        <w:ind w:left="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product under investigation can be described as </w:t>
      </w:r>
      <w:r w:rsidR="002925E8">
        <w:rPr>
          <w:rFonts w:ascii="Times New Roman" w:hAnsi="Times New Roman" w:cs="Times New Roman"/>
          <w:sz w:val="24"/>
          <w:szCs w:val="24"/>
          <w:lang w:val="en-US"/>
        </w:rPr>
        <w:t>unframed glass mirrors</w:t>
      </w:r>
      <w:r>
        <w:rPr>
          <w:rFonts w:ascii="Times New Roman" w:hAnsi="Times New Roman" w:cs="Times New Roman"/>
          <w:sz w:val="24"/>
          <w:szCs w:val="24"/>
          <w:lang w:val="en-US"/>
        </w:rPr>
        <w:t xml:space="preserve">, </w:t>
      </w:r>
      <w:r w:rsidR="002925E8">
        <w:rPr>
          <w:rFonts w:ascii="Times New Roman" w:hAnsi="Times New Roman" w:cs="Times New Roman"/>
          <w:sz w:val="24"/>
          <w:szCs w:val="24"/>
          <w:lang w:val="en-US"/>
        </w:rPr>
        <w:t>in plates or sheets, unprocessed, regardless of thickness. They can be colored or not and are manufactured with a metallic layer of silver, aluminum or chrome. Its</w:t>
      </w:r>
      <w:r w:rsidR="002925E8" w:rsidRPr="002925E8">
        <w:rPr>
          <w:rFonts w:ascii="Times New Roman" w:hAnsi="Times New Roman" w:cs="Times New Roman"/>
          <w:sz w:val="24"/>
          <w:szCs w:val="24"/>
          <w:lang w:val="en-US"/>
        </w:rPr>
        <w:t xml:space="preserve"> main function is to reflect light and image. The </w:t>
      </w:r>
      <w:r w:rsidR="002925E8">
        <w:rPr>
          <w:rFonts w:ascii="Times New Roman" w:hAnsi="Times New Roman" w:cs="Times New Roman"/>
          <w:sz w:val="24"/>
          <w:szCs w:val="24"/>
          <w:lang w:val="en-US"/>
        </w:rPr>
        <w:t>un</w:t>
      </w:r>
      <w:r w:rsidR="002925E8" w:rsidRPr="002925E8">
        <w:rPr>
          <w:rFonts w:ascii="Times New Roman" w:hAnsi="Times New Roman" w:cs="Times New Roman"/>
          <w:sz w:val="24"/>
          <w:szCs w:val="24"/>
          <w:lang w:val="en-US"/>
        </w:rPr>
        <w:t>framed mirror is a semi-manufactured product, normally made from colorless or colored floated flat glass, industrially cut to the dimensions and purposes for which it is intended, and the simple cut of the non-framed mirror does not configure its processing.</w:t>
      </w:r>
      <w:r w:rsidR="002925E8">
        <w:rPr>
          <w:rFonts w:ascii="Times New Roman" w:hAnsi="Times New Roman" w:cs="Times New Roman"/>
          <w:sz w:val="24"/>
          <w:szCs w:val="24"/>
          <w:lang w:val="en-US"/>
        </w:rPr>
        <w:t xml:space="preserve"> </w:t>
      </w:r>
    </w:p>
    <w:p w:rsidR="00545104" w:rsidRDefault="00545104" w:rsidP="00545104">
      <w:pPr>
        <w:pStyle w:val="PargrafodaLista"/>
        <w:ind w:left="709"/>
        <w:jc w:val="both"/>
        <w:rPr>
          <w:rFonts w:ascii="Times New Roman" w:hAnsi="Times New Roman" w:cs="Times New Roman"/>
          <w:sz w:val="24"/>
          <w:szCs w:val="24"/>
          <w:lang w:val="en-US"/>
        </w:rPr>
      </w:pPr>
    </w:p>
    <w:p w:rsidR="007973DC" w:rsidRDefault="00545104" w:rsidP="002925E8">
      <w:pPr>
        <w:ind w:left="709"/>
        <w:jc w:val="both"/>
        <w:rPr>
          <w:rFonts w:ascii="Times New Roman" w:hAnsi="Times New Roman" w:cs="Times New Roman"/>
          <w:sz w:val="24"/>
          <w:szCs w:val="24"/>
          <w:lang w:val="en-US"/>
        </w:rPr>
      </w:pPr>
      <w:r w:rsidRPr="00D377C6">
        <w:rPr>
          <w:rFonts w:ascii="Times New Roman" w:hAnsi="Times New Roman" w:cs="Times New Roman"/>
          <w:sz w:val="24"/>
          <w:szCs w:val="24"/>
          <w:lang w:val="en-US"/>
        </w:rPr>
        <w:t xml:space="preserve">The following items are </w:t>
      </w:r>
      <w:r w:rsidRPr="00D377C6">
        <w:rPr>
          <w:rFonts w:ascii="Times New Roman" w:hAnsi="Times New Roman" w:cs="Times New Roman"/>
          <w:b/>
          <w:bCs/>
          <w:sz w:val="24"/>
          <w:szCs w:val="24"/>
          <w:lang w:val="en-US"/>
        </w:rPr>
        <w:t>excluded</w:t>
      </w:r>
      <w:r w:rsidRPr="00D377C6">
        <w:rPr>
          <w:rFonts w:ascii="Times New Roman" w:hAnsi="Times New Roman" w:cs="Times New Roman"/>
          <w:sz w:val="24"/>
          <w:szCs w:val="24"/>
          <w:lang w:val="en-US"/>
        </w:rPr>
        <w:t xml:space="preserve"> from this analysis (not exhaustive list):</w:t>
      </w:r>
      <w:r>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 xml:space="preserve">imports of </w:t>
      </w:r>
      <w:r w:rsidR="002925E8">
        <w:rPr>
          <w:rFonts w:ascii="Times New Roman" w:hAnsi="Times New Roman" w:cs="Times New Roman"/>
          <w:sz w:val="24"/>
          <w:szCs w:val="24"/>
          <w:lang w:val="en-US"/>
        </w:rPr>
        <w:t>edgework</w:t>
      </w:r>
      <w:r w:rsidR="002925E8" w:rsidRPr="002925E8">
        <w:rPr>
          <w:rFonts w:ascii="Times New Roman" w:hAnsi="Times New Roman" w:cs="Times New Roman"/>
          <w:sz w:val="24"/>
          <w:szCs w:val="24"/>
          <w:lang w:val="en-US"/>
        </w:rPr>
        <w:t xml:space="preserve">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beveled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 of round and oval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processed and finished mirrors, such as cosmetic packaging;</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pocket, purse and hand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telescope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concave and convex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laminated safety mirrors;</w:t>
      </w:r>
      <w:r w:rsidR="002925E8">
        <w:rPr>
          <w:rFonts w:ascii="Times New Roman" w:hAnsi="Times New Roman" w:cs="Times New Roman"/>
          <w:sz w:val="24"/>
          <w:szCs w:val="24"/>
          <w:lang w:val="en-US"/>
        </w:rPr>
        <w:t xml:space="preserve"> </w:t>
      </w:r>
      <w:r w:rsidR="002925E8" w:rsidRPr="002925E8">
        <w:rPr>
          <w:rFonts w:ascii="Times New Roman" w:hAnsi="Times New Roman" w:cs="Times New Roman"/>
          <w:sz w:val="24"/>
          <w:szCs w:val="24"/>
          <w:lang w:val="en-US"/>
        </w:rPr>
        <w:t>imports of rear-view mirrors for vehicles, framed or not, which are classified under subheading 7009.10.00 of the NCM.</w:t>
      </w: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5104" w:rsidRDefault="0073255F" w:rsidP="001157B4">
      <w:pPr>
        <w:pStyle w:val="PargrafodaLista"/>
        <w:ind w:left="144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APRIL</w:t>
      </w:r>
      <w:r w:rsidR="001157B4" w:rsidRPr="00545104">
        <w:rPr>
          <w:rFonts w:ascii="Times New Roman" w:hAnsi="Times New Roman" w:cs="Times New Roman"/>
          <w:color w:val="000000" w:themeColor="text1"/>
          <w:sz w:val="24"/>
          <w:szCs w:val="24"/>
          <w:lang w:val="en-US"/>
        </w:rPr>
        <w:t xml:space="preserve"> of </w:t>
      </w:r>
      <w:r>
        <w:rPr>
          <w:rFonts w:ascii="Times New Roman" w:hAnsi="Times New Roman" w:cs="Times New Roman"/>
          <w:color w:val="000000" w:themeColor="text1"/>
          <w:sz w:val="24"/>
          <w:szCs w:val="24"/>
          <w:lang w:val="en-US"/>
        </w:rPr>
        <w:t xml:space="preserve">2019 </w:t>
      </w:r>
      <w:r w:rsidR="001157B4" w:rsidRPr="00545104">
        <w:rPr>
          <w:rFonts w:ascii="Times New Roman" w:hAnsi="Times New Roman" w:cs="Times New Roman"/>
          <w:color w:val="000000" w:themeColor="text1"/>
          <w:sz w:val="24"/>
          <w:szCs w:val="24"/>
          <w:lang w:val="en-US"/>
        </w:rPr>
        <w:t xml:space="preserve">to </w:t>
      </w:r>
      <w:r>
        <w:rPr>
          <w:rFonts w:ascii="Times New Roman" w:hAnsi="Times New Roman" w:cs="Times New Roman"/>
          <w:color w:val="000000" w:themeColor="text1"/>
          <w:sz w:val="24"/>
          <w:szCs w:val="24"/>
          <w:lang w:val="en-US"/>
        </w:rPr>
        <w:t xml:space="preserve">MARCH </w:t>
      </w:r>
      <w:r w:rsidR="001157B4" w:rsidRPr="00545104">
        <w:rPr>
          <w:rFonts w:ascii="Times New Roman" w:hAnsi="Times New Roman" w:cs="Times New Roman"/>
          <w:color w:val="000000" w:themeColor="text1"/>
          <w:sz w:val="24"/>
          <w:szCs w:val="24"/>
          <w:lang w:val="en-US"/>
        </w:rPr>
        <w:t xml:space="preserve">of </w:t>
      </w:r>
      <w:r>
        <w:rPr>
          <w:rFonts w:ascii="Times New Roman" w:hAnsi="Times New Roman" w:cs="Times New Roman"/>
          <w:color w:val="000000" w:themeColor="text1"/>
          <w:sz w:val="24"/>
          <w:szCs w:val="24"/>
          <w:lang w:val="en-US"/>
        </w:rPr>
        <w:t>2020</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73255F" w:rsidP="001157B4">
      <w:pPr>
        <w:ind w:left="142"/>
        <w:jc w:val="both"/>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APRIL</w:t>
      </w:r>
      <w:r w:rsidR="001157B4" w:rsidRPr="00545104">
        <w:rPr>
          <w:rFonts w:ascii="Times New Roman" w:hAnsi="Times New Roman" w:cs="Times New Roman"/>
          <w:color w:val="000000" w:themeColor="text1"/>
          <w:sz w:val="24"/>
          <w:szCs w:val="24"/>
          <w:lang w:val="en-US"/>
        </w:rPr>
        <w:t xml:space="preserve"> of </w:t>
      </w:r>
      <w:r w:rsidR="00545104" w:rsidRPr="00545104">
        <w:rPr>
          <w:rFonts w:ascii="Times New Roman" w:hAnsi="Times New Roman" w:cs="Times New Roman"/>
          <w:color w:val="000000" w:themeColor="text1"/>
          <w:sz w:val="24"/>
          <w:szCs w:val="24"/>
          <w:lang w:val="en-US"/>
        </w:rPr>
        <w:t>201</w:t>
      </w:r>
      <w:r>
        <w:rPr>
          <w:rFonts w:ascii="Times New Roman" w:hAnsi="Times New Roman" w:cs="Times New Roman"/>
          <w:color w:val="000000" w:themeColor="text1"/>
          <w:sz w:val="24"/>
          <w:szCs w:val="24"/>
          <w:lang w:val="en-US"/>
        </w:rPr>
        <w:t>5</w:t>
      </w:r>
      <w:r w:rsidR="00545104" w:rsidRPr="00545104">
        <w:rPr>
          <w:rFonts w:ascii="Times New Roman" w:hAnsi="Times New Roman" w:cs="Times New Roman"/>
          <w:color w:val="000000" w:themeColor="text1"/>
          <w:sz w:val="24"/>
          <w:szCs w:val="24"/>
          <w:lang w:val="en-US"/>
        </w:rPr>
        <w:t xml:space="preserve"> </w:t>
      </w:r>
      <w:r w:rsidR="001157B4" w:rsidRPr="00545104">
        <w:rPr>
          <w:rFonts w:ascii="Times New Roman" w:hAnsi="Times New Roman" w:cs="Times New Roman"/>
          <w:color w:val="000000" w:themeColor="text1"/>
          <w:sz w:val="24"/>
          <w:szCs w:val="24"/>
          <w:lang w:val="en-US"/>
        </w:rPr>
        <w:t xml:space="preserve">to </w:t>
      </w:r>
      <w:r>
        <w:rPr>
          <w:rFonts w:ascii="Times New Roman" w:hAnsi="Times New Roman" w:cs="Times New Roman"/>
          <w:color w:val="000000" w:themeColor="text1"/>
          <w:sz w:val="24"/>
          <w:szCs w:val="24"/>
          <w:lang w:val="en-US"/>
        </w:rPr>
        <w:t xml:space="preserve">MARCH </w:t>
      </w:r>
      <w:r w:rsidR="001157B4" w:rsidRPr="00545104">
        <w:rPr>
          <w:rFonts w:ascii="Times New Roman" w:hAnsi="Times New Roman" w:cs="Times New Roman"/>
          <w:color w:val="000000" w:themeColor="text1"/>
          <w:sz w:val="24"/>
          <w:szCs w:val="24"/>
          <w:lang w:val="en-US"/>
        </w:rPr>
        <w:t xml:space="preserve">of </w:t>
      </w:r>
      <w:r>
        <w:rPr>
          <w:rFonts w:ascii="Times New Roman" w:hAnsi="Times New Roman" w:cs="Times New Roman"/>
          <w:color w:val="000000" w:themeColor="text1"/>
          <w:sz w:val="24"/>
          <w:szCs w:val="24"/>
          <w:lang w:val="en-US"/>
        </w:rPr>
        <w:t>2020</w:t>
      </w:r>
      <w:r w:rsidR="001157B4" w:rsidRPr="005442AE">
        <w:rPr>
          <w:rFonts w:ascii="Times New Roman" w:hAnsi="Times New Roman" w:cs="Times New Roman"/>
          <w:sz w:val="24"/>
          <w:szCs w:val="24"/>
          <w:lang w:val="en-US"/>
        </w:rPr>
        <w:t>, divided into five periods, in accordance to the specification below:</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P</w:t>
      </w:r>
      <w:r w:rsidR="0073255F">
        <w:rPr>
          <w:rFonts w:ascii="Times New Roman" w:hAnsi="Times New Roman" w:cs="Times New Roman"/>
          <w:color w:val="000000" w:themeColor="text1"/>
          <w:sz w:val="24"/>
          <w:szCs w:val="24"/>
          <w:lang w:val="en-US"/>
        </w:rPr>
        <w:t>1</w:t>
      </w:r>
      <w:r w:rsidRPr="00545104">
        <w:rPr>
          <w:rFonts w:ascii="Times New Roman" w:hAnsi="Times New Roman" w:cs="Times New Roman"/>
          <w:color w:val="000000" w:themeColor="text1"/>
          <w:sz w:val="24"/>
          <w:szCs w:val="24"/>
          <w:lang w:val="en-US"/>
        </w:rPr>
        <w:t xml:space="preserve"> - </w:t>
      </w:r>
      <w:r w:rsidR="0073255F">
        <w:rPr>
          <w:rFonts w:ascii="Times New Roman" w:hAnsi="Times New Roman" w:cs="Times New Roman"/>
          <w:color w:val="000000" w:themeColor="text1"/>
          <w:sz w:val="24"/>
          <w:szCs w:val="24"/>
          <w:lang w:val="en-US"/>
        </w:rPr>
        <w:t>APRIL</w:t>
      </w:r>
      <w:r w:rsidR="0073255F" w:rsidRPr="00545104">
        <w:rPr>
          <w:rFonts w:ascii="Times New Roman" w:hAnsi="Times New Roman" w:cs="Times New Roman"/>
          <w:color w:val="000000" w:themeColor="text1"/>
          <w:sz w:val="24"/>
          <w:szCs w:val="24"/>
          <w:lang w:val="en-US"/>
        </w:rPr>
        <w:t xml:space="preserve">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2015</w:t>
      </w:r>
      <w:r w:rsidRPr="00545104">
        <w:rPr>
          <w:rFonts w:ascii="Times New Roman" w:hAnsi="Times New Roman" w:cs="Times New Roman"/>
          <w:color w:val="000000" w:themeColor="text1"/>
          <w:sz w:val="24"/>
          <w:szCs w:val="24"/>
          <w:lang w:val="en-US"/>
        </w:rPr>
        <w:t xml:space="preserve"> to </w:t>
      </w:r>
      <w:r w:rsidR="0073255F">
        <w:rPr>
          <w:rFonts w:ascii="Times New Roman" w:hAnsi="Times New Roman" w:cs="Times New Roman"/>
          <w:color w:val="000000" w:themeColor="text1"/>
          <w:sz w:val="24"/>
          <w:szCs w:val="24"/>
          <w:lang w:val="en-US"/>
        </w:rPr>
        <w:t xml:space="preserve">MARCH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2016</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P</w:t>
      </w:r>
      <w:r w:rsidR="0073255F">
        <w:rPr>
          <w:rFonts w:ascii="Times New Roman" w:hAnsi="Times New Roman" w:cs="Times New Roman"/>
          <w:color w:val="000000" w:themeColor="text1"/>
          <w:sz w:val="24"/>
          <w:szCs w:val="24"/>
          <w:lang w:val="en-US"/>
        </w:rPr>
        <w:t>2</w:t>
      </w:r>
      <w:r w:rsidRPr="00545104">
        <w:rPr>
          <w:rFonts w:ascii="Times New Roman" w:hAnsi="Times New Roman" w:cs="Times New Roman"/>
          <w:color w:val="000000" w:themeColor="text1"/>
          <w:sz w:val="24"/>
          <w:szCs w:val="24"/>
          <w:lang w:val="en-US"/>
        </w:rPr>
        <w:t xml:space="preserve"> - </w:t>
      </w:r>
      <w:r w:rsidR="0073255F">
        <w:rPr>
          <w:rFonts w:ascii="Times New Roman" w:hAnsi="Times New Roman" w:cs="Times New Roman"/>
          <w:color w:val="000000" w:themeColor="text1"/>
          <w:sz w:val="24"/>
          <w:szCs w:val="24"/>
          <w:lang w:val="en-US"/>
        </w:rPr>
        <w:t>APRIL</w:t>
      </w:r>
      <w:r w:rsidR="0073255F" w:rsidRPr="00545104">
        <w:rPr>
          <w:rFonts w:ascii="Times New Roman" w:hAnsi="Times New Roman" w:cs="Times New Roman"/>
          <w:color w:val="000000" w:themeColor="text1"/>
          <w:sz w:val="24"/>
          <w:szCs w:val="24"/>
          <w:lang w:val="en-US"/>
        </w:rPr>
        <w:t xml:space="preserve">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2016</w:t>
      </w:r>
      <w:r w:rsidRPr="00545104">
        <w:rPr>
          <w:rFonts w:ascii="Times New Roman" w:hAnsi="Times New Roman" w:cs="Times New Roman"/>
          <w:color w:val="000000" w:themeColor="text1"/>
          <w:sz w:val="24"/>
          <w:szCs w:val="24"/>
          <w:lang w:val="en-US"/>
        </w:rPr>
        <w:t xml:space="preserve"> to </w:t>
      </w:r>
      <w:r w:rsidR="0073255F">
        <w:rPr>
          <w:rFonts w:ascii="Times New Roman" w:hAnsi="Times New Roman" w:cs="Times New Roman"/>
          <w:color w:val="000000" w:themeColor="text1"/>
          <w:sz w:val="24"/>
          <w:szCs w:val="24"/>
          <w:lang w:val="en-US"/>
        </w:rPr>
        <w:t xml:space="preserve">MARCH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2017</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P</w:t>
      </w:r>
      <w:r w:rsidR="0073255F">
        <w:rPr>
          <w:rFonts w:ascii="Times New Roman" w:hAnsi="Times New Roman" w:cs="Times New Roman"/>
          <w:color w:val="000000" w:themeColor="text1"/>
          <w:sz w:val="24"/>
          <w:szCs w:val="24"/>
          <w:lang w:val="en-US"/>
        </w:rPr>
        <w:t>3</w:t>
      </w:r>
      <w:r w:rsidRPr="00545104">
        <w:rPr>
          <w:rFonts w:ascii="Times New Roman" w:hAnsi="Times New Roman" w:cs="Times New Roman"/>
          <w:color w:val="000000" w:themeColor="text1"/>
          <w:sz w:val="24"/>
          <w:szCs w:val="24"/>
          <w:lang w:val="en-US"/>
        </w:rPr>
        <w:t xml:space="preserve"> - </w:t>
      </w:r>
      <w:r w:rsidR="0073255F">
        <w:rPr>
          <w:rFonts w:ascii="Times New Roman" w:hAnsi="Times New Roman" w:cs="Times New Roman"/>
          <w:color w:val="000000" w:themeColor="text1"/>
          <w:sz w:val="24"/>
          <w:szCs w:val="24"/>
          <w:lang w:val="en-US"/>
        </w:rPr>
        <w:t>APRIL</w:t>
      </w:r>
      <w:r w:rsidR="0073255F" w:rsidRPr="00545104">
        <w:rPr>
          <w:rFonts w:ascii="Times New Roman" w:hAnsi="Times New Roman" w:cs="Times New Roman"/>
          <w:color w:val="000000" w:themeColor="text1"/>
          <w:sz w:val="24"/>
          <w:szCs w:val="24"/>
          <w:lang w:val="en-US"/>
        </w:rPr>
        <w:t xml:space="preserve">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2017</w:t>
      </w:r>
      <w:r w:rsidRPr="00545104">
        <w:rPr>
          <w:rFonts w:ascii="Times New Roman" w:hAnsi="Times New Roman" w:cs="Times New Roman"/>
          <w:color w:val="000000" w:themeColor="text1"/>
          <w:sz w:val="24"/>
          <w:szCs w:val="24"/>
          <w:lang w:val="en-US"/>
        </w:rPr>
        <w:t xml:space="preserve"> to </w:t>
      </w:r>
      <w:r w:rsidR="0073255F">
        <w:rPr>
          <w:rFonts w:ascii="Times New Roman" w:hAnsi="Times New Roman" w:cs="Times New Roman"/>
          <w:color w:val="000000" w:themeColor="text1"/>
          <w:sz w:val="24"/>
          <w:szCs w:val="24"/>
          <w:lang w:val="en-US"/>
        </w:rPr>
        <w:t xml:space="preserve">MARCH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2018</w:t>
      </w:r>
    </w:p>
    <w:p w:rsidR="001157B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P</w:t>
      </w:r>
      <w:r w:rsidR="0073255F">
        <w:rPr>
          <w:rFonts w:ascii="Times New Roman" w:hAnsi="Times New Roman" w:cs="Times New Roman"/>
          <w:color w:val="000000" w:themeColor="text1"/>
          <w:sz w:val="24"/>
          <w:szCs w:val="24"/>
          <w:lang w:val="en-US"/>
        </w:rPr>
        <w:t>4</w:t>
      </w:r>
      <w:r w:rsidRPr="00545104">
        <w:rPr>
          <w:rFonts w:ascii="Times New Roman" w:hAnsi="Times New Roman" w:cs="Times New Roman"/>
          <w:color w:val="000000" w:themeColor="text1"/>
          <w:sz w:val="24"/>
          <w:szCs w:val="24"/>
          <w:lang w:val="en-US"/>
        </w:rPr>
        <w:t xml:space="preserve"> - </w:t>
      </w:r>
      <w:r w:rsidR="0073255F">
        <w:rPr>
          <w:rFonts w:ascii="Times New Roman" w:hAnsi="Times New Roman" w:cs="Times New Roman"/>
          <w:color w:val="000000" w:themeColor="text1"/>
          <w:sz w:val="24"/>
          <w:szCs w:val="24"/>
          <w:lang w:val="en-US"/>
        </w:rPr>
        <w:t>APRIL</w:t>
      </w:r>
      <w:r w:rsidR="0073255F" w:rsidRPr="00545104">
        <w:rPr>
          <w:rFonts w:ascii="Times New Roman" w:hAnsi="Times New Roman" w:cs="Times New Roman"/>
          <w:color w:val="000000" w:themeColor="text1"/>
          <w:sz w:val="24"/>
          <w:szCs w:val="24"/>
          <w:lang w:val="en-US"/>
        </w:rPr>
        <w:t xml:space="preserve">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2018</w:t>
      </w:r>
      <w:r w:rsidRPr="00545104">
        <w:rPr>
          <w:rFonts w:ascii="Times New Roman" w:hAnsi="Times New Roman" w:cs="Times New Roman"/>
          <w:color w:val="000000" w:themeColor="text1"/>
          <w:sz w:val="24"/>
          <w:szCs w:val="24"/>
          <w:lang w:val="en-US"/>
        </w:rPr>
        <w:t xml:space="preserve"> to </w:t>
      </w:r>
      <w:r w:rsidR="0073255F">
        <w:rPr>
          <w:rFonts w:ascii="Times New Roman" w:hAnsi="Times New Roman" w:cs="Times New Roman"/>
          <w:color w:val="000000" w:themeColor="text1"/>
          <w:sz w:val="24"/>
          <w:szCs w:val="24"/>
          <w:lang w:val="en-US"/>
        </w:rPr>
        <w:t xml:space="preserve">MARCH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2019</w:t>
      </w:r>
    </w:p>
    <w:p w:rsidR="0073255F" w:rsidRPr="00545104" w:rsidRDefault="0073255F" w:rsidP="001157B4">
      <w:pPr>
        <w:pStyle w:val="PargrafodaLista"/>
        <w:ind w:left="1440"/>
        <w:jc w:val="both"/>
        <w:rPr>
          <w:rFonts w:ascii="Times New Roman" w:hAnsi="Times New Roman" w:cs="Times New Roman"/>
          <w:color w:val="000000" w:themeColor="text1"/>
          <w:sz w:val="24"/>
          <w:szCs w:val="24"/>
          <w:lang w:val="en-US"/>
        </w:rPr>
      </w:pPr>
      <w:r w:rsidRPr="005442AE">
        <w:rPr>
          <w:rFonts w:ascii="Times New Roman" w:hAnsi="Times New Roman" w:cs="Times New Roman"/>
          <w:sz w:val="24"/>
          <w:szCs w:val="24"/>
          <w:lang w:val="en-US"/>
        </w:rPr>
        <w:t>P</w:t>
      </w:r>
      <w:r>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 </w:t>
      </w:r>
      <w:r>
        <w:rPr>
          <w:rFonts w:ascii="Times New Roman" w:hAnsi="Times New Roman" w:cs="Times New Roman"/>
          <w:color w:val="000000" w:themeColor="text1"/>
          <w:sz w:val="24"/>
          <w:szCs w:val="24"/>
          <w:lang w:val="en-US"/>
        </w:rPr>
        <w:t>APRIL</w:t>
      </w:r>
      <w:r w:rsidRPr="00545104">
        <w:rPr>
          <w:rFonts w:ascii="Times New Roman" w:hAnsi="Times New Roman" w:cs="Times New Roman"/>
          <w:color w:val="000000" w:themeColor="text1"/>
          <w:sz w:val="24"/>
          <w:szCs w:val="24"/>
          <w:lang w:val="en-US"/>
        </w:rPr>
        <w:t xml:space="preserve"> of 201</w:t>
      </w:r>
      <w:r>
        <w:rPr>
          <w:rFonts w:ascii="Times New Roman" w:hAnsi="Times New Roman" w:cs="Times New Roman"/>
          <w:color w:val="000000" w:themeColor="text1"/>
          <w:sz w:val="24"/>
          <w:szCs w:val="24"/>
          <w:lang w:val="en-US"/>
        </w:rPr>
        <w:t>9</w:t>
      </w:r>
      <w:r w:rsidRPr="00545104">
        <w:rPr>
          <w:rFonts w:ascii="Times New Roman" w:hAnsi="Times New Roman" w:cs="Times New Roman"/>
          <w:color w:val="000000" w:themeColor="text1"/>
          <w:sz w:val="24"/>
          <w:szCs w:val="24"/>
          <w:lang w:val="en-US"/>
        </w:rPr>
        <w:t xml:space="preserve"> to </w:t>
      </w:r>
      <w:r>
        <w:rPr>
          <w:rFonts w:ascii="Times New Roman" w:hAnsi="Times New Roman" w:cs="Times New Roman"/>
          <w:color w:val="000000" w:themeColor="text1"/>
          <w:sz w:val="24"/>
          <w:szCs w:val="24"/>
          <w:lang w:val="en-US"/>
        </w:rPr>
        <w:t xml:space="preserve">MARCH </w:t>
      </w:r>
      <w:r w:rsidRPr="00545104">
        <w:rPr>
          <w:rFonts w:ascii="Times New Roman" w:hAnsi="Times New Roman" w:cs="Times New Roman"/>
          <w:color w:val="000000" w:themeColor="text1"/>
          <w:sz w:val="24"/>
          <w:szCs w:val="24"/>
          <w:lang w:val="en-US"/>
        </w:rPr>
        <w:t xml:space="preserve">of </w:t>
      </w:r>
      <w:r>
        <w:rPr>
          <w:rFonts w:ascii="Times New Roman" w:hAnsi="Times New Roman" w:cs="Times New Roman"/>
          <w:color w:val="000000" w:themeColor="text1"/>
          <w:sz w:val="24"/>
          <w:szCs w:val="24"/>
          <w:lang w:val="en-US"/>
        </w:rPr>
        <w:t>2020</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5167C"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5000" w:type="pct"/>
        <w:jc w:val="center"/>
        <w:tblLook w:val="04A0" w:firstRow="1" w:lastRow="0" w:firstColumn="1" w:lastColumn="0" w:noHBand="0" w:noVBand="1"/>
      </w:tblPr>
      <w:tblGrid>
        <w:gridCol w:w="2592"/>
        <w:gridCol w:w="2577"/>
        <w:gridCol w:w="2579"/>
        <w:gridCol w:w="2561"/>
      </w:tblGrid>
      <w:tr w:rsidR="00545104" w:rsidTr="002925E8">
        <w:trPr>
          <w:trHeight w:val="537"/>
          <w:jc w:val="center"/>
        </w:trPr>
        <w:tc>
          <w:tcPr>
            <w:tcW w:w="1257"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2925E8">
            <w:pPr>
              <w:jc w:val="center"/>
              <w:rPr>
                <w:rFonts w:ascii="Times New Roman" w:hAnsi="Times New Roman" w:cs="Times New Roman"/>
                <w:sz w:val="24"/>
                <w:szCs w:val="24"/>
                <w:lang w:val="en-US"/>
              </w:rPr>
            </w:pPr>
            <w:r>
              <w:rPr>
                <w:rFonts w:ascii="Times New Roman" w:hAnsi="Times New Roman" w:cs="Times New Roman"/>
                <w:sz w:val="24"/>
                <w:szCs w:val="24"/>
                <w:lang w:val="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545104" w:rsidRDefault="0073255F" w:rsidP="002925E8">
            <w:pPr>
              <w:jc w:val="center"/>
              <w:rPr>
                <w:rFonts w:ascii="Times New Roman" w:hAnsi="Times New Roman" w:cs="Times New Roman"/>
                <w:sz w:val="24"/>
                <w:szCs w:val="24"/>
                <w:lang w:val="en-US"/>
              </w:rPr>
            </w:pPr>
            <w:r>
              <w:rPr>
                <w:rFonts w:ascii="Times New Roman" w:hAnsi="Times New Roman" w:cs="Times New Roman"/>
                <w:sz w:val="24"/>
                <w:szCs w:val="24"/>
                <w:lang w:val="en-US"/>
              </w:rPr>
              <w:t>Color</w:t>
            </w:r>
            <w:r w:rsidR="00545104">
              <w:rPr>
                <w:rFonts w:ascii="Times New Roman" w:hAnsi="Times New Roman" w:cs="Times New Roman"/>
                <w:sz w:val="24"/>
                <w:szCs w:val="24"/>
                <w:lang w:val="en-US"/>
              </w:rPr>
              <w:t xml:space="preserve"> </w:t>
            </w:r>
          </w:p>
          <w:p w:rsidR="00545104" w:rsidRDefault="00545104" w:rsidP="0073255F">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(code</w:t>
            </w:r>
            <w:r w:rsidR="0073255F">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0073255F">
              <w:rPr>
                <w:rFonts w:ascii="Times New Roman" w:hAnsi="Times New Roman" w:cs="Times New Roman"/>
                <w:sz w:val="24"/>
                <w:szCs w:val="24"/>
                <w:lang w:val="en-US"/>
              </w:rPr>
              <w:t>1 and 2</w:t>
            </w:r>
            <w:r>
              <w:rPr>
                <w:rFonts w:ascii="Times New Roman" w:hAnsi="Times New Roman" w:cs="Times New Roman"/>
                <w:sz w:val="24"/>
                <w:szCs w:val="24"/>
                <w:lang w:val="en-US"/>
              </w:rPr>
              <w:t>)</w:t>
            </w:r>
            <w:r>
              <w:rPr>
                <w:rFonts w:ascii="Times New Roman" w:hAnsi="Times New Roman" w:cs="Times New Roman"/>
                <w:sz w:val="24"/>
                <w:szCs w:val="24"/>
                <w:vertAlign w:val="superscript"/>
                <w:lang w:val="en-US"/>
              </w:rPr>
              <w:t>1</w:t>
            </w:r>
          </w:p>
        </w:tc>
        <w:tc>
          <w:tcPr>
            <w:tcW w:w="1251" w:type="pct"/>
            <w:tcBorders>
              <w:top w:val="single" w:sz="4" w:space="0" w:color="auto"/>
              <w:left w:val="single" w:sz="4" w:space="0" w:color="auto"/>
              <w:bottom w:val="single" w:sz="4" w:space="0" w:color="auto"/>
              <w:right w:val="single" w:sz="4" w:space="0" w:color="auto"/>
            </w:tcBorders>
            <w:vAlign w:val="center"/>
            <w:hideMark/>
          </w:tcPr>
          <w:p w:rsidR="0073255F" w:rsidRDefault="0073255F" w:rsidP="002925E8">
            <w:pPr>
              <w:jc w:val="center"/>
              <w:rPr>
                <w:rFonts w:ascii="Times New Roman" w:hAnsi="Times New Roman" w:cs="Times New Roman"/>
                <w:sz w:val="24"/>
                <w:szCs w:val="24"/>
                <w:lang w:val="en-US"/>
              </w:rPr>
            </w:pPr>
            <w:r>
              <w:rPr>
                <w:rFonts w:ascii="Times New Roman" w:hAnsi="Times New Roman" w:cs="Times New Roman"/>
                <w:sz w:val="24"/>
                <w:szCs w:val="24"/>
                <w:lang w:val="en-US"/>
              </w:rPr>
              <w:t>Thickness</w:t>
            </w:r>
            <w:r>
              <w:rPr>
                <w:rFonts w:ascii="Times New Roman" w:hAnsi="Times New Roman" w:cs="Times New Roman"/>
                <w:sz w:val="24"/>
                <w:szCs w:val="24"/>
                <w:lang w:val="en-US"/>
              </w:rPr>
              <w:t xml:space="preserve"> </w:t>
            </w:r>
          </w:p>
          <w:p w:rsidR="00545104" w:rsidRDefault="00545104" w:rsidP="0073255F">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(code </w:t>
            </w:r>
            <w:r w:rsidR="0073255F">
              <w:rPr>
                <w:rFonts w:ascii="Times New Roman" w:hAnsi="Times New Roman" w:cs="Times New Roman"/>
                <w:sz w:val="24"/>
                <w:szCs w:val="24"/>
                <w:lang w:val="en-US"/>
              </w:rPr>
              <w:t xml:space="preserve">1 </w:t>
            </w:r>
            <w:r>
              <w:rPr>
                <w:rFonts w:ascii="Times New Roman" w:hAnsi="Times New Roman" w:cs="Times New Roman"/>
                <w:sz w:val="24"/>
                <w:szCs w:val="24"/>
                <w:lang w:val="en-US"/>
              </w:rPr>
              <w:t xml:space="preserve">to </w:t>
            </w:r>
            <w:r w:rsidR="0073255F">
              <w:rPr>
                <w:rFonts w:ascii="Times New Roman" w:hAnsi="Times New Roman" w:cs="Times New Roman"/>
                <w:sz w:val="24"/>
                <w:szCs w:val="24"/>
                <w:lang w:val="en-US"/>
              </w:rPr>
              <w:t>7</w:t>
            </w:r>
            <w:r>
              <w:rPr>
                <w:rFonts w:ascii="Times New Roman" w:hAnsi="Times New Roman" w:cs="Times New Roman"/>
                <w:sz w:val="24"/>
                <w:szCs w:val="24"/>
                <w:lang w:val="en-US"/>
              </w:rPr>
              <w:t>)</w:t>
            </w:r>
            <w:r>
              <w:rPr>
                <w:rFonts w:ascii="Times New Roman" w:hAnsi="Times New Roman" w:cs="Times New Roman"/>
                <w:sz w:val="24"/>
                <w:szCs w:val="24"/>
                <w:vertAlign w:val="superscript"/>
                <w:lang w:val="en-US"/>
              </w:rPr>
              <w:t>2</w:t>
            </w:r>
          </w:p>
        </w:tc>
        <w:tc>
          <w:tcPr>
            <w:tcW w:w="1242"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2925E8">
            <w:pPr>
              <w:jc w:val="center"/>
              <w:rPr>
                <w:rFonts w:ascii="Times New Roman" w:hAnsi="Times New Roman" w:cs="Times New Roman"/>
                <w:sz w:val="24"/>
                <w:szCs w:val="24"/>
                <w:lang w:val="en-US"/>
              </w:rPr>
            </w:pPr>
            <w:r>
              <w:rPr>
                <w:rFonts w:ascii="Times New Roman" w:hAnsi="Times New Roman" w:cs="Times New Roman"/>
                <w:sz w:val="24"/>
                <w:szCs w:val="24"/>
                <w:lang w:val="en-US"/>
              </w:rPr>
              <w:t>CODIP</w:t>
            </w:r>
            <w:r>
              <w:rPr>
                <w:rFonts w:ascii="Times New Roman" w:hAnsi="Times New Roman" w:cs="Times New Roman"/>
                <w:sz w:val="24"/>
                <w:szCs w:val="24"/>
                <w:vertAlign w:val="superscript"/>
                <w:lang w:val="en-US"/>
              </w:rPr>
              <w:t>3</w:t>
            </w:r>
          </w:p>
        </w:tc>
      </w:tr>
      <w:tr w:rsidR="00545104" w:rsidTr="002925E8">
        <w:trPr>
          <w:trHeight w:val="537"/>
          <w:jc w:val="center"/>
        </w:trPr>
        <w:tc>
          <w:tcPr>
            <w:tcW w:w="1257"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50"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51"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42"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r>
      <w:tr w:rsidR="00545104" w:rsidTr="002925E8">
        <w:trPr>
          <w:trHeight w:val="537"/>
          <w:jc w:val="center"/>
        </w:trPr>
        <w:tc>
          <w:tcPr>
            <w:tcW w:w="1257"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50"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51"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c>
          <w:tcPr>
            <w:tcW w:w="1242" w:type="pct"/>
            <w:tcBorders>
              <w:top w:val="single" w:sz="4" w:space="0" w:color="auto"/>
              <w:left w:val="single" w:sz="4" w:space="0" w:color="auto"/>
              <w:bottom w:val="single" w:sz="4" w:space="0" w:color="auto"/>
              <w:right w:val="single" w:sz="4" w:space="0" w:color="auto"/>
            </w:tcBorders>
          </w:tcPr>
          <w:p w:rsidR="00545104" w:rsidRDefault="00545104" w:rsidP="002925E8">
            <w:pPr>
              <w:jc w:val="both"/>
              <w:rPr>
                <w:rFonts w:ascii="Times New Roman" w:hAnsi="Times New Roman" w:cs="Times New Roman"/>
                <w:sz w:val="24"/>
                <w:szCs w:val="24"/>
                <w:lang w:val="en-US"/>
              </w:rPr>
            </w:pPr>
          </w:p>
        </w:tc>
      </w:tr>
    </w:tbl>
    <w:p w:rsidR="0073255F" w:rsidRPr="0073255F" w:rsidRDefault="00545104" w:rsidP="0073255F">
      <w:pPr>
        <w:spacing w:after="0" w:line="240" w:lineRule="auto"/>
        <w:jc w:val="both"/>
        <w:rPr>
          <w:rFonts w:ascii="Times New Roman" w:hAnsi="Times New Roman" w:cs="Times New Roman"/>
          <w:sz w:val="20"/>
          <w:szCs w:val="20"/>
          <w:lang w:val="en-US"/>
        </w:rPr>
      </w:pPr>
      <w:r w:rsidRPr="0073255F">
        <w:rPr>
          <w:rFonts w:ascii="Times New Roman" w:hAnsi="Times New Roman" w:cs="Times New Roman"/>
          <w:sz w:val="20"/>
          <w:szCs w:val="20"/>
          <w:vertAlign w:val="superscript"/>
          <w:lang w:val="en-US"/>
        </w:rPr>
        <w:t xml:space="preserve">1  </w:t>
      </w:r>
      <w:r w:rsidR="0073255F" w:rsidRPr="0073255F">
        <w:rPr>
          <w:rFonts w:ascii="Times New Roman" w:hAnsi="Times New Roman" w:cs="Times New Roman"/>
          <w:sz w:val="20"/>
          <w:szCs w:val="20"/>
          <w:lang w:val="en-US"/>
        </w:rPr>
        <w:t>The color of the mirror should be informed as following</w:t>
      </w:r>
      <w:r w:rsidR="0073255F" w:rsidRPr="0073255F">
        <w:rPr>
          <w:rFonts w:ascii="Times New Roman" w:hAnsi="Times New Roman" w:cs="Times New Roman"/>
          <w:sz w:val="20"/>
          <w:szCs w:val="20"/>
          <w:lang w:val="en-US"/>
        </w:rPr>
        <w:t xml:space="preserve">: 1 = </w:t>
      </w:r>
      <w:r w:rsidR="0073255F">
        <w:rPr>
          <w:rFonts w:ascii="Times New Roman" w:hAnsi="Times New Roman" w:cs="Times New Roman"/>
          <w:sz w:val="20"/>
          <w:szCs w:val="20"/>
          <w:lang w:val="en-US"/>
        </w:rPr>
        <w:t>colorless</w:t>
      </w:r>
      <w:r w:rsidR="0073255F" w:rsidRPr="0073255F">
        <w:rPr>
          <w:rFonts w:ascii="Times New Roman" w:hAnsi="Times New Roman" w:cs="Times New Roman"/>
          <w:sz w:val="20"/>
          <w:szCs w:val="20"/>
          <w:lang w:val="en-US"/>
        </w:rPr>
        <w:t>; 2 = color</w:t>
      </w:r>
      <w:r w:rsidR="0073255F">
        <w:rPr>
          <w:rFonts w:ascii="Times New Roman" w:hAnsi="Times New Roman" w:cs="Times New Roman"/>
          <w:sz w:val="20"/>
          <w:szCs w:val="20"/>
          <w:lang w:val="en-US"/>
        </w:rPr>
        <w:t>ed</w:t>
      </w:r>
      <w:r w:rsidR="0073255F" w:rsidRPr="0073255F">
        <w:rPr>
          <w:rFonts w:ascii="Times New Roman" w:hAnsi="Times New Roman" w:cs="Times New Roman"/>
          <w:sz w:val="20"/>
          <w:szCs w:val="20"/>
          <w:lang w:val="en-US"/>
        </w:rPr>
        <w:t>.</w:t>
      </w:r>
    </w:p>
    <w:p w:rsidR="00545104" w:rsidRPr="0073255F" w:rsidRDefault="00545104" w:rsidP="0073255F">
      <w:pPr>
        <w:spacing w:after="0" w:line="240" w:lineRule="auto"/>
        <w:jc w:val="both"/>
        <w:rPr>
          <w:rFonts w:ascii="Times New Roman" w:hAnsi="Times New Roman" w:cs="Times New Roman"/>
          <w:sz w:val="20"/>
          <w:szCs w:val="20"/>
          <w:lang w:val="en-US"/>
        </w:rPr>
      </w:pPr>
      <w:r w:rsidRPr="0073255F">
        <w:rPr>
          <w:rFonts w:ascii="Times New Roman" w:hAnsi="Times New Roman" w:cs="Times New Roman"/>
          <w:sz w:val="20"/>
          <w:szCs w:val="20"/>
          <w:vertAlign w:val="superscript"/>
          <w:lang w:val="en-US"/>
        </w:rPr>
        <w:t xml:space="preserve">2  </w:t>
      </w:r>
      <w:r w:rsidR="0073255F" w:rsidRPr="0073255F">
        <w:rPr>
          <w:rFonts w:ascii="Times New Roman" w:hAnsi="Times New Roman" w:cs="Times New Roman"/>
          <w:sz w:val="20"/>
          <w:szCs w:val="20"/>
          <w:lang w:val="en-US"/>
        </w:rPr>
        <w:t xml:space="preserve">The </w:t>
      </w:r>
      <w:r w:rsidR="0073255F">
        <w:rPr>
          <w:rFonts w:ascii="Times New Roman" w:hAnsi="Times New Roman" w:cs="Times New Roman"/>
          <w:sz w:val="20"/>
          <w:szCs w:val="20"/>
          <w:lang w:val="en-US"/>
        </w:rPr>
        <w:t xml:space="preserve">thickness </w:t>
      </w:r>
      <w:r w:rsidR="0073255F" w:rsidRPr="0073255F">
        <w:rPr>
          <w:rFonts w:ascii="Times New Roman" w:hAnsi="Times New Roman" w:cs="Times New Roman"/>
          <w:sz w:val="20"/>
          <w:szCs w:val="20"/>
          <w:lang w:val="en-US"/>
        </w:rPr>
        <w:t xml:space="preserve">of the mirror should be informed as following: 1 = </w:t>
      </w:r>
      <w:r w:rsidR="0073255F" w:rsidRPr="0073255F">
        <w:rPr>
          <w:rFonts w:ascii="Times New Roman" w:hAnsi="Times New Roman" w:cs="Times New Roman"/>
          <w:sz w:val="20"/>
          <w:szCs w:val="20"/>
          <w:lang w:val="en-US"/>
        </w:rPr>
        <w:t>up to</w:t>
      </w:r>
      <w:r w:rsidR="0073255F" w:rsidRPr="0073255F">
        <w:rPr>
          <w:rFonts w:ascii="Times New Roman" w:hAnsi="Times New Roman" w:cs="Times New Roman"/>
          <w:sz w:val="20"/>
          <w:szCs w:val="20"/>
          <w:lang w:val="en-US"/>
        </w:rPr>
        <w:t xml:space="preserve"> 1,99mm; 2 = 2,00mm </w:t>
      </w:r>
      <w:r w:rsidR="0073255F">
        <w:rPr>
          <w:rFonts w:ascii="Times New Roman" w:hAnsi="Times New Roman" w:cs="Times New Roman"/>
          <w:sz w:val="20"/>
          <w:szCs w:val="20"/>
          <w:lang w:val="en-US"/>
        </w:rPr>
        <w:t xml:space="preserve">up to </w:t>
      </w:r>
      <w:r w:rsidR="0073255F" w:rsidRPr="0073255F">
        <w:rPr>
          <w:rFonts w:ascii="Times New Roman" w:hAnsi="Times New Roman" w:cs="Times New Roman"/>
          <w:sz w:val="20"/>
          <w:szCs w:val="20"/>
          <w:lang w:val="en-US"/>
        </w:rPr>
        <w:t xml:space="preserve">2,99mm; 3 = 3,00mm </w:t>
      </w:r>
      <w:r w:rsidR="0073255F">
        <w:rPr>
          <w:rFonts w:ascii="Times New Roman" w:hAnsi="Times New Roman" w:cs="Times New Roman"/>
          <w:sz w:val="20"/>
          <w:szCs w:val="20"/>
          <w:lang w:val="en-US"/>
        </w:rPr>
        <w:t xml:space="preserve">up to </w:t>
      </w:r>
      <w:r w:rsidR="0073255F" w:rsidRPr="0073255F">
        <w:rPr>
          <w:rFonts w:ascii="Times New Roman" w:hAnsi="Times New Roman" w:cs="Times New Roman"/>
          <w:sz w:val="20"/>
          <w:szCs w:val="20"/>
          <w:lang w:val="en-US"/>
        </w:rPr>
        <w:t xml:space="preserve">3,99mm; 4 = 4,00mm </w:t>
      </w:r>
      <w:r w:rsidR="0073255F">
        <w:rPr>
          <w:rFonts w:ascii="Times New Roman" w:hAnsi="Times New Roman" w:cs="Times New Roman"/>
          <w:sz w:val="20"/>
          <w:szCs w:val="20"/>
          <w:lang w:val="en-US"/>
        </w:rPr>
        <w:t xml:space="preserve">up to </w:t>
      </w:r>
      <w:r w:rsidR="0073255F" w:rsidRPr="0073255F">
        <w:rPr>
          <w:rFonts w:ascii="Times New Roman" w:hAnsi="Times New Roman" w:cs="Times New Roman"/>
          <w:sz w:val="20"/>
          <w:szCs w:val="20"/>
          <w:lang w:val="en-US"/>
        </w:rPr>
        <w:t xml:space="preserve">4,99mm; 5 = 5,00mm </w:t>
      </w:r>
      <w:r w:rsidR="0073255F">
        <w:rPr>
          <w:rFonts w:ascii="Times New Roman" w:hAnsi="Times New Roman" w:cs="Times New Roman"/>
          <w:sz w:val="20"/>
          <w:szCs w:val="20"/>
          <w:lang w:val="en-US"/>
        </w:rPr>
        <w:t xml:space="preserve">up to </w:t>
      </w:r>
      <w:r w:rsidR="0073255F" w:rsidRPr="0073255F">
        <w:rPr>
          <w:rFonts w:ascii="Times New Roman" w:hAnsi="Times New Roman" w:cs="Times New Roman"/>
          <w:sz w:val="20"/>
          <w:szCs w:val="20"/>
          <w:lang w:val="en-US"/>
        </w:rPr>
        <w:t xml:space="preserve">5,99mm; 6 = 6,00mm </w:t>
      </w:r>
      <w:r w:rsidR="0073255F">
        <w:rPr>
          <w:rFonts w:ascii="Times New Roman" w:hAnsi="Times New Roman" w:cs="Times New Roman"/>
          <w:sz w:val="20"/>
          <w:szCs w:val="20"/>
          <w:lang w:val="en-US"/>
        </w:rPr>
        <w:t xml:space="preserve">up to </w:t>
      </w:r>
      <w:r w:rsidR="0073255F" w:rsidRPr="0073255F">
        <w:rPr>
          <w:rFonts w:ascii="Times New Roman" w:hAnsi="Times New Roman" w:cs="Times New Roman"/>
          <w:sz w:val="20"/>
          <w:szCs w:val="20"/>
          <w:lang w:val="en-US"/>
        </w:rPr>
        <w:t xml:space="preserve">7,99mm; e 7 = </w:t>
      </w:r>
      <w:r w:rsidR="0073255F">
        <w:rPr>
          <w:rFonts w:ascii="Times New Roman" w:hAnsi="Times New Roman" w:cs="Times New Roman"/>
          <w:sz w:val="20"/>
          <w:szCs w:val="20"/>
          <w:lang w:val="en-US"/>
        </w:rPr>
        <w:t xml:space="preserve">above </w:t>
      </w:r>
      <w:r w:rsidR="0073255F" w:rsidRPr="0073255F">
        <w:rPr>
          <w:rFonts w:ascii="Times New Roman" w:hAnsi="Times New Roman" w:cs="Times New Roman"/>
          <w:sz w:val="20"/>
          <w:szCs w:val="20"/>
          <w:lang w:val="en-US"/>
        </w:rPr>
        <w:t>8,00mm.</w:t>
      </w:r>
    </w:p>
    <w:p w:rsidR="00545104" w:rsidRPr="0073255F" w:rsidRDefault="00545104" w:rsidP="00545104">
      <w:pPr>
        <w:jc w:val="both"/>
        <w:rPr>
          <w:rFonts w:ascii="Times New Roman" w:hAnsi="Times New Roman" w:cs="Times New Roman"/>
          <w:sz w:val="20"/>
          <w:szCs w:val="20"/>
          <w:lang w:val="en-US"/>
        </w:rPr>
      </w:pPr>
      <w:r w:rsidRPr="0073255F">
        <w:rPr>
          <w:rFonts w:ascii="Times New Roman" w:hAnsi="Times New Roman" w:cs="Times New Roman"/>
          <w:sz w:val="20"/>
          <w:szCs w:val="20"/>
          <w:vertAlign w:val="superscript"/>
          <w:lang w:val="en-US"/>
        </w:rPr>
        <w:t>3</w:t>
      </w:r>
      <w:r w:rsidRPr="0073255F">
        <w:rPr>
          <w:rFonts w:ascii="Times New Roman" w:hAnsi="Times New Roman" w:cs="Times New Roman"/>
          <w:sz w:val="20"/>
          <w:szCs w:val="20"/>
          <w:lang w:val="en-US"/>
        </w:rPr>
        <w:t xml:space="preserve"> The provided CODIP is represented by an alphanumeric combination that reflects the characteristics of the product. The alphanumeric combination reflects, in descending order, the importance granted to each characteristic of the product, starting from the most relevant.</w:t>
      </w:r>
    </w:p>
    <w:p w:rsidR="00A63308" w:rsidRPr="005442AE" w:rsidRDefault="00A63308" w:rsidP="00A63308">
      <w:pPr>
        <w:jc w:val="both"/>
        <w:rPr>
          <w:rFonts w:ascii="Times New Roman" w:hAnsi="Times New Roman" w:cs="Times New Roman"/>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in weight units (kilograms or tons) and in other trading units (units,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73255F" w:rsidRPr="005442AE" w:rsidRDefault="0073255F" w:rsidP="00A63308">
      <w:pPr>
        <w:ind w:left="360" w:hanging="360"/>
        <w:jc w:val="both"/>
        <w:rPr>
          <w:rFonts w:ascii="Times New Roman" w:hAnsi="Times New Roman" w:cs="Times New Roman"/>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A0E31"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73255F">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B73C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2925E8"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2925E8"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2D5BB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65405</wp:posOffset>
                </wp:positionH>
                <wp:positionV relativeFrom="paragraph">
                  <wp:posOffset>-66040</wp:posOffset>
                </wp:positionV>
                <wp:extent cx="6324600" cy="332740"/>
                <wp:effectExtent l="0" t="0" r="19050" b="1016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1E7A8" id="Retângulo 6" o:spid="_x0000_s1026" style="position:absolute;margin-left:5.15pt;margin-top:-5.2pt;width:498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20955</wp:posOffset>
                </wp:positionH>
                <wp:positionV relativeFrom="paragraph">
                  <wp:posOffset>241300</wp:posOffset>
                </wp:positionV>
                <wp:extent cx="6318250" cy="332740"/>
                <wp:effectExtent l="0" t="0" r="2540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825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E8609" id="Retângulo 5" o:spid="_x0000_s1026" style="position:absolute;margin-left:1.65pt;margin-top:19pt;width:497.5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BE594"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Pr="005442AE">
        <w:rPr>
          <w:rFonts w:ascii="Times New Roman" w:hAnsi="Times New Roman" w:cs="Times New Roman"/>
          <w:sz w:val="24"/>
          <w:szCs w:val="24"/>
          <w:lang w:val="en-US"/>
        </w:rPr>
        <w:t>to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361C67" w:rsidRPr="005442AE" w:rsidRDefault="00637CD6" w:rsidP="0073255F">
      <w:pPr>
        <w:spacing w:after="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provides instructions on how to register, in Appendix VI, data on the company costs.</w:t>
      </w:r>
      <w:r w:rsidR="0073255F">
        <w:rPr>
          <w:rFonts w:ascii="Times New Roman" w:hAnsi="Times New Roman" w:cs="Times New Roman"/>
          <w:i/>
          <w:sz w:val="24"/>
          <w:szCs w:val="24"/>
          <w:lang w:val="en-US"/>
        </w:rPr>
        <w:t xml:space="preserve"> </w:t>
      </w: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w:t>
      </w:r>
      <w:r w:rsidR="0073255F">
        <w:rPr>
          <w:rFonts w:ascii="Times New Roman" w:hAnsi="Times New Roman" w:cs="Times New Roman"/>
          <w:i/>
          <w:sz w:val="24"/>
          <w:szCs w:val="24"/>
          <w:lang w:val="en-US"/>
        </w:rPr>
        <w:t xml:space="preserve"> </w:t>
      </w:r>
      <w:r w:rsidRPr="005442AE">
        <w:rPr>
          <w:rFonts w:ascii="Times New Roman" w:hAnsi="Times New Roman" w:cs="Times New Roman"/>
          <w:i/>
          <w:sz w:val="24"/>
          <w:szCs w:val="24"/>
          <w:lang w:val="en-US"/>
        </w:rPr>
        <w:t>Furthermore, the description of cost structure could contribute, when necessary, to determine the normal value.</w:t>
      </w:r>
      <w:r w:rsidR="0073255F">
        <w:rPr>
          <w:rFonts w:ascii="Times New Roman" w:hAnsi="Times New Roman" w:cs="Times New Roman"/>
          <w:sz w:val="24"/>
          <w:szCs w:val="24"/>
          <w:lang w:val="en-US"/>
        </w:rPr>
        <w:t xml:space="preserve"> </w:t>
      </w:r>
      <w:r w:rsidR="00361C67"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00361C67"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2925E8"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2925E8"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(e.g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2925E8"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2925E8"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(e.g. termic,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2925E8"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2925E8"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2925E8"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2925E8"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2925E8"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2925E8"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2925E8"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2925E8"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2925E8"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2925E8"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2925E8"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FB7BF"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14605</wp:posOffset>
                </wp:positionH>
                <wp:positionV relativeFrom="paragraph">
                  <wp:posOffset>-116840</wp:posOffset>
                </wp:positionV>
                <wp:extent cx="6337300" cy="332740"/>
                <wp:effectExtent l="0" t="0" r="25400" b="1016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4C90C7" id="Retângulo 3" o:spid="_x0000_s1026" style="position:absolute;margin-left:1.15pt;margin-top:-9.2pt;width:499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14605</wp:posOffset>
                </wp:positionH>
                <wp:positionV relativeFrom="paragraph">
                  <wp:posOffset>238125</wp:posOffset>
                </wp:positionV>
                <wp:extent cx="6337300" cy="332740"/>
                <wp:effectExtent l="0" t="0" r="25400"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33E7B" id="Retângulo 2" o:spid="_x0000_s1026" style="position:absolute;margin-left:1.15pt;margin-top:18.75pt;width:499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" filled="f"/>
            </w:pict>
          </mc:Fallback>
        </mc:AlternateContent>
      </w:r>
    </w:p>
    <w:p w:rsidR="008B38D1" w:rsidRPr="00221415" w:rsidRDefault="008B38D1" w:rsidP="008B38D1">
      <w:pPr>
        <w:jc w:val="center"/>
        <w:rPr>
          <w:rFonts w:ascii="Times New Roman" w:hAnsi="Times New Roman" w:cs="Times New Roman"/>
          <w:b/>
          <w:sz w:val="24"/>
          <w:szCs w:val="24"/>
          <w:lang w:val="en-US"/>
        </w:rPr>
      </w:pPr>
      <w:r w:rsidRPr="00221415">
        <w:rPr>
          <w:rFonts w:ascii="Times New Roman" w:hAnsi="Times New Roman" w:cs="Times New Roman"/>
          <w:b/>
          <w:sz w:val="24"/>
          <w:szCs w:val="24"/>
          <w:lang w:val="en-US"/>
        </w:rPr>
        <w:t>Item C – Exports to Brazil</w:t>
      </w:r>
      <w:r w:rsidR="00221415" w:rsidRPr="00221415">
        <w:rPr>
          <w:rFonts w:ascii="Times New Roman" w:hAnsi="Times New Roman" w:cs="Times New Roman"/>
          <w:b/>
          <w:sz w:val="24"/>
          <w:szCs w:val="24"/>
          <w:lang w:val="en-US"/>
        </w:rPr>
        <w:t xml:space="preserve"> and top 10 third-country markets</w:t>
      </w:r>
    </w:p>
    <w:p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VII.a and VII.b, respectively. </w:t>
      </w:r>
    </w:p>
    <w:p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r>
      <w:r w:rsidR="00221415" w:rsidRPr="005442AE">
        <w:rPr>
          <w:rFonts w:ascii="Times New Roman" w:hAnsi="Times New Roman" w:cs="Times New Roman"/>
          <w:b/>
          <w:sz w:val="24"/>
          <w:szCs w:val="24"/>
          <w:lang w:val="en-US"/>
        </w:rPr>
        <w:t>EXPORTS TO BRAZIL RECORD</w:t>
      </w:r>
      <w:r w:rsidR="00221415">
        <w:rPr>
          <w:rFonts w:ascii="Times New Roman" w:hAnsi="Times New Roman" w:cs="Times New Roman"/>
          <w:b/>
          <w:sz w:val="24"/>
          <w:szCs w:val="24"/>
          <w:lang w:val="en-US"/>
        </w:rPr>
        <w:t xml:space="preserve"> AND </w:t>
      </w:r>
      <w:r w:rsidR="00221415" w:rsidRPr="00221415">
        <w:rPr>
          <w:rFonts w:ascii="Times New Roman" w:hAnsi="Times New Roman" w:cs="Times New Roman"/>
          <w:b/>
          <w:sz w:val="24"/>
          <w:szCs w:val="24"/>
          <w:lang w:val="en-US"/>
        </w:rPr>
        <w:t>TOP 10 THIRD-COUNTRY MARKETS</w:t>
      </w:r>
    </w:p>
    <w:p w:rsidR="008B38D1" w:rsidRPr="00221415" w:rsidRDefault="008B38D1" w:rsidP="008B38D1">
      <w:pPr>
        <w:jc w:val="both"/>
        <w:rPr>
          <w:rFonts w:ascii="Times New Roman" w:hAnsi="Times New Roman" w:cs="Times New Roman"/>
          <w:sz w:val="24"/>
          <w:szCs w:val="24"/>
          <w:lang w:val="en-US"/>
        </w:rPr>
      </w:pPr>
      <w:r w:rsidRPr="00221415">
        <w:rPr>
          <w:rFonts w:ascii="Times New Roman" w:hAnsi="Times New Roman" w:cs="Times New Roman"/>
          <w:sz w:val="24"/>
          <w:szCs w:val="24"/>
          <w:lang w:val="en-US"/>
        </w:rPr>
        <w:t xml:space="preserve">C.1.1 Data relating to exports to Brazil </w:t>
      </w:r>
      <w:r w:rsidR="00221415" w:rsidRPr="00221415">
        <w:rPr>
          <w:rFonts w:ascii="Times New Roman" w:hAnsi="Times New Roman" w:cs="Times New Roman"/>
          <w:sz w:val="24"/>
          <w:szCs w:val="24"/>
          <w:lang w:val="en-US"/>
        </w:rPr>
        <w:t xml:space="preserve">and exports to the top 10 third-country markets </w:t>
      </w:r>
      <w:r w:rsidRPr="00221415">
        <w:rPr>
          <w:rFonts w:ascii="Times New Roman" w:hAnsi="Times New Roman" w:cs="Times New Roman"/>
          <w:sz w:val="24"/>
          <w:szCs w:val="24"/>
          <w:lang w:val="en-US"/>
        </w:rPr>
        <w:t xml:space="preserve">must be presented </w:t>
      </w:r>
      <w:r w:rsidR="00221415" w:rsidRPr="00221415">
        <w:rPr>
          <w:rFonts w:ascii="Times New Roman" w:hAnsi="Times New Roman" w:cs="Times New Roman"/>
          <w:sz w:val="24"/>
          <w:szCs w:val="24"/>
          <w:lang w:val="en-US"/>
        </w:rPr>
        <w:t>in Appendix VII.a and VII.b, respectively</w:t>
      </w:r>
      <w:r w:rsidRPr="00221415">
        <w:rPr>
          <w:rFonts w:ascii="Times New Roman" w:hAnsi="Times New Roman" w:cs="Times New Roman"/>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00E15723">
        <w:rPr>
          <w:lang w:val="en-US"/>
        </w:rPr>
        <w:t xml:space="preserve">of both appendixes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A8DA1"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2925E8"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51E817"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73255F">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73255F">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Resales of the like product purchased in the domestic market of your’s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A80" w:rsidRDefault="00614A80">
      <w:pPr>
        <w:spacing w:after="0" w:line="240" w:lineRule="auto"/>
      </w:pPr>
      <w:r>
        <w:separator/>
      </w:r>
    </w:p>
  </w:endnote>
  <w:endnote w:type="continuationSeparator" w:id="0">
    <w:p w:rsidR="00614A80" w:rsidRDefault="00614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5E8" w:rsidRPr="00343607" w:rsidRDefault="002925E8">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090260">
      <w:rPr>
        <w:rStyle w:val="Nmerodepgina"/>
        <w:noProof/>
        <w:lang w:val="en-US"/>
      </w:rPr>
      <w:t>2</w:t>
    </w:r>
    <w:r>
      <w:rPr>
        <w:rStyle w:val="Nmerodepgina"/>
      </w:rPr>
      <w:fldChar w:fldCharType="end"/>
    </w:r>
  </w:p>
  <w:p w:rsidR="002925E8" w:rsidRPr="00B10A3A" w:rsidRDefault="002925E8"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5E8" w:rsidRDefault="002925E8">
    <w:pPr>
      <w:pStyle w:val="Rodap"/>
      <w:rPr>
        <w:sz w:val="16"/>
        <w:szCs w:val="16"/>
      </w:rPr>
    </w:pPr>
  </w:p>
  <w:p w:rsidR="002925E8" w:rsidRPr="00B10A3A" w:rsidRDefault="002925E8">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A80" w:rsidRDefault="00614A80">
      <w:pPr>
        <w:spacing w:after="0" w:line="240" w:lineRule="auto"/>
      </w:pPr>
      <w:r>
        <w:separator/>
      </w:r>
    </w:p>
  </w:footnote>
  <w:footnote w:type="continuationSeparator" w:id="0">
    <w:p w:rsidR="00614A80" w:rsidRDefault="00614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5E8" w:rsidRPr="00E90ABD" w:rsidRDefault="002925E8"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B94C2B04"/>
    <w:lvl w:ilvl="0" w:tplc="890E87CC">
      <w:start w:val="1"/>
      <w:numFmt w:val="upperRoman"/>
      <w:lvlText w:val="%1."/>
      <w:lvlJc w:val="left"/>
      <w:pPr>
        <w:ind w:left="1080" w:hanging="720"/>
      </w:pPr>
      <w:rPr>
        <w:rFonts w:ascii="Times New Roman" w:hAnsi="Times New Roman"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0260"/>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21415"/>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25E8"/>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020F"/>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679EB"/>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10D5"/>
    <w:rsid w:val="005442AE"/>
    <w:rsid w:val="00544825"/>
    <w:rsid w:val="0054503F"/>
    <w:rsid w:val="00545104"/>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4A80"/>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22F"/>
    <w:rsid w:val="0073255F"/>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973DC"/>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0B6A"/>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15723"/>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A1B1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link w:val="PargrafodaListaChar"/>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PargrafodaListaChar">
    <w:name w:val="Parágrafo da Lista Char"/>
    <w:basedOn w:val="Fontepargpadro"/>
    <w:link w:val="PargrafodaLista"/>
    <w:uiPriority w:val="34"/>
    <w:locked/>
    <w:rsid w:val="00797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dcom@economia.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ACEF5-E7D9-4441-8C55-1F7CB835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51</Pages>
  <Words>14858</Words>
  <Characters>80237</Characters>
  <Application>Microsoft Office Word</Application>
  <DocSecurity>2</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NOTEBOOK</cp:lastModifiedBy>
  <cp:revision>14</cp:revision>
  <dcterms:created xsi:type="dcterms:W3CDTF">2017-03-10T17:03:00Z</dcterms:created>
  <dcterms:modified xsi:type="dcterms:W3CDTF">2021-02-19T17:55:00Z</dcterms:modified>
</cp:coreProperties>
</file>