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009CD"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2C70799E" wp14:editId="71F665C2">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2E5AF7"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0934F1D7" w14:textId="77777777"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4F2E7C07"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4558F7DA"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012941D6" w14:textId="77777777"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14:paraId="26CF67D7" w14:textId="77777777"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14:paraId="7DCF6650" w14:textId="30AA2307"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bookmarkStart w:id="1" w:name="_Hlk55566619"/>
      <w:r w:rsidR="008B7B22" w:rsidRPr="008B7B22">
        <w:rPr>
          <w:rFonts w:eastAsia="Calibri"/>
          <w:sz w:val="18"/>
          <w:szCs w:val="18"/>
        </w:rPr>
        <w:fldChar w:fldCharType="begin"/>
      </w:r>
      <w:r w:rsidR="008B7B22" w:rsidRPr="00F241FD">
        <w:rPr>
          <w:rFonts w:eastAsia="Calibri"/>
          <w:sz w:val="18"/>
          <w:szCs w:val="18"/>
          <w:lang w:val="fr-FR"/>
        </w:rPr>
        <w:instrText xml:space="preserve"> HYPERLINK "mailto:sdcom@economia.gov.br" </w:instrText>
      </w:r>
      <w:r w:rsidR="008B7B22" w:rsidRPr="008B7B22">
        <w:rPr>
          <w:rFonts w:eastAsia="Calibri"/>
          <w:sz w:val="18"/>
          <w:szCs w:val="18"/>
        </w:rPr>
        <w:fldChar w:fldCharType="separate"/>
      </w:r>
      <w:r w:rsidR="008B7B22" w:rsidRPr="00F241FD">
        <w:rPr>
          <w:rStyle w:val="Hyperlink"/>
          <w:sz w:val="18"/>
          <w:szCs w:val="18"/>
          <w:lang w:val="fr-FR"/>
        </w:rPr>
        <w:t>sdcom@economia.gov.br</w:t>
      </w:r>
      <w:bookmarkEnd w:id="1"/>
      <w:r w:rsidR="008B7B22" w:rsidRPr="008B7B22">
        <w:rPr>
          <w:rFonts w:eastAsia="Calibri"/>
          <w:sz w:val="18"/>
          <w:szCs w:val="18"/>
        </w:rPr>
        <w:fldChar w:fldCharType="end"/>
      </w:r>
      <w:r w:rsidR="008B7B22" w:rsidRPr="00F241FD">
        <w:rPr>
          <w:rFonts w:eastAsia="Calibri"/>
          <w:sz w:val="24"/>
          <w:szCs w:val="24"/>
          <w:lang w:val="fr-FR"/>
        </w:rPr>
        <w:t xml:space="preserve"> </w:t>
      </w:r>
      <w:r w:rsidRPr="00210FD4">
        <w:rPr>
          <w:rFonts w:ascii="Times New Roman" w:hAnsi="Times New Roman" w:cs="Times New Roman"/>
          <w:sz w:val="18"/>
          <w:szCs w:val="18"/>
          <w:lang w:val="fr-FR"/>
        </w:rPr>
        <w:tab/>
      </w:r>
    </w:p>
    <w:p w14:paraId="18951426" w14:textId="77777777" w:rsidR="00A63308" w:rsidRPr="00210FD4" w:rsidRDefault="00A63308" w:rsidP="00A63308">
      <w:pPr>
        <w:jc w:val="both"/>
        <w:rPr>
          <w:rFonts w:ascii="Times New Roman" w:hAnsi="Times New Roman" w:cs="Times New Roman"/>
          <w:sz w:val="24"/>
          <w:szCs w:val="24"/>
          <w:lang w:val="fr-FR"/>
        </w:rPr>
      </w:pPr>
    </w:p>
    <w:p w14:paraId="2A32A217" w14:textId="77777777" w:rsidR="00F33664" w:rsidRPr="00210FD4" w:rsidRDefault="00F33664" w:rsidP="00F33664">
      <w:pPr>
        <w:jc w:val="center"/>
        <w:rPr>
          <w:rFonts w:ascii="Times New Roman" w:hAnsi="Times New Roman" w:cs="Times New Roman"/>
          <w:sz w:val="36"/>
          <w:szCs w:val="36"/>
          <w:lang w:val="fr-FR"/>
        </w:rPr>
      </w:pPr>
    </w:p>
    <w:p w14:paraId="73810D3E" w14:textId="77777777" w:rsidR="00F33664" w:rsidRDefault="00F33664" w:rsidP="00F33664">
      <w:pPr>
        <w:jc w:val="center"/>
        <w:rPr>
          <w:rFonts w:ascii="Times New Roman" w:hAnsi="Times New Roman" w:cs="Times New Roman"/>
          <w:sz w:val="36"/>
          <w:szCs w:val="36"/>
          <w:lang w:val="fr-FR"/>
        </w:rPr>
      </w:pPr>
    </w:p>
    <w:p w14:paraId="38E5E8E7" w14:textId="77777777" w:rsidR="009F2020" w:rsidRDefault="009F2020" w:rsidP="00F33664">
      <w:pPr>
        <w:jc w:val="center"/>
        <w:rPr>
          <w:rFonts w:ascii="Times New Roman" w:hAnsi="Times New Roman" w:cs="Times New Roman"/>
          <w:sz w:val="36"/>
          <w:szCs w:val="36"/>
          <w:lang w:val="fr-FR"/>
        </w:rPr>
      </w:pPr>
    </w:p>
    <w:p w14:paraId="6724B69D" w14:textId="77777777" w:rsidR="009F2020" w:rsidRPr="00210FD4" w:rsidRDefault="009F2020" w:rsidP="00F33664">
      <w:pPr>
        <w:jc w:val="center"/>
        <w:rPr>
          <w:rFonts w:ascii="Times New Roman" w:hAnsi="Times New Roman" w:cs="Times New Roman"/>
          <w:sz w:val="36"/>
          <w:szCs w:val="36"/>
          <w:lang w:val="fr-FR"/>
        </w:rPr>
      </w:pPr>
    </w:p>
    <w:p w14:paraId="067E96EE" w14:textId="77777777" w:rsidR="004E4C23" w:rsidRPr="00210FD4" w:rsidRDefault="004E4C23" w:rsidP="00F33664">
      <w:pPr>
        <w:jc w:val="center"/>
        <w:rPr>
          <w:rFonts w:ascii="Times New Roman" w:hAnsi="Times New Roman" w:cs="Times New Roman"/>
          <w:sz w:val="36"/>
          <w:szCs w:val="36"/>
          <w:lang w:val="fr-FR"/>
        </w:rPr>
      </w:pPr>
    </w:p>
    <w:p w14:paraId="4170DF89" w14:textId="77777777" w:rsidR="004E4C23" w:rsidRPr="00210FD4" w:rsidRDefault="004E4C23" w:rsidP="00F33664">
      <w:pPr>
        <w:jc w:val="center"/>
        <w:rPr>
          <w:rFonts w:ascii="Times New Roman" w:hAnsi="Times New Roman" w:cs="Times New Roman"/>
          <w:sz w:val="36"/>
          <w:szCs w:val="36"/>
          <w:lang w:val="fr-FR"/>
        </w:rPr>
      </w:pPr>
    </w:p>
    <w:p w14:paraId="223C51A7" w14:textId="77777777"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14:paraId="7F15470F" w14:textId="77777777" w:rsidR="00F33664" w:rsidRPr="00210FD4" w:rsidRDefault="00F33664" w:rsidP="00A63308">
      <w:pPr>
        <w:jc w:val="both"/>
        <w:rPr>
          <w:rFonts w:ascii="Times New Roman" w:hAnsi="Times New Roman" w:cs="Times New Roman"/>
          <w:sz w:val="24"/>
          <w:szCs w:val="24"/>
          <w:lang w:val="fr-FR"/>
        </w:rPr>
      </w:pPr>
    </w:p>
    <w:p w14:paraId="6E541105" w14:textId="77777777" w:rsidR="00F33664" w:rsidRPr="00210FD4" w:rsidRDefault="00F33664" w:rsidP="00A63308">
      <w:pPr>
        <w:jc w:val="both"/>
        <w:rPr>
          <w:rFonts w:ascii="Times New Roman" w:hAnsi="Times New Roman" w:cs="Times New Roman"/>
          <w:sz w:val="24"/>
          <w:szCs w:val="24"/>
          <w:lang w:val="fr-FR"/>
        </w:rPr>
      </w:pPr>
    </w:p>
    <w:p w14:paraId="2A1DCF59" w14:textId="77777777" w:rsidR="00F33664" w:rsidRPr="00210FD4" w:rsidRDefault="00F33664" w:rsidP="00A63308">
      <w:pPr>
        <w:jc w:val="both"/>
        <w:rPr>
          <w:rFonts w:ascii="Times New Roman" w:hAnsi="Times New Roman" w:cs="Times New Roman"/>
          <w:sz w:val="24"/>
          <w:szCs w:val="24"/>
          <w:lang w:val="fr-FR"/>
        </w:rPr>
      </w:pPr>
    </w:p>
    <w:p w14:paraId="54A85DC6" w14:textId="48A2D127" w:rsidR="007E1ACA" w:rsidRPr="005442AE"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Investigation of the practice of dumping in </w:t>
      </w:r>
      <w:bookmarkStart w:id="2" w:name="_Hlk70078628"/>
      <w:r w:rsidR="00F555F8" w:rsidRPr="002755D6">
        <w:rPr>
          <w:rFonts w:ascii="Times New Roman" w:hAnsi="Times New Roman" w:cs="Times New Roman"/>
          <w:sz w:val="24"/>
          <w:szCs w:val="24"/>
          <w:lang w:val="en-US"/>
        </w:rPr>
        <w:t xml:space="preserve">ethylene glycol </w:t>
      </w:r>
      <w:proofErr w:type="spellStart"/>
      <w:r w:rsidR="00F555F8" w:rsidRPr="002755D6">
        <w:rPr>
          <w:rFonts w:ascii="Times New Roman" w:hAnsi="Times New Roman" w:cs="Times New Roman"/>
          <w:sz w:val="24"/>
          <w:szCs w:val="24"/>
          <w:lang w:val="en-US"/>
        </w:rPr>
        <w:t>monobutyl</w:t>
      </w:r>
      <w:proofErr w:type="spellEnd"/>
      <w:r w:rsidR="00F555F8" w:rsidRPr="002755D6">
        <w:rPr>
          <w:rFonts w:ascii="Times New Roman" w:hAnsi="Times New Roman" w:cs="Times New Roman"/>
          <w:sz w:val="24"/>
          <w:szCs w:val="24"/>
          <w:lang w:val="en-US"/>
        </w:rPr>
        <w:t xml:space="preserve"> ether (EGMBE)</w:t>
      </w:r>
      <w:bookmarkEnd w:id="2"/>
      <w:r w:rsidR="00F555F8">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exports to Brazil, usually classified under </w:t>
      </w:r>
      <w:r w:rsidR="00E72607">
        <w:rPr>
          <w:rFonts w:ascii="Times New Roman" w:hAnsi="Times New Roman" w:cs="Times New Roman"/>
          <w:sz w:val="24"/>
          <w:szCs w:val="24"/>
          <w:lang w:val="en-US"/>
        </w:rPr>
        <w:t>sub</w:t>
      </w:r>
      <w:r w:rsidRPr="005442AE">
        <w:rPr>
          <w:rFonts w:ascii="Times New Roman" w:hAnsi="Times New Roman" w:cs="Times New Roman"/>
          <w:sz w:val="24"/>
          <w:szCs w:val="24"/>
          <w:lang w:val="en-US"/>
        </w:rPr>
        <w:t xml:space="preserve">item </w:t>
      </w:r>
      <w:r w:rsidR="00F555F8" w:rsidRPr="002755D6">
        <w:rPr>
          <w:rFonts w:ascii="Times New Roman" w:hAnsi="Times New Roman" w:cs="Times New Roman"/>
          <w:sz w:val="24"/>
          <w:szCs w:val="24"/>
          <w:lang w:val="en-US"/>
        </w:rPr>
        <w:t xml:space="preserve">2909.43.10 </w:t>
      </w:r>
      <w:r w:rsidRPr="005442AE">
        <w:rPr>
          <w:rFonts w:ascii="Times New Roman" w:hAnsi="Times New Roman" w:cs="Times New Roman"/>
          <w:sz w:val="24"/>
          <w:szCs w:val="24"/>
          <w:lang w:val="en-US"/>
        </w:rPr>
        <w:t xml:space="preserve">of the MERCOSUR Common Nomenclature (NCM – </w:t>
      </w:r>
      <w:proofErr w:type="spellStart"/>
      <w:r w:rsidRPr="005442AE">
        <w:rPr>
          <w:rFonts w:ascii="Times New Roman" w:hAnsi="Times New Roman" w:cs="Times New Roman"/>
          <w:sz w:val="24"/>
          <w:szCs w:val="24"/>
          <w:lang w:val="en-US"/>
        </w:rPr>
        <w:t>Nomenclatura</w:t>
      </w:r>
      <w:proofErr w:type="spellEnd"/>
      <w:r w:rsidRPr="005442AE">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Comum</w:t>
      </w:r>
      <w:proofErr w:type="spellEnd"/>
      <w:r w:rsidRPr="005442AE">
        <w:rPr>
          <w:rFonts w:ascii="Times New Roman" w:hAnsi="Times New Roman" w:cs="Times New Roman"/>
          <w:sz w:val="24"/>
          <w:szCs w:val="24"/>
          <w:lang w:val="en-US"/>
        </w:rPr>
        <w:t xml:space="preserve"> do MERCOSUL), </w:t>
      </w:r>
      <w:r w:rsidR="00C26D11" w:rsidRPr="00375C90">
        <w:rPr>
          <w:rFonts w:ascii="Times New Roman" w:hAnsi="Times New Roman" w:cs="Times New Roman"/>
          <w:sz w:val="24"/>
          <w:szCs w:val="24"/>
          <w:lang w:val="en-US"/>
        </w:rPr>
        <w:t>origina</w:t>
      </w:r>
      <w:r w:rsidR="00C26D11">
        <w:rPr>
          <w:rFonts w:ascii="Times New Roman" w:hAnsi="Times New Roman" w:cs="Times New Roman"/>
          <w:sz w:val="24"/>
          <w:szCs w:val="24"/>
          <w:lang w:val="en-US"/>
        </w:rPr>
        <w:t>ting in</w:t>
      </w:r>
      <w:r w:rsidR="00C26D11" w:rsidRPr="00375C90">
        <w:rPr>
          <w:rFonts w:ascii="Times New Roman" w:hAnsi="Times New Roman" w:cs="Times New Roman"/>
          <w:sz w:val="24"/>
          <w:szCs w:val="24"/>
          <w:lang w:val="en-US"/>
        </w:rPr>
        <w:t xml:space="preserve"> </w:t>
      </w:r>
      <w:r w:rsidR="00F555F8" w:rsidRPr="00F555F8">
        <w:rPr>
          <w:rFonts w:ascii="Times New Roman" w:hAnsi="Times New Roman" w:cs="Times New Roman"/>
          <w:sz w:val="24"/>
          <w:szCs w:val="24"/>
          <w:lang w:val="en-US"/>
        </w:rPr>
        <w:t>France</w:t>
      </w:r>
      <w:r w:rsidRPr="005442AE">
        <w:rPr>
          <w:rFonts w:ascii="Times New Roman" w:hAnsi="Times New Roman" w:cs="Times New Roman"/>
          <w:sz w:val="24"/>
          <w:szCs w:val="24"/>
          <w:lang w:val="en-US"/>
        </w:rPr>
        <w:t>, and of injury to the domestic industry due to such practice.</w:t>
      </w:r>
    </w:p>
    <w:p w14:paraId="5A2269F7" w14:textId="77777777" w:rsidR="00A63308" w:rsidRPr="005442AE" w:rsidRDefault="00A63308" w:rsidP="00A63308">
      <w:pPr>
        <w:jc w:val="both"/>
        <w:rPr>
          <w:rFonts w:ascii="Times New Roman" w:hAnsi="Times New Roman" w:cs="Times New Roman"/>
          <w:sz w:val="24"/>
          <w:szCs w:val="24"/>
          <w:lang w:val="en-US"/>
        </w:rPr>
      </w:pPr>
    </w:p>
    <w:p w14:paraId="75481E4A" w14:textId="77777777" w:rsidR="001D6577" w:rsidRPr="005442AE" w:rsidRDefault="001D6577">
      <w:pPr>
        <w:rPr>
          <w:rFonts w:ascii="Times New Roman" w:hAnsi="Times New Roman" w:cs="Times New Roman"/>
          <w:sz w:val="24"/>
          <w:szCs w:val="24"/>
          <w:lang w:val="en-US"/>
        </w:rPr>
      </w:pPr>
    </w:p>
    <w:p w14:paraId="6ABEFCDC" w14:textId="77777777" w:rsidR="001D6577" w:rsidRPr="005442AE" w:rsidRDefault="001D6577">
      <w:pPr>
        <w:rPr>
          <w:rFonts w:ascii="Times New Roman" w:hAnsi="Times New Roman" w:cs="Times New Roman"/>
          <w:sz w:val="24"/>
          <w:szCs w:val="24"/>
          <w:lang w:val="en-US"/>
        </w:rPr>
      </w:pPr>
    </w:p>
    <w:p w14:paraId="3BF7670D" w14:textId="77777777" w:rsidR="00A63308" w:rsidRPr="005442AE" w:rsidRDefault="00A63308">
      <w:pPr>
        <w:rPr>
          <w:rFonts w:ascii="Times New Roman" w:hAnsi="Times New Roman" w:cs="Times New Roman"/>
          <w:sz w:val="24"/>
          <w:szCs w:val="24"/>
          <w:lang w:val="en-US"/>
        </w:rPr>
      </w:pPr>
    </w:p>
    <w:p w14:paraId="1D39437A" w14:textId="79B2671A" w:rsidR="007E1ACA" w:rsidRPr="00F555F8" w:rsidRDefault="007E1ACA" w:rsidP="007E1ACA">
      <w:pPr>
        <w:spacing w:after="0"/>
        <w:jc w:val="center"/>
        <w:rPr>
          <w:rFonts w:ascii="Times New Roman" w:hAnsi="Times New Roman" w:cs="Times New Roman"/>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r w:rsidR="00F555F8" w:rsidRPr="00721C56">
        <w:rPr>
          <w:rFonts w:ascii="Times New Roman" w:hAnsi="Times New Roman" w:cs="Times New Roman"/>
          <w:sz w:val="24"/>
          <w:szCs w:val="24"/>
        </w:rPr>
        <w:t>52272.005963/2021-36</w:t>
      </w:r>
    </w:p>
    <w:p w14:paraId="38DE6C6C" w14:textId="0727FE28" w:rsidR="007E1ACA" w:rsidRPr="00F555F8" w:rsidRDefault="007E1ACA" w:rsidP="007E1ACA">
      <w:pPr>
        <w:spacing w:after="0"/>
        <w:jc w:val="center"/>
        <w:rPr>
          <w:rFonts w:ascii="Times New Roman" w:hAnsi="Times New Roman" w:cs="Times New Roman"/>
          <w:sz w:val="24"/>
          <w:szCs w:val="24"/>
        </w:rPr>
      </w:pPr>
      <w:r w:rsidRPr="00F555F8">
        <w:rPr>
          <w:rFonts w:ascii="Times New Roman" w:hAnsi="Times New Roman" w:cs="Times New Roman"/>
          <w:sz w:val="24"/>
          <w:szCs w:val="24"/>
        </w:rPr>
        <w:t xml:space="preserve">Contact: </w:t>
      </w:r>
      <w:r w:rsidR="00F555F8" w:rsidRPr="00F555F8">
        <w:rPr>
          <w:rFonts w:ascii="Times New Roman" w:hAnsi="Times New Roman" w:cs="Times New Roman"/>
          <w:sz w:val="24"/>
          <w:szCs w:val="24"/>
        </w:rPr>
        <w:t>(+55 61) 2027-7770 ou ebmeg@economia.gov.br</w:t>
      </w:r>
    </w:p>
    <w:p w14:paraId="47F2418D" w14:textId="77777777" w:rsidR="00D471C0" w:rsidRPr="00F555F8" w:rsidRDefault="00D471C0" w:rsidP="0036633F">
      <w:pPr>
        <w:spacing w:after="0"/>
        <w:jc w:val="center"/>
        <w:rPr>
          <w:rFonts w:ascii="Times New Roman" w:hAnsi="Times New Roman" w:cs="Times New Roman"/>
          <w:sz w:val="24"/>
          <w:szCs w:val="24"/>
        </w:rPr>
      </w:pPr>
    </w:p>
    <w:p w14:paraId="33C9A1A7" w14:textId="77777777" w:rsidR="00C00306" w:rsidRPr="00F555F8" w:rsidRDefault="00C00306" w:rsidP="003D2FA9">
      <w:pPr>
        <w:jc w:val="center"/>
        <w:rPr>
          <w:rFonts w:ascii="Times New Roman" w:hAnsi="Times New Roman" w:cs="Times New Roman"/>
          <w:sz w:val="24"/>
          <w:szCs w:val="24"/>
        </w:rPr>
      </w:pPr>
    </w:p>
    <w:p w14:paraId="594B5EEE"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14AAA8A2" wp14:editId="72140AB7">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25E18"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3B85B371" w14:textId="0593DFB3"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determine whether your company dumped in Brazil </w:t>
      </w:r>
      <w:r w:rsidR="00F555F8" w:rsidRPr="002755D6">
        <w:rPr>
          <w:rFonts w:ascii="Times New Roman" w:hAnsi="Times New Roman" w:cs="Times New Roman"/>
          <w:sz w:val="24"/>
          <w:szCs w:val="24"/>
          <w:lang w:val="en-US"/>
        </w:rPr>
        <w:t xml:space="preserve">ethylene glycol </w:t>
      </w:r>
      <w:proofErr w:type="spellStart"/>
      <w:r w:rsidR="00F555F8" w:rsidRPr="002755D6">
        <w:rPr>
          <w:rFonts w:ascii="Times New Roman" w:hAnsi="Times New Roman" w:cs="Times New Roman"/>
          <w:sz w:val="24"/>
          <w:szCs w:val="24"/>
          <w:lang w:val="en-US"/>
        </w:rPr>
        <w:t>monobutyl</w:t>
      </w:r>
      <w:proofErr w:type="spellEnd"/>
      <w:r w:rsidR="00F555F8" w:rsidRPr="002755D6">
        <w:rPr>
          <w:rFonts w:ascii="Times New Roman" w:hAnsi="Times New Roman" w:cs="Times New Roman"/>
          <w:sz w:val="24"/>
          <w:szCs w:val="24"/>
          <w:lang w:val="en-US"/>
        </w:rPr>
        <w:t xml:space="preserve"> ether (EGMBE), usually classified under subitem 2909.43.10 of the MERCOSUR Common Nomenclature (NCM – </w:t>
      </w:r>
      <w:proofErr w:type="spellStart"/>
      <w:r w:rsidR="00F555F8" w:rsidRPr="002755D6">
        <w:rPr>
          <w:rFonts w:ascii="Times New Roman" w:hAnsi="Times New Roman" w:cs="Times New Roman"/>
          <w:sz w:val="24"/>
          <w:szCs w:val="24"/>
          <w:lang w:val="en-US"/>
        </w:rPr>
        <w:t>Nomenclatura</w:t>
      </w:r>
      <w:proofErr w:type="spellEnd"/>
      <w:r w:rsidR="00F555F8" w:rsidRPr="002755D6">
        <w:rPr>
          <w:rFonts w:ascii="Times New Roman" w:hAnsi="Times New Roman" w:cs="Times New Roman"/>
          <w:sz w:val="24"/>
          <w:szCs w:val="24"/>
          <w:lang w:val="en-US"/>
        </w:rPr>
        <w:t xml:space="preserve"> </w:t>
      </w:r>
      <w:proofErr w:type="spellStart"/>
      <w:r w:rsidR="00F555F8" w:rsidRPr="002755D6">
        <w:rPr>
          <w:rFonts w:ascii="Times New Roman" w:hAnsi="Times New Roman" w:cs="Times New Roman"/>
          <w:sz w:val="24"/>
          <w:szCs w:val="24"/>
          <w:lang w:val="en-US"/>
        </w:rPr>
        <w:t>Comum</w:t>
      </w:r>
      <w:proofErr w:type="spellEnd"/>
      <w:r w:rsidR="00F555F8" w:rsidRPr="002755D6">
        <w:rPr>
          <w:rFonts w:ascii="Times New Roman" w:hAnsi="Times New Roman" w:cs="Times New Roman"/>
          <w:sz w:val="24"/>
          <w:szCs w:val="24"/>
          <w:lang w:val="en-US"/>
        </w:rPr>
        <w:t xml:space="preserve"> do MERCOSUL)</w:t>
      </w:r>
      <w:r w:rsidRPr="005442AE">
        <w:rPr>
          <w:rFonts w:ascii="Times New Roman" w:eastAsia="Times New Roman" w:hAnsi="Times New Roman" w:cs="Times New Roman"/>
          <w:sz w:val="24"/>
          <w:szCs w:val="24"/>
          <w:lang w:val="en-US" w:eastAsia="pt-BR"/>
        </w:rPr>
        <w:t>, original from</w:t>
      </w:r>
      <w:r w:rsidR="00F555F8">
        <w:rPr>
          <w:rFonts w:ascii="Times New Roman" w:eastAsia="Times New Roman" w:hAnsi="Times New Roman" w:cs="Times New Roman"/>
          <w:color w:val="FF0000"/>
          <w:sz w:val="24"/>
          <w:szCs w:val="24"/>
          <w:lang w:val="en-US" w:eastAsia="pt-BR"/>
        </w:rPr>
        <w:t xml:space="preserve"> </w:t>
      </w:r>
      <w:r w:rsidR="00F555F8" w:rsidRPr="00F555F8">
        <w:rPr>
          <w:rFonts w:ascii="Times New Roman" w:eastAsia="Times New Roman" w:hAnsi="Times New Roman" w:cs="Times New Roman"/>
          <w:sz w:val="24"/>
          <w:szCs w:val="24"/>
          <w:lang w:val="en-US" w:eastAsia="pt-BR"/>
        </w:rPr>
        <w:t>France</w:t>
      </w:r>
      <w:r w:rsidR="00765DD6" w:rsidRPr="005442AE">
        <w:rPr>
          <w:rFonts w:ascii="Times New Roman" w:eastAsia="Times New Roman" w:hAnsi="Times New Roman" w:cs="Times New Roman"/>
          <w:sz w:val="24"/>
          <w:szCs w:val="24"/>
          <w:lang w:val="en-US" w:eastAsia="pt-BR"/>
        </w:rPr>
        <w:t>.</w:t>
      </w:r>
    </w:p>
    <w:p w14:paraId="1341CDDF"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5E8392FD"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78AAEFD7"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50BFF594"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6F3D0CF3"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1426AC7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14:paraId="2AB3BB3C"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C22AA6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68EF7DA4"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46B3E913"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7F015856"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71A6E4A8"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2A9F0655"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31C2A3C0" w14:textId="77777777"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1310D16C"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073ED974"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1128F9FB"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C0AC68E"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74703483"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0F9B7A68"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5AB3A226"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386078C0"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68053BA2"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2BCDA68C"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0B7B0388" w14:textId="77777777" w:rsidR="001D463B" w:rsidRPr="005442AE" w:rsidRDefault="001D463B" w:rsidP="001D463B">
      <w:pPr>
        <w:pStyle w:val="PargrafodaLista"/>
        <w:rPr>
          <w:rFonts w:ascii="Times New Roman" w:hAnsi="Times New Roman" w:cs="Times New Roman"/>
          <w:sz w:val="24"/>
          <w:szCs w:val="24"/>
          <w:lang w:val="en-US"/>
        </w:rPr>
      </w:pPr>
    </w:p>
    <w:p w14:paraId="09433481" w14:textId="77777777"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7241DFE6" w14:textId="77777777" w:rsidR="00573E9F" w:rsidRPr="00573E9F" w:rsidRDefault="00573E9F" w:rsidP="00573E9F">
      <w:pPr>
        <w:pStyle w:val="PargrafodaLista"/>
        <w:rPr>
          <w:rFonts w:ascii="Times New Roman" w:hAnsi="Times New Roman" w:cs="Times New Roman"/>
          <w:sz w:val="24"/>
          <w:szCs w:val="24"/>
          <w:lang w:val="en-US"/>
        </w:rPr>
      </w:pPr>
    </w:p>
    <w:p w14:paraId="64376CBE" w14:textId="77777777" w:rsidR="00573E9F" w:rsidRPr="00573E9F" w:rsidRDefault="00573E9F" w:rsidP="00573E9F">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r w:rsidRPr="00573E9F">
        <w:rPr>
          <w:rFonts w:ascii="Times New Roman" w:hAnsi="Times New Roman" w:cs="Times New Roman"/>
          <w:sz w:val="24"/>
          <w:szCs w:val="24"/>
          <w:lang w:val="en"/>
        </w:rPr>
        <w:t xml:space="preserve">It is recommended that the files are named in a short form, </w:t>
      </w:r>
      <w:proofErr w:type="spellStart"/>
      <w:r w:rsidRPr="00573E9F">
        <w:rPr>
          <w:rFonts w:ascii="Times New Roman" w:hAnsi="Times New Roman" w:cs="Times New Roman"/>
          <w:sz w:val="24"/>
          <w:szCs w:val="24"/>
          <w:lang w:val="en"/>
        </w:rPr>
        <w:t>XX_YYYY_nome</w:t>
      </w:r>
      <w:proofErr w:type="spellEnd"/>
      <w:r w:rsidRPr="00573E9F">
        <w:rPr>
          <w:rFonts w:ascii="Times New Roman" w:hAnsi="Times New Roman" w:cs="Times New Roman"/>
          <w:sz w:val="24"/>
          <w:szCs w:val="24"/>
          <w:lang w:val="en"/>
        </w:rPr>
        <w:t xml:space="preserve"> file, being XX = file number (corresponding to the</w:t>
      </w:r>
      <w:r w:rsidRPr="00573E9F">
        <w:rPr>
          <w:rFonts w:ascii="Times New Roman" w:hAnsi="Times New Roman" w:cs="Times New Roman"/>
          <w:lang w:val="en"/>
        </w:rPr>
        <w:t xml:space="preserve"> </w:t>
      </w:r>
      <w:r w:rsidRPr="00573E9F">
        <w:rPr>
          <w:rFonts w:ascii="Times New Roman" w:hAnsi="Times New Roman" w:cs="Times New Roman"/>
          <w:sz w:val="24"/>
          <w:szCs w:val="24"/>
          <w:lang w:val="en"/>
        </w:rPr>
        <w:t>amount of files sent) and YYYY = document terms (CONF or REST).</w:t>
      </w:r>
    </w:p>
    <w:p w14:paraId="3D53AE55" w14:textId="77777777" w:rsidR="001D463B" w:rsidRPr="005442AE" w:rsidRDefault="001D463B" w:rsidP="001D463B">
      <w:pPr>
        <w:pStyle w:val="PargrafodaLista"/>
        <w:rPr>
          <w:rFonts w:ascii="Times New Roman" w:hAnsi="Times New Roman" w:cs="Times New Roman"/>
          <w:sz w:val="24"/>
          <w:szCs w:val="24"/>
          <w:lang w:val="en-US"/>
        </w:rPr>
      </w:pPr>
    </w:p>
    <w:p w14:paraId="4E53CFA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00519B7A" w14:textId="77777777" w:rsidR="00746039" w:rsidRPr="005442AE" w:rsidRDefault="00746039" w:rsidP="00746039">
      <w:pPr>
        <w:pStyle w:val="PargrafodaLista"/>
        <w:rPr>
          <w:rFonts w:ascii="Times New Roman" w:hAnsi="Times New Roman" w:cs="Times New Roman"/>
          <w:sz w:val="24"/>
          <w:szCs w:val="24"/>
          <w:lang w:val="en-US"/>
        </w:rPr>
      </w:pPr>
    </w:p>
    <w:p w14:paraId="55C64314"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3208331B"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7F9D56B1"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5213B3DE"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8E83752"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2.550,30.</w:t>
      </w:r>
    </w:p>
    <w:p w14:paraId="5F9F1F4D"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7680B6FE"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42F92F4D"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6C986EB8" w14:textId="77777777"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2EDC6934" w14:textId="77777777" w:rsidR="00573E9F" w:rsidRPr="006314CC" w:rsidRDefault="00573E9F" w:rsidP="00573E9F">
      <w:pPr>
        <w:pStyle w:val="PargrafodaLista"/>
        <w:rPr>
          <w:rFonts w:ascii="Times New Roman" w:hAnsi="Times New Roman" w:cs="Times New Roman"/>
          <w:sz w:val="24"/>
          <w:szCs w:val="24"/>
          <w:lang w:val="en-US"/>
        </w:rPr>
      </w:pPr>
    </w:p>
    <w:p w14:paraId="58BCBA25" w14:textId="77777777" w:rsidR="006314CC" w:rsidRPr="006314CC" w:rsidRDefault="006314CC" w:rsidP="006314CC">
      <w:pPr>
        <w:pStyle w:val="PargrafodaLista"/>
        <w:numPr>
          <w:ilvl w:val="0"/>
          <w:numId w:val="2"/>
        </w:numPr>
        <w:jc w:val="both"/>
        <w:rPr>
          <w:rFonts w:ascii="Times New Roman" w:hAnsi="Times New Roman" w:cs="Times New Roman"/>
          <w:sz w:val="24"/>
          <w:szCs w:val="24"/>
          <w:lang w:val="en-US"/>
        </w:rPr>
      </w:pPr>
      <w:r w:rsidRPr="006314CC">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6314CC">
        <w:rPr>
          <w:rFonts w:ascii="Times New Roman" w:hAnsi="Times New Roman" w:cs="Times New Roman"/>
          <w:sz w:val="24"/>
          <w:szCs w:val="24"/>
          <w:lang w:val="en"/>
        </w:rPr>
        <w:t>contentsearch</w:t>
      </w:r>
      <w:proofErr w:type="spellEnd"/>
      <w:r w:rsidRPr="006314CC">
        <w:rPr>
          <w:rFonts w:ascii="Times New Roman" w:hAnsi="Times New Roman" w:cs="Times New Roman"/>
          <w:sz w:val="24"/>
          <w:szCs w:val="24"/>
          <w:lang w:val="en"/>
        </w:rPr>
        <w:t>. In the case</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of born-digital documents,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it is</w:t>
      </w:r>
      <w:r w:rsidRPr="006314CC">
        <w:rPr>
          <w:rFonts w:ascii="Times New Roman" w:hAnsi="Times New Roman" w:cs="Times New Roman"/>
          <w:lang w:val="en"/>
        </w:rPr>
        <w:t xml:space="preserve"> </w:t>
      </w:r>
      <w:r w:rsidRPr="006314CC">
        <w:rPr>
          <w:rFonts w:ascii="Times New Roman" w:hAnsi="Times New Roman" w:cs="Times New Roman"/>
          <w:sz w:val="24"/>
          <w:szCs w:val="24"/>
          <w:lang w:val="en"/>
        </w:rPr>
        <w:t>recommended that the content be indexed and searchable.</w:t>
      </w:r>
    </w:p>
    <w:p w14:paraId="5B3DF781"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734CF670"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14:paraId="6A971A13"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41D0409D"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bookmarkStart w:id="3" w:name="_GoBack"/>
      <w:bookmarkEnd w:id="3"/>
    </w:p>
    <w:p w14:paraId="6D4BAE95"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05EC13B5" wp14:editId="4CBCB8BB">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95B75"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0B758B62"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770EED1"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028694F5"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000D23FE"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32A8877"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1C208C0"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6BD6A093"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23DB2270"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14:paraId="28C4E00E"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23D449DC"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2224F6C"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194D9530"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506119B2"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3823918A"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479326BC" w14:textId="77777777" w:rsidR="00A07F82" w:rsidRPr="005442AE" w:rsidRDefault="00A07F82" w:rsidP="00EA5AF7">
      <w:pPr>
        <w:spacing w:after="0"/>
        <w:ind w:left="709"/>
        <w:jc w:val="both"/>
        <w:rPr>
          <w:rFonts w:ascii="Times New Roman" w:hAnsi="Times New Roman" w:cs="Times New Roman"/>
          <w:sz w:val="24"/>
          <w:szCs w:val="24"/>
          <w:lang w:val="en-US"/>
        </w:rPr>
      </w:pPr>
    </w:p>
    <w:p w14:paraId="7341DEB3"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41096227"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20074604"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5215C4BE"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28299D31"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14:paraId="5F80376B"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54DADCCF"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6B55E257"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58D90815"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1917FDC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487051BA"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17FC2583"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3F37DD5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5D3443A0"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14:paraId="39134138"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32B9D0FE"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1D937D56"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E3C16A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223D9FF2"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12DBEE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4300D83E"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12748AD5"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1BFECBB9"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18DA307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0582A1F9"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7F8C8546"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4CE1DAFF"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0F9B3930"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50EDA407"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47BA8638"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59BBFED7"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C2C588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C4DAF8D"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7B549301"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7698850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5434142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6CF67921"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4691DA14"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64680B1A"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67EDC7C"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4BDD3413"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00238B22"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6E9D3CBD"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21301101"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4C091C4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48E52C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14:paraId="330AF36A"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4628EFCA"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2B8400C2"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021DED4B"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51250F6A"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15CD460E"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7F054AD1"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09143BED"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684B9A48" w14:textId="77777777"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376ABC49"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7F07BDB0" wp14:editId="67050E62">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DE4DFC"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14C6073A"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0C0FF339"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5AF2793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23204271"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7A1A34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7F016D12" w14:textId="77777777" w:rsidR="00A63308" w:rsidRPr="005442AE" w:rsidRDefault="00A63308" w:rsidP="00A63308">
      <w:pPr>
        <w:jc w:val="both"/>
        <w:rPr>
          <w:rFonts w:ascii="Times New Roman" w:hAnsi="Times New Roman" w:cs="Times New Roman"/>
          <w:sz w:val="24"/>
          <w:szCs w:val="24"/>
          <w:lang w:val="en-US"/>
        </w:rPr>
      </w:pPr>
    </w:p>
    <w:p w14:paraId="74C25807"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5EB7F48F"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4805B2C6" wp14:editId="1DA8225C">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E39C1"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14:paraId="522E0111" w14:textId="77777777" w:rsidR="00F75CF0" w:rsidRPr="005442AE" w:rsidRDefault="00F75CF0" w:rsidP="00A63308">
      <w:pPr>
        <w:jc w:val="both"/>
        <w:rPr>
          <w:rFonts w:ascii="Times New Roman" w:hAnsi="Times New Roman" w:cs="Times New Roman"/>
          <w:sz w:val="24"/>
          <w:szCs w:val="24"/>
          <w:lang w:val="en-US"/>
        </w:rPr>
      </w:pPr>
    </w:p>
    <w:p w14:paraId="49EBD153"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14:paraId="21A018DA" w14:textId="4584F4DF" w:rsidR="00F555F8" w:rsidRPr="00F555F8" w:rsidRDefault="00F555F8" w:rsidP="00F555F8">
      <w:pPr>
        <w:pStyle w:val="PargrafodaLista"/>
        <w:numPr>
          <w:ilvl w:val="0"/>
          <w:numId w:val="4"/>
        </w:numPr>
        <w:jc w:val="both"/>
        <w:rPr>
          <w:rFonts w:ascii="Times New Roman" w:hAnsi="Times New Roman" w:cs="Times New Roman"/>
          <w:sz w:val="24"/>
          <w:szCs w:val="24"/>
          <w:lang w:val="en-US"/>
        </w:rPr>
      </w:pPr>
      <w:r w:rsidRPr="00CA2B6C">
        <w:rPr>
          <w:rFonts w:ascii="Times New Roman" w:hAnsi="Times New Roman" w:cs="Times New Roman"/>
          <w:sz w:val="24"/>
          <w:szCs w:val="24"/>
          <w:u w:color="FF0000"/>
          <w:lang w:val="en-US"/>
        </w:rPr>
        <w:t xml:space="preserve">Ethylene glycol </w:t>
      </w:r>
      <w:proofErr w:type="spellStart"/>
      <w:r w:rsidRPr="00CA2B6C">
        <w:rPr>
          <w:rFonts w:ascii="Times New Roman" w:hAnsi="Times New Roman" w:cs="Times New Roman"/>
          <w:sz w:val="24"/>
          <w:szCs w:val="24"/>
          <w:u w:color="FF0000"/>
          <w:lang w:val="en-US"/>
        </w:rPr>
        <w:t>monobutyl</w:t>
      </w:r>
      <w:proofErr w:type="spellEnd"/>
      <w:r w:rsidRPr="00CA2B6C">
        <w:rPr>
          <w:rFonts w:ascii="Times New Roman" w:hAnsi="Times New Roman" w:cs="Times New Roman"/>
          <w:sz w:val="24"/>
          <w:szCs w:val="24"/>
          <w:u w:color="FF0000"/>
          <w:lang w:val="en-US"/>
        </w:rPr>
        <w:t xml:space="preserve"> ether (EGMBE)</w:t>
      </w:r>
      <w:r w:rsidRPr="00CA2B6C">
        <w:rPr>
          <w:rFonts w:ascii="Times New Roman" w:hAnsi="Times New Roman" w:cs="Times New Roman"/>
          <w:sz w:val="24"/>
          <w:szCs w:val="24"/>
          <w:lang w:val="en-US"/>
        </w:rPr>
        <w:t xml:space="preserve">, commonly classified under subitem 2909.43.10 of the MERCOSUR Common Nomenclature (NCM – </w:t>
      </w:r>
      <w:proofErr w:type="spellStart"/>
      <w:r w:rsidRPr="00CA2B6C">
        <w:rPr>
          <w:rFonts w:ascii="Times New Roman" w:hAnsi="Times New Roman" w:cs="Times New Roman"/>
          <w:sz w:val="24"/>
          <w:szCs w:val="24"/>
          <w:lang w:val="en-US"/>
        </w:rPr>
        <w:t>Nomenclatura</w:t>
      </w:r>
      <w:proofErr w:type="spellEnd"/>
      <w:r w:rsidRPr="00CA2B6C">
        <w:rPr>
          <w:rFonts w:ascii="Times New Roman" w:hAnsi="Times New Roman" w:cs="Times New Roman"/>
          <w:sz w:val="24"/>
          <w:szCs w:val="24"/>
          <w:lang w:val="en-US"/>
        </w:rPr>
        <w:t xml:space="preserve"> </w:t>
      </w:r>
      <w:proofErr w:type="spellStart"/>
      <w:r w:rsidRPr="00CA2B6C">
        <w:rPr>
          <w:rFonts w:ascii="Times New Roman" w:hAnsi="Times New Roman" w:cs="Times New Roman"/>
          <w:sz w:val="24"/>
          <w:szCs w:val="24"/>
          <w:lang w:val="en-US"/>
        </w:rPr>
        <w:t>Comum</w:t>
      </w:r>
      <w:proofErr w:type="spellEnd"/>
      <w:r w:rsidRPr="00CA2B6C">
        <w:rPr>
          <w:rFonts w:ascii="Times New Roman" w:hAnsi="Times New Roman" w:cs="Times New Roman"/>
          <w:sz w:val="24"/>
          <w:szCs w:val="24"/>
          <w:lang w:val="en-US"/>
        </w:rPr>
        <w:t xml:space="preserve"> do MERCOSUL), exported from </w:t>
      </w:r>
      <w:r>
        <w:rPr>
          <w:rFonts w:ascii="Times New Roman" w:hAnsi="Times New Roman" w:cs="Times New Roman"/>
          <w:sz w:val="24"/>
          <w:szCs w:val="24"/>
          <w:lang w:val="en-US"/>
        </w:rPr>
        <w:t>France</w:t>
      </w:r>
      <w:r w:rsidRPr="00CA2B6C">
        <w:rPr>
          <w:rFonts w:ascii="Times New Roman" w:hAnsi="Times New Roman" w:cs="Times New Roman"/>
          <w:sz w:val="24"/>
          <w:szCs w:val="24"/>
          <w:lang w:val="en-US"/>
        </w:rPr>
        <w:t>.</w:t>
      </w:r>
    </w:p>
    <w:p w14:paraId="15E625CF" w14:textId="77777777" w:rsidR="00F555F8" w:rsidRPr="00B77929" w:rsidRDefault="00F555F8" w:rsidP="00F555F8">
      <w:pPr>
        <w:pStyle w:val="PargrafodaLista"/>
        <w:ind w:left="708" w:firstLine="708"/>
        <w:jc w:val="both"/>
        <w:rPr>
          <w:rFonts w:ascii="Times New Roman" w:hAnsi="Times New Roman" w:cs="Times New Roman"/>
          <w:sz w:val="24"/>
          <w:szCs w:val="24"/>
          <w:lang w:val="en"/>
        </w:rPr>
      </w:pPr>
      <w:r w:rsidRPr="00CA2B6C">
        <w:rPr>
          <w:rFonts w:ascii="Times New Roman" w:hAnsi="Times New Roman" w:cs="Times New Roman"/>
          <w:sz w:val="24"/>
          <w:szCs w:val="24"/>
          <w:u w:color="FF0000"/>
          <w:lang w:val="en-US"/>
        </w:rPr>
        <w:t xml:space="preserve">Ethylene glycol </w:t>
      </w:r>
      <w:proofErr w:type="spellStart"/>
      <w:r w:rsidRPr="00CA2B6C">
        <w:rPr>
          <w:rFonts w:ascii="Times New Roman" w:hAnsi="Times New Roman" w:cs="Times New Roman"/>
          <w:sz w:val="24"/>
          <w:szCs w:val="24"/>
          <w:u w:color="FF0000"/>
          <w:lang w:val="en-US"/>
        </w:rPr>
        <w:t>monobutyl</w:t>
      </w:r>
      <w:proofErr w:type="spellEnd"/>
      <w:r w:rsidRPr="00CA2B6C">
        <w:rPr>
          <w:rFonts w:ascii="Times New Roman" w:hAnsi="Times New Roman" w:cs="Times New Roman"/>
          <w:sz w:val="24"/>
          <w:szCs w:val="24"/>
          <w:u w:color="FF0000"/>
          <w:lang w:val="en-US"/>
        </w:rPr>
        <w:t xml:space="preserve"> ether (EGMBE)</w:t>
      </w:r>
      <w:r w:rsidRPr="00B77929">
        <w:rPr>
          <w:rFonts w:ascii="Times New Roman" w:hAnsi="Times New Roman" w:cs="Times New Roman"/>
          <w:sz w:val="24"/>
          <w:szCs w:val="24"/>
          <w:lang w:val="en"/>
        </w:rPr>
        <w:t xml:space="preserve"> is a glycolic ether derived from the reaction of n-butanol with ethylene oxide. The reaction that originates the product is carried out in a continuous process, in which the n-butanol and the ethylene oxide are combined in a reactor in pre-established proportions to form the EG</w:t>
      </w:r>
      <w:r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Subsequently, the product obtained passes through distillation columns for the separation of the following components: (</w:t>
      </w:r>
      <w:proofErr w:type="spellStart"/>
      <w:r w:rsidRPr="00B77929">
        <w:rPr>
          <w:rFonts w:ascii="Times New Roman" w:hAnsi="Times New Roman" w:cs="Times New Roman"/>
          <w:sz w:val="24"/>
          <w:szCs w:val="24"/>
          <w:lang w:val="en"/>
        </w:rPr>
        <w:t>i</w:t>
      </w:r>
      <w:proofErr w:type="spellEnd"/>
      <w:r w:rsidRPr="00B77929">
        <w:rPr>
          <w:rFonts w:ascii="Times New Roman" w:hAnsi="Times New Roman" w:cs="Times New Roman"/>
          <w:sz w:val="24"/>
          <w:szCs w:val="24"/>
          <w:lang w:val="en"/>
        </w:rPr>
        <w:t>) unreacted n-butanol, so that it is redirected to the reactor; (ii) EG</w:t>
      </w:r>
      <w:r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(iii) other by-products arising from reactions caused by the additional linking of ethylene oxide and EG</w:t>
      </w:r>
      <w:r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xml:space="preserve"> molecules. This reaction generates butyl ethers: </w:t>
      </w:r>
      <w:proofErr w:type="spellStart"/>
      <w:r w:rsidRPr="00B77929">
        <w:rPr>
          <w:rFonts w:ascii="Times New Roman" w:hAnsi="Times New Roman" w:cs="Times New Roman"/>
          <w:sz w:val="24"/>
          <w:szCs w:val="24"/>
          <w:lang w:val="en"/>
        </w:rPr>
        <w:t>monoethylene</w:t>
      </w:r>
      <w:proofErr w:type="spellEnd"/>
      <w:r w:rsidRPr="00B77929">
        <w:rPr>
          <w:rFonts w:ascii="Times New Roman" w:hAnsi="Times New Roman" w:cs="Times New Roman"/>
          <w:sz w:val="24"/>
          <w:szCs w:val="24"/>
          <w:lang w:val="en"/>
        </w:rPr>
        <w:t xml:space="preserve"> glycol butyl ether (EG</w:t>
      </w:r>
      <w:r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diethylene glycol butyl ether (EG</w:t>
      </w:r>
      <w:r w:rsidRPr="00CA2B6C">
        <w:rPr>
          <w:rFonts w:ascii="Times New Roman" w:hAnsi="Times New Roman" w:cs="Times New Roman"/>
          <w:sz w:val="24"/>
          <w:szCs w:val="24"/>
          <w:lang w:val="en"/>
        </w:rPr>
        <w:t>DBE</w:t>
      </w:r>
      <w:r w:rsidRPr="00B77929">
        <w:rPr>
          <w:rFonts w:ascii="Times New Roman" w:hAnsi="Times New Roman" w:cs="Times New Roman"/>
          <w:sz w:val="24"/>
          <w:szCs w:val="24"/>
          <w:lang w:val="en"/>
        </w:rPr>
        <w:t xml:space="preserve">) and </w:t>
      </w:r>
      <w:proofErr w:type="spellStart"/>
      <w:r w:rsidRPr="00B77929">
        <w:rPr>
          <w:rFonts w:ascii="Times New Roman" w:hAnsi="Times New Roman" w:cs="Times New Roman"/>
          <w:sz w:val="24"/>
          <w:szCs w:val="24"/>
          <w:lang w:val="en"/>
        </w:rPr>
        <w:t>triethylene</w:t>
      </w:r>
      <w:proofErr w:type="spellEnd"/>
      <w:r w:rsidRPr="00B77929">
        <w:rPr>
          <w:rFonts w:ascii="Times New Roman" w:hAnsi="Times New Roman" w:cs="Times New Roman"/>
          <w:sz w:val="24"/>
          <w:szCs w:val="24"/>
          <w:lang w:val="en"/>
        </w:rPr>
        <w:t xml:space="preserve"> glycol butyl ether (E</w:t>
      </w:r>
      <w:r w:rsidRPr="00CA2B6C">
        <w:rPr>
          <w:rFonts w:ascii="Times New Roman" w:hAnsi="Times New Roman" w:cs="Times New Roman"/>
          <w:sz w:val="24"/>
          <w:szCs w:val="24"/>
          <w:lang w:val="en"/>
        </w:rPr>
        <w:t>G</w:t>
      </w:r>
      <w:r w:rsidRPr="00B77929">
        <w:rPr>
          <w:rFonts w:ascii="Times New Roman" w:hAnsi="Times New Roman" w:cs="Times New Roman"/>
          <w:sz w:val="24"/>
          <w:szCs w:val="24"/>
          <w:lang w:val="en"/>
        </w:rPr>
        <w:t>T</w:t>
      </w:r>
      <w:r w:rsidRPr="00CA2B6C">
        <w:rPr>
          <w:rFonts w:ascii="Times New Roman" w:hAnsi="Times New Roman" w:cs="Times New Roman"/>
          <w:sz w:val="24"/>
          <w:szCs w:val="24"/>
          <w:lang w:val="en"/>
        </w:rPr>
        <w:t>BE</w:t>
      </w:r>
      <w:r w:rsidRPr="00B77929">
        <w:rPr>
          <w:rFonts w:ascii="Times New Roman" w:hAnsi="Times New Roman" w:cs="Times New Roman"/>
          <w:sz w:val="24"/>
          <w:szCs w:val="24"/>
          <w:lang w:val="en"/>
        </w:rPr>
        <w:t>).</w:t>
      </w:r>
    </w:p>
    <w:p w14:paraId="39453C08" w14:textId="77777777" w:rsidR="00F555F8" w:rsidRPr="00B77929" w:rsidRDefault="00F555F8" w:rsidP="00F555F8">
      <w:pPr>
        <w:pStyle w:val="PargrafodaLista"/>
        <w:ind w:left="708" w:firstLine="708"/>
        <w:jc w:val="both"/>
        <w:rPr>
          <w:rFonts w:ascii="Times New Roman" w:hAnsi="Times New Roman" w:cs="Times New Roman"/>
          <w:sz w:val="24"/>
          <w:szCs w:val="24"/>
          <w:lang w:val="en"/>
        </w:rPr>
      </w:pPr>
      <w:proofErr w:type="spellStart"/>
      <w:r w:rsidRPr="00B77929">
        <w:rPr>
          <w:rFonts w:ascii="Times New Roman" w:hAnsi="Times New Roman" w:cs="Times New Roman"/>
          <w:sz w:val="24"/>
          <w:szCs w:val="24"/>
          <w:lang w:val="en"/>
        </w:rPr>
        <w:t>Butylglycol</w:t>
      </w:r>
      <w:proofErr w:type="spellEnd"/>
      <w:r w:rsidRPr="00B77929">
        <w:rPr>
          <w:rFonts w:ascii="Times New Roman" w:hAnsi="Times New Roman" w:cs="Times New Roman"/>
          <w:sz w:val="24"/>
          <w:szCs w:val="24"/>
          <w:lang w:val="en"/>
        </w:rPr>
        <w:t xml:space="preserve">, </w:t>
      </w:r>
      <w:r w:rsidRPr="00CA2B6C">
        <w:rPr>
          <w:rFonts w:ascii="Times New Roman" w:hAnsi="Times New Roman" w:cs="Times New Roman"/>
          <w:sz w:val="24"/>
          <w:szCs w:val="24"/>
          <w:lang w:val="en"/>
        </w:rPr>
        <w:t>commercial</w:t>
      </w:r>
      <w:r w:rsidRPr="00B77929">
        <w:rPr>
          <w:rFonts w:ascii="Times New Roman" w:hAnsi="Times New Roman" w:cs="Times New Roman"/>
          <w:sz w:val="24"/>
          <w:szCs w:val="24"/>
          <w:lang w:val="en"/>
        </w:rPr>
        <w:t xml:space="preserve"> name for EG</w:t>
      </w:r>
      <w:r w:rsidRPr="00CA2B6C">
        <w:rPr>
          <w:rFonts w:ascii="Times New Roman" w:hAnsi="Times New Roman" w:cs="Times New Roman"/>
          <w:sz w:val="24"/>
          <w:szCs w:val="24"/>
          <w:lang w:val="en"/>
        </w:rPr>
        <w:t>MBE</w:t>
      </w:r>
      <w:r w:rsidRPr="00B77929">
        <w:rPr>
          <w:rFonts w:ascii="Times New Roman" w:hAnsi="Times New Roman" w:cs="Times New Roman"/>
          <w:sz w:val="24"/>
          <w:szCs w:val="24"/>
          <w:lang w:val="en"/>
        </w:rPr>
        <w:t>, is a glycolic ether, biodegradable, completely soluble in water and miscible in most organic solvents. The product is a clear liquid with a mild alcohol-like odor. The product is also characterized by being an excellent active solvent with a low evaporation rate, compatible with most of the resins used to manufacture both conventional solvent-based paints and varnishes and those water-dispersible formulations.</w:t>
      </w:r>
    </w:p>
    <w:p w14:paraId="301CE3D6" w14:textId="08B5C386" w:rsidR="00F555F8" w:rsidRDefault="00F555F8" w:rsidP="00F555F8">
      <w:pPr>
        <w:pStyle w:val="PargrafodaLista"/>
        <w:ind w:left="708" w:firstLine="708"/>
        <w:jc w:val="both"/>
        <w:rPr>
          <w:rFonts w:ascii="Times New Roman" w:hAnsi="Times New Roman" w:cs="Times New Roman"/>
          <w:sz w:val="24"/>
          <w:szCs w:val="24"/>
          <w:lang w:val="en"/>
        </w:rPr>
      </w:pPr>
      <w:r w:rsidRPr="00B77929">
        <w:rPr>
          <w:rFonts w:ascii="Times New Roman" w:hAnsi="Times New Roman" w:cs="Times New Roman"/>
          <w:sz w:val="24"/>
          <w:szCs w:val="24"/>
          <w:lang w:val="en"/>
        </w:rPr>
        <w:t xml:space="preserve">With regard to applications, the product can be used as an active solvent for solvent-based paints; coalescent for water-based industrial paints; coupling agent for water-based architectural paints; coupling agent and solvent for household and industrial cleaning products, paint and floor polish removers, heavy cleaning products and disinfectants; primary solvent for solvent-based inks for screen printing; coupling agent for resins and dyes in water-based ink for stamping; </w:t>
      </w:r>
      <w:r w:rsidRPr="00CA2B6C">
        <w:rPr>
          <w:rFonts w:ascii="Times New Roman" w:hAnsi="Times New Roman" w:cs="Times New Roman"/>
          <w:sz w:val="24"/>
          <w:szCs w:val="24"/>
          <w:lang w:val="en"/>
        </w:rPr>
        <w:t xml:space="preserve">and </w:t>
      </w:r>
      <w:r w:rsidRPr="00B77929">
        <w:rPr>
          <w:rFonts w:ascii="Times New Roman" w:hAnsi="Times New Roman" w:cs="Times New Roman"/>
          <w:sz w:val="24"/>
          <w:szCs w:val="24"/>
          <w:lang w:val="en"/>
        </w:rPr>
        <w:t>solvent for agricultural pesticides.</w:t>
      </w:r>
    </w:p>
    <w:p w14:paraId="401A8F45" w14:textId="77777777" w:rsidR="00F555F8" w:rsidRPr="00B77929" w:rsidRDefault="00F555F8" w:rsidP="00F555F8">
      <w:pPr>
        <w:pStyle w:val="PargrafodaLista"/>
        <w:ind w:left="708" w:firstLine="708"/>
        <w:jc w:val="both"/>
        <w:rPr>
          <w:rFonts w:ascii="Times New Roman" w:hAnsi="Times New Roman" w:cs="Times New Roman"/>
          <w:sz w:val="24"/>
          <w:szCs w:val="24"/>
        </w:rPr>
      </w:pPr>
    </w:p>
    <w:p w14:paraId="04DA5AD8"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14:paraId="47DBB123"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491666FD" w14:textId="77777777" w:rsidR="00F555F8" w:rsidRPr="00CA2B6C" w:rsidRDefault="00F555F8" w:rsidP="00F555F8">
      <w:pPr>
        <w:pStyle w:val="PargrafodaLista"/>
        <w:ind w:left="1440"/>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October of 2019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2020</w:t>
      </w:r>
    </w:p>
    <w:p w14:paraId="4D8F3D53"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0B307C70" w14:textId="1F0EA9E3" w:rsidR="001157B4"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14:paraId="10982290" w14:textId="77777777" w:rsidR="00F555F8" w:rsidRPr="005442AE" w:rsidRDefault="00F555F8" w:rsidP="00F555F8">
      <w:pPr>
        <w:pStyle w:val="PargrafodaLista"/>
        <w:jc w:val="both"/>
        <w:rPr>
          <w:rFonts w:ascii="Times New Roman" w:hAnsi="Times New Roman" w:cs="Times New Roman"/>
          <w:sz w:val="24"/>
          <w:szCs w:val="24"/>
          <w:lang w:val="en-US"/>
        </w:rPr>
      </w:pPr>
    </w:p>
    <w:p w14:paraId="17848828" w14:textId="77777777" w:rsidR="00F555F8" w:rsidRPr="00F555F8" w:rsidRDefault="00F555F8" w:rsidP="00F555F8">
      <w:pPr>
        <w:ind w:left="142"/>
        <w:jc w:val="both"/>
        <w:rPr>
          <w:rFonts w:ascii="Times New Roman" w:hAnsi="Times New Roman" w:cs="Times New Roman"/>
          <w:sz w:val="24"/>
          <w:szCs w:val="24"/>
          <w:lang w:val="en-US"/>
        </w:rPr>
      </w:pPr>
      <w:r w:rsidRPr="00F555F8">
        <w:rPr>
          <w:rFonts w:ascii="Times New Roman" w:hAnsi="Times New Roman" w:cs="Times New Roman"/>
          <w:sz w:val="24"/>
          <w:szCs w:val="24"/>
          <w:lang w:val="en-US"/>
        </w:rPr>
        <w:t xml:space="preserve">October of 2015 to </w:t>
      </w:r>
      <w:proofErr w:type="spellStart"/>
      <w:r w:rsidRPr="00F555F8">
        <w:rPr>
          <w:rFonts w:ascii="Times New Roman" w:hAnsi="Times New Roman" w:cs="Times New Roman"/>
          <w:sz w:val="24"/>
          <w:szCs w:val="24"/>
          <w:lang w:val="en-US"/>
        </w:rPr>
        <w:t>september</w:t>
      </w:r>
      <w:proofErr w:type="spellEnd"/>
      <w:r w:rsidRPr="00F555F8">
        <w:rPr>
          <w:rFonts w:ascii="Times New Roman" w:hAnsi="Times New Roman" w:cs="Times New Roman"/>
          <w:sz w:val="24"/>
          <w:szCs w:val="24"/>
          <w:lang w:val="en-US"/>
        </w:rPr>
        <w:t xml:space="preserve"> of 2020, divided into five periods, in accordance to the specification below:</w:t>
      </w:r>
    </w:p>
    <w:p w14:paraId="5268247F" w14:textId="77777777" w:rsidR="00F555F8" w:rsidRPr="00CA2B6C" w:rsidRDefault="00F555F8" w:rsidP="00F555F8">
      <w:pPr>
        <w:spacing w:line="240" w:lineRule="auto"/>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P1 - </w:t>
      </w:r>
      <w:proofErr w:type="spellStart"/>
      <w:r w:rsidRPr="00CA2B6C">
        <w:rPr>
          <w:rFonts w:ascii="Times New Roman" w:hAnsi="Times New Roman" w:cs="Times New Roman"/>
          <w:sz w:val="24"/>
          <w:szCs w:val="24"/>
          <w:lang w:val="en-US"/>
        </w:rPr>
        <w:t>october</w:t>
      </w:r>
      <w:proofErr w:type="spellEnd"/>
      <w:r w:rsidRPr="00CA2B6C">
        <w:rPr>
          <w:rFonts w:ascii="Times New Roman" w:hAnsi="Times New Roman" w:cs="Times New Roman"/>
          <w:sz w:val="24"/>
          <w:szCs w:val="24"/>
          <w:lang w:val="en-US"/>
        </w:rPr>
        <w:t xml:space="preserve"> of 2015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2016</w:t>
      </w:r>
    </w:p>
    <w:p w14:paraId="004CFE4C" w14:textId="77777777" w:rsidR="00F555F8" w:rsidRPr="00CA2B6C" w:rsidRDefault="00F555F8" w:rsidP="00F555F8">
      <w:pPr>
        <w:spacing w:line="240" w:lineRule="auto"/>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P2 - </w:t>
      </w:r>
      <w:proofErr w:type="spellStart"/>
      <w:r w:rsidRPr="00CA2B6C">
        <w:rPr>
          <w:rFonts w:ascii="Times New Roman" w:hAnsi="Times New Roman" w:cs="Times New Roman"/>
          <w:sz w:val="24"/>
          <w:szCs w:val="24"/>
          <w:lang w:val="en-US"/>
        </w:rPr>
        <w:t>october</w:t>
      </w:r>
      <w:proofErr w:type="spellEnd"/>
      <w:r w:rsidRPr="00CA2B6C">
        <w:rPr>
          <w:rFonts w:ascii="Times New Roman" w:hAnsi="Times New Roman" w:cs="Times New Roman"/>
          <w:sz w:val="24"/>
          <w:szCs w:val="24"/>
          <w:lang w:val="en-US"/>
        </w:rPr>
        <w:t xml:space="preserve"> of 2016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2017</w:t>
      </w:r>
    </w:p>
    <w:p w14:paraId="24C45B24" w14:textId="77777777" w:rsidR="00F555F8" w:rsidRPr="00CA2B6C" w:rsidRDefault="00F555F8" w:rsidP="00F555F8">
      <w:pPr>
        <w:spacing w:line="240" w:lineRule="auto"/>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P3 - </w:t>
      </w:r>
      <w:proofErr w:type="spellStart"/>
      <w:r w:rsidRPr="00CA2B6C">
        <w:rPr>
          <w:rFonts w:ascii="Times New Roman" w:hAnsi="Times New Roman" w:cs="Times New Roman"/>
          <w:sz w:val="24"/>
          <w:szCs w:val="24"/>
          <w:lang w:val="en-US"/>
        </w:rPr>
        <w:t>october</w:t>
      </w:r>
      <w:proofErr w:type="spellEnd"/>
      <w:r w:rsidRPr="00CA2B6C">
        <w:rPr>
          <w:rFonts w:ascii="Times New Roman" w:hAnsi="Times New Roman" w:cs="Times New Roman"/>
          <w:sz w:val="24"/>
          <w:szCs w:val="24"/>
          <w:lang w:val="en-US"/>
        </w:rPr>
        <w:t xml:space="preserve"> of 2017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2018</w:t>
      </w:r>
    </w:p>
    <w:p w14:paraId="1BE92A08" w14:textId="77777777" w:rsidR="00F555F8" w:rsidRPr="00CA2B6C" w:rsidRDefault="00F555F8" w:rsidP="00F555F8">
      <w:pPr>
        <w:spacing w:line="240" w:lineRule="auto"/>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P4 - </w:t>
      </w:r>
      <w:proofErr w:type="spellStart"/>
      <w:r w:rsidRPr="00CA2B6C">
        <w:rPr>
          <w:rFonts w:ascii="Times New Roman" w:hAnsi="Times New Roman" w:cs="Times New Roman"/>
          <w:sz w:val="24"/>
          <w:szCs w:val="24"/>
          <w:lang w:val="en-US"/>
        </w:rPr>
        <w:t>october</w:t>
      </w:r>
      <w:proofErr w:type="spellEnd"/>
      <w:r w:rsidRPr="00CA2B6C">
        <w:rPr>
          <w:rFonts w:ascii="Times New Roman" w:hAnsi="Times New Roman" w:cs="Times New Roman"/>
          <w:sz w:val="24"/>
          <w:szCs w:val="24"/>
          <w:lang w:val="en-US"/>
        </w:rPr>
        <w:t xml:space="preserve"> of 2018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2019</w:t>
      </w:r>
    </w:p>
    <w:p w14:paraId="20A7285F" w14:textId="6A70E95F" w:rsidR="00270743" w:rsidRPr="005442AE" w:rsidRDefault="00F555F8" w:rsidP="00F555F8">
      <w:pPr>
        <w:spacing w:line="240" w:lineRule="auto"/>
        <w:ind w:left="142"/>
        <w:jc w:val="both"/>
        <w:rPr>
          <w:rFonts w:ascii="Times New Roman" w:hAnsi="Times New Roman" w:cs="Times New Roman"/>
          <w:sz w:val="24"/>
          <w:szCs w:val="24"/>
          <w:lang w:val="en-US"/>
        </w:rPr>
      </w:pPr>
      <w:r w:rsidRPr="00CA2B6C">
        <w:rPr>
          <w:rFonts w:ascii="Times New Roman" w:hAnsi="Times New Roman" w:cs="Times New Roman"/>
          <w:sz w:val="24"/>
          <w:szCs w:val="24"/>
          <w:lang w:val="en-US"/>
        </w:rPr>
        <w:t xml:space="preserve">P4 - </w:t>
      </w:r>
      <w:proofErr w:type="spellStart"/>
      <w:r w:rsidRPr="00CA2B6C">
        <w:rPr>
          <w:rFonts w:ascii="Times New Roman" w:hAnsi="Times New Roman" w:cs="Times New Roman"/>
          <w:sz w:val="24"/>
          <w:szCs w:val="24"/>
          <w:lang w:val="en-US"/>
        </w:rPr>
        <w:t>october</w:t>
      </w:r>
      <w:proofErr w:type="spellEnd"/>
      <w:r w:rsidRPr="00CA2B6C">
        <w:rPr>
          <w:rFonts w:ascii="Times New Roman" w:hAnsi="Times New Roman" w:cs="Times New Roman"/>
          <w:sz w:val="24"/>
          <w:szCs w:val="24"/>
          <w:lang w:val="en-US"/>
        </w:rPr>
        <w:t xml:space="preserve"> of 2019 to </w:t>
      </w:r>
      <w:proofErr w:type="spellStart"/>
      <w:r w:rsidRPr="00CA2B6C">
        <w:rPr>
          <w:rFonts w:ascii="Times New Roman" w:hAnsi="Times New Roman" w:cs="Times New Roman"/>
          <w:sz w:val="24"/>
          <w:szCs w:val="24"/>
          <w:lang w:val="en-US"/>
        </w:rPr>
        <w:t>september</w:t>
      </w:r>
      <w:proofErr w:type="spellEnd"/>
      <w:r w:rsidRPr="00CA2B6C">
        <w:rPr>
          <w:rFonts w:ascii="Times New Roman" w:hAnsi="Times New Roman" w:cs="Times New Roman"/>
          <w:sz w:val="24"/>
          <w:szCs w:val="24"/>
          <w:lang w:val="en-US"/>
        </w:rPr>
        <w:t xml:space="preserve"> of </w:t>
      </w:r>
      <w:r>
        <w:rPr>
          <w:rFonts w:ascii="Times New Roman" w:hAnsi="Times New Roman" w:cs="Times New Roman"/>
          <w:sz w:val="24"/>
          <w:szCs w:val="24"/>
          <w:lang w:val="en-US"/>
        </w:rPr>
        <w:t>2020</w:t>
      </w:r>
    </w:p>
    <w:p w14:paraId="47C48CF8"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563AE163" wp14:editId="2BE5751F">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BE8A0"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5A60D25F" w14:textId="77777777" w:rsidR="00F75CF0" w:rsidRPr="005442AE" w:rsidRDefault="00F75CF0" w:rsidP="00A63308">
      <w:pPr>
        <w:jc w:val="both"/>
        <w:rPr>
          <w:rFonts w:ascii="Times New Roman" w:hAnsi="Times New Roman" w:cs="Times New Roman"/>
          <w:sz w:val="24"/>
          <w:szCs w:val="24"/>
          <w:lang w:val="en-US"/>
        </w:rPr>
      </w:pPr>
    </w:p>
    <w:p w14:paraId="4F735CE7"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17BFF452"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3A0C9E9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112C040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60A37B3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7ABA3AA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25441C7A" w14:textId="5AA902E9" w:rsidR="00475A6B" w:rsidRPr="00F555F8" w:rsidRDefault="00A63308" w:rsidP="00F555F8">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41052A7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7E3C0A1F"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605D4C1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763DA9F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36AE096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4DAB6F6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44DD00EE"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6D798DB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6B3F7F59"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7E05648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2FEF72B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14:paraId="10112D01" w14:textId="44CAFC40" w:rsidR="00A63308" w:rsidRPr="00F241FD"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w:t>
      </w:r>
      <w:r w:rsidRPr="00F241FD">
        <w:rPr>
          <w:rFonts w:ascii="Times New Roman" w:hAnsi="Times New Roman" w:cs="Times New Roman"/>
          <w:sz w:val="24"/>
          <w:szCs w:val="24"/>
          <w:lang w:val="en-US"/>
        </w:rPr>
        <w:t>provide such information separately.</w:t>
      </w:r>
    </w:p>
    <w:p w14:paraId="08FD3665" w14:textId="3290D83B" w:rsidR="00F241FD" w:rsidRPr="00F241FD" w:rsidRDefault="00F241FD" w:rsidP="00F241FD">
      <w:pPr>
        <w:ind w:left="360" w:firstLine="348"/>
        <w:jc w:val="both"/>
        <w:rPr>
          <w:rFonts w:ascii="Times New Roman" w:hAnsi="Times New Roman" w:cs="Times New Roman"/>
          <w:sz w:val="24"/>
          <w:szCs w:val="24"/>
          <w:lang w:val="en-US"/>
        </w:rPr>
      </w:pPr>
      <w:r w:rsidRPr="00F241FD">
        <w:rPr>
          <w:rFonts w:ascii="Times New Roman" w:hAnsi="Times New Roman" w:cs="Times New Roman"/>
          <w:sz w:val="24"/>
          <w:szCs w:val="24"/>
          <w:lang w:val="en"/>
        </w:rPr>
        <w:t>6.1.11 In this sense, consider the following premises to resubmit the calculation of installed capacity:</w:t>
      </w:r>
    </w:p>
    <w:p w14:paraId="751C66D4" w14:textId="77777777" w:rsidR="00F241FD" w:rsidRPr="00F241FD" w:rsidRDefault="00F241FD" w:rsidP="00F241FD">
      <w:pPr>
        <w:numPr>
          <w:ilvl w:val="0"/>
          <w:numId w:val="7"/>
        </w:numPr>
        <w:spacing w:after="12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Nominal </w:t>
      </w:r>
      <w:r w:rsidRPr="00F241FD">
        <w:rPr>
          <w:rFonts w:ascii="Times New Roman" w:hAnsi="Times New Roman" w:cs="Times New Roman"/>
          <w:color w:val="000000"/>
          <w:sz w:val="24"/>
          <w:szCs w:val="24"/>
          <w:lang w:val="en"/>
        </w:rPr>
        <w:t xml:space="preserve">capacity: it is the maximum quantity that a production system can produce uninterruptedly disregarding losses and considering all the company's equipment, including those that are not currently in use. Therefore, it is the productive capacity obtained in a 24-hour </w:t>
      </w:r>
      <w:r w:rsidRPr="00F241FD">
        <w:rPr>
          <w:rFonts w:ascii="Times New Roman" w:hAnsi="Times New Roman" w:cs="Times New Roman"/>
          <w:sz w:val="24"/>
          <w:szCs w:val="24"/>
          <w:lang w:val="en"/>
        </w:rPr>
        <w:t xml:space="preserve">working day, </w:t>
      </w:r>
      <w:r w:rsidRPr="00F241FD">
        <w:rPr>
          <w:rFonts w:ascii="Times New Roman" w:hAnsi="Times New Roman" w:cs="Times New Roman"/>
          <w:color w:val="000000"/>
          <w:sz w:val="24"/>
          <w:szCs w:val="24"/>
          <w:u w:val="single"/>
          <w:lang w:val="en"/>
        </w:rPr>
        <w:t xml:space="preserve">365 </w:t>
      </w:r>
      <w:r w:rsidRPr="00F241FD">
        <w:rPr>
          <w:rFonts w:ascii="Times New Roman" w:hAnsi="Times New Roman" w:cs="Times New Roman"/>
          <w:sz w:val="24"/>
          <w:szCs w:val="24"/>
          <w:lang w:val="en"/>
        </w:rPr>
        <w:t xml:space="preserve">days of the year, ignoring the efficiency </w:t>
      </w:r>
      <w:r w:rsidRPr="00F241FD">
        <w:rPr>
          <w:rFonts w:ascii="Times New Roman" w:hAnsi="Times New Roman" w:cs="Times New Roman"/>
          <w:color w:val="000000"/>
          <w:sz w:val="24"/>
          <w:szCs w:val="24"/>
          <w:lang w:val="en"/>
        </w:rPr>
        <w:t xml:space="preserve">losses resulting from maintenance </w:t>
      </w:r>
      <w:proofErr w:type="gramStart"/>
      <w:r w:rsidRPr="00F241FD">
        <w:rPr>
          <w:rFonts w:ascii="Times New Roman" w:hAnsi="Times New Roman" w:cs="Times New Roman"/>
          <w:color w:val="000000"/>
          <w:sz w:val="24"/>
          <w:szCs w:val="24"/>
          <w:lang w:val="en"/>
        </w:rPr>
        <w:t xml:space="preserve">stops, </w:t>
      </w:r>
      <w:r w:rsidRPr="00F241FD">
        <w:rPr>
          <w:rFonts w:ascii="Times New Roman" w:hAnsi="Times New Roman" w:cs="Times New Roman"/>
          <w:sz w:val="24"/>
          <w:szCs w:val="24"/>
          <w:lang w:val="en"/>
        </w:rPr>
        <w:t> </w:t>
      </w:r>
      <w:r w:rsidRPr="00F241FD">
        <w:rPr>
          <w:rFonts w:ascii="Times New Roman" w:hAnsi="Times New Roman" w:cs="Times New Roman"/>
          <w:i/>
          <w:iCs/>
          <w:color w:val="000000"/>
          <w:sz w:val="24"/>
          <w:szCs w:val="24"/>
          <w:lang w:val="en"/>
        </w:rPr>
        <w:t>setups</w:t>
      </w:r>
      <w:proofErr w:type="gramEnd"/>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and losses resulting from production scheduling errors and lack of inputs.</w:t>
      </w:r>
    </w:p>
    <w:p w14:paraId="5DA1BE50" w14:textId="77777777" w:rsidR="00F241FD" w:rsidRPr="00F241FD" w:rsidRDefault="00F241FD" w:rsidP="00F241FD">
      <w:pPr>
        <w:numPr>
          <w:ilvl w:val="0"/>
          <w:numId w:val="7"/>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Effective Capacity</w:t>
      </w:r>
      <w:r w:rsidRPr="00F241FD">
        <w:rPr>
          <w:rFonts w:ascii="Times New Roman" w:hAnsi="Times New Roman" w:cs="Times New Roman"/>
          <w:color w:val="000000"/>
          <w:sz w:val="24"/>
          <w:szCs w:val="24"/>
          <w:lang w:val="en"/>
        </w:rPr>
        <w:t xml:space="preserve">: refers to the maximum production capacity of the company in a normal working day and in realistic working conditions, considering the </w:t>
      </w:r>
      <w:r w:rsidRPr="00F241FD">
        <w:rPr>
          <w:rFonts w:ascii="Times New Roman" w:hAnsi="Times New Roman" w:cs="Times New Roman"/>
          <w:sz w:val="24"/>
          <w:szCs w:val="24"/>
          <w:lang w:val="en"/>
        </w:rPr>
        <w:t xml:space="preserve">planned losses </w:t>
      </w:r>
      <w:r w:rsidRPr="00F241FD">
        <w:rPr>
          <w:rFonts w:ascii="Times New Roman" w:hAnsi="Times New Roman" w:cs="Times New Roman"/>
          <w:color w:val="000000"/>
          <w:sz w:val="24"/>
          <w:szCs w:val="24"/>
          <w:u w:val="single"/>
          <w:lang w:val="en"/>
        </w:rPr>
        <w:t xml:space="preserve">of </w:t>
      </w:r>
      <w:r w:rsidRPr="00F241FD">
        <w:rPr>
          <w:rFonts w:ascii="Times New Roman" w:hAnsi="Times New Roman" w:cs="Times New Roman"/>
          <w:color w:val="000000"/>
          <w:sz w:val="24"/>
          <w:szCs w:val="24"/>
          <w:lang w:val="en"/>
        </w:rPr>
        <w:t xml:space="preserve">that capacity. Thus, for </w:t>
      </w:r>
      <w:r w:rsidRPr="00F241FD">
        <w:rPr>
          <w:rFonts w:ascii="Times New Roman" w:hAnsi="Times New Roman" w:cs="Times New Roman"/>
          <w:b/>
          <w:bCs/>
          <w:color w:val="000000"/>
          <w:sz w:val="24"/>
          <w:szCs w:val="24"/>
          <w:lang w:val="en"/>
        </w:rPr>
        <w:t xml:space="preserve">the calculation of the actual installed </w:t>
      </w:r>
      <w:r w:rsidRPr="00F241FD">
        <w:rPr>
          <w:rFonts w:ascii="Times New Roman" w:hAnsi="Times New Roman" w:cs="Times New Roman"/>
          <w:color w:val="000000"/>
          <w:sz w:val="24"/>
          <w:szCs w:val="24"/>
          <w:lang w:val="en"/>
        </w:rPr>
        <w:t>capacity, it is recommended that:</w:t>
      </w:r>
    </w:p>
    <w:p w14:paraId="210EE11A"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number of normal shifts and hours of plant operation;</w:t>
      </w:r>
    </w:p>
    <w:p w14:paraId="52DE5459"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machinery and equipment in operation;</w:t>
      </w:r>
    </w:p>
    <w:p w14:paraId="3656B31F"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scheduled stops </w:t>
      </w:r>
      <w:r w:rsidRPr="00F241FD">
        <w:rPr>
          <w:rFonts w:ascii="Times New Roman" w:eastAsia="Times New Roman" w:hAnsi="Times New Roman" w:cs="Times New Roman"/>
          <w:color w:val="000000"/>
          <w:sz w:val="24"/>
          <w:szCs w:val="24"/>
          <w:u w:val="single"/>
          <w:lang w:val="en"/>
        </w:rPr>
        <w:t>for</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 xml:space="preserve">setup </w:t>
      </w:r>
      <w:r w:rsidRPr="00F241FD">
        <w:rPr>
          <w:rFonts w:ascii="Times New Roman" w:eastAsia="Times New Roman" w:hAnsi="Times New Roman" w:cs="Times New Roman"/>
          <w:i/>
          <w:iCs/>
          <w:color w:val="000000"/>
          <w:sz w:val="24"/>
          <w:szCs w:val="24"/>
          <w:lang w:val="en"/>
        </w:rPr>
        <w:t>(exchange</w:t>
      </w:r>
      <w:r w:rsidRPr="00F241FD">
        <w:rPr>
          <w:rFonts w:ascii="Times New Roman" w:eastAsia="Times New Roman" w:hAnsi="Times New Roman" w:cs="Times New Roman"/>
          <w:sz w:val="24"/>
          <w:szCs w:val="24"/>
          <w:lang w:val="en"/>
        </w:rPr>
        <w:t xml:space="preserve"> </w:t>
      </w:r>
      <w:r w:rsidRPr="00F241FD">
        <w:rPr>
          <w:rFonts w:ascii="Times New Roman" w:eastAsia="Times New Roman" w:hAnsi="Times New Roman" w:cs="Times New Roman"/>
          <w:color w:val="000000"/>
          <w:sz w:val="24"/>
          <w:szCs w:val="24"/>
          <w:lang w:val="en"/>
        </w:rPr>
        <w:t>of products), periodic preventive maintenance, repair, cleaning, shift changes, rest and meals intervals, quality sampling, etc.;</w:t>
      </w:r>
    </w:p>
    <w:p w14:paraId="37228F78"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 xml:space="preserve">full availability of </w:t>
      </w:r>
      <w:proofErr w:type="spellStart"/>
      <w:r w:rsidRPr="00F241FD">
        <w:rPr>
          <w:rFonts w:ascii="Times New Roman" w:eastAsia="Times New Roman" w:hAnsi="Times New Roman" w:cs="Times New Roman"/>
          <w:color w:val="000000"/>
          <w:sz w:val="24"/>
          <w:szCs w:val="24"/>
          <w:lang w:val="en"/>
        </w:rPr>
        <w:t>labour</w:t>
      </w:r>
      <w:proofErr w:type="spellEnd"/>
      <w:r w:rsidRPr="00F241FD">
        <w:rPr>
          <w:rFonts w:ascii="Times New Roman" w:eastAsia="Times New Roman" w:hAnsi="Times New Roman" w:cs="Times New Roman"/>
          <w:color w:val="000000"/>
          <w:sz w:val="24"/>
          <w:szCs w:val="24"/>
          <w:lang w:val="en"/>
        </w:rPr>
        <w:t>, raw materials, utilities and other input; and</w:t>
      </w:r>
    </w:p>
    <w:p w14:paraId="43E6B4F4" w14:textId="77777777" w:rsidR="00F241FD" w:rsidRPr="00F241FD" w:rsidRDefault="00F241FD" w:rsidP="00F241FD">
      <w:pPr>
        <w:numPr>
          <w:ilvl w:val="3"/>
          <w:numId w:val="8"/>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only the conditions usually used by the company for the use of contracting services or the use of production facilities outside the plant.</w:t>
      </w:r>
    </w:p>
    <w:p w14:paraId="04B8BDA0" w14:textId="77777777" w:rsidR="00F241FD" w:rsidRPr="00F241FD" w:rsidRDefault="00F241FD" w:rsidP="00F241FD">
      <w:pPr>
        <w:ind w:left="2070"/>
        <w:contextualSpacing/>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 xml:space="preserve">However, they should not be </w:t>
      </w:r>
      <w:r w:rsidRPr="00F241FD">
        <w:rPr>
          <w:rFonts w:ascii="Times New Roman" w:hAnsi="Times New Roman" w:cs="Times New Roman"/>
          <w:color w:val="000000"/>
          <w:sz w:val="24"/>
          <w:szCs w:val="24"/>
          <w:lang w:val="en"/>
        </w:rPr>
        <w:t>considered:</w:t>
      </w:r>
    </w:p>
    <w:p w14:paraId="3E4F5374" w14:textId="77777777" w:rsidR="00F241FD" w:rsidRPr="00F241FD" w:rsidRDefault="00F241FD" w:rsidP="00F241FD">
      <w:pPr>
        <w:numPr>
          <w:ilvl w:val="3"/>
          <w:numId w:val="9"/>
        </w:numPr>
        <w:spacing w:after="0"/>
        <w:jc w:val="both"/>
        <w:rPr>
          <w:rFonts w:ascii="Times New Roman" w:eastAsia="Times New Roman" w:hAnsi="Times New Roman" w:cs="Times New Roman"/>
          <w:color w:val="000000"/>
          <w:sz w:val="24"/>
          <w:szCs w:val="24"/>
          <w:lang w:val="en-US"/>
        </w:rPr>
      </w:pPr>
      <w:r w:rsidRPr="00F241FD">
        <w:rPr>
          <w:rFonts w:ascii="Times New Roman" w:eastAsia="Times New Roman" w:hAnsi="Times New Roman" w:cs="Times New Roman"/>
          <w:color w:val="000000"/>
          <w:sz w:val="24"/>
          <w:szCs w:val="24"/>
          <w:lang w:val="en"/>
        </w:rPr>
        <w:t>unscheduled downtime and loss, such as unscheduled maintenance, default equipment stops, and product losses due to quality issues.</w:t>
      </w:r>
    </w:p>
    <w:p w14:paraId="0441690E" w14:textId="15840822" w:rsidR="00F241FD" w:rsidRPr="00F241FD" w:rsidRDefault="00F241FD" w:rsidP="00F241FD">
      <w:pPr>
        <w:spacing w:after="120"/>
        <w:ind w:firstLine="708"/>
        <w:rPr>
          <w:rFonts w:ascii="Times New Roman" w:hAnsi="Times New Roman" w:cs="Times New Roman"/>
          <w:color w:val="000000"/>
          <w:sz w:val="24"/>
          <w:szCs w:val="24"/>
          <w:lang w:val="en-US"/>
        </w:rPr>
      </w:pPr>
      <w:r w:rsidRPr="00F241FD">
        <w:rPr>
          <w:rFonts w:ascii="Times New Roman" w:hAnsi="Times New Roman" w:cs="Times New Roman"/>
          <w:sz w:val="24"/>
          <w:szCs w:val="24"/>
          <w:lang w:val="en"/>
        </w:rPr>
        <w:t>6.1.1</w:t>
      </w:r>
      <w:r>
        <w:rPr>
          <w:rFonts w:ascii="Times New Roman" w:hAnsi="Times New Roman" w:cs="Times New Roman"/>
          <w:sz w:val="24"/>
          <w:szCs w:val="24"/>
          <w:lang w:val="en"/>
        </w:rPr>
        <w:t>2</w:t>
      </w:r>
      <w:r w:rsidRPr="00F241FD">
        <w:rPr>
          <w:rFonts w:ascii="Times New Roman" w:hAnsi="Times New Roman" w:cs="Times New Roman"/>
          <w:sz w:val="24"/>
          <w:szCs w:val="24"/>
          <w:lang w:val="en"/>
        </w:rPr>
        <w:t xml:space="preserve"> </w:t>
      </w:r>
      <w:r w:rsidRPr="00F241FD">
        <w:rPr>
          <w:rFonts w:ascii="Times New Roman" w:hAnsi="Times New Roman" w:cs="Times New Roman"/>
          <w:color w:val="000000"/>
          <w:sz w:val="24"/>
          <w:szCs w:val="24"/>
          <w:lang w:val="en"/>
        </w:rPr>
        <w:t xml:space="preserve">Other very important points in the </w:t>
      </w:r>
      <w:r w:rsidRPr="00F241FD">
        <w:rPr>
          <w:rFonts w:ascii="Times New Roman" w:hAnsi="Times New Roman" w:cs="Times New Roman"/>
          <w:b/>
          <w:bCs/>
          <w:color w:val="000000"/>
          <w:sz w:val="24"/>
          <w:szCs w:val="24"/>
          <w:lang w:val="en"/>
        </w:rPr>
        <w:t>calculation are the definition of the production bottleneck and the selection of the product mix.</w:t>
      </w:r>
    </w:p>
    <w:p w14:paraId="5C67DE61" w14:textId="77777777" w:rsidR="00F241FD" w:rsidRPr="00F241FD" w:rsidRDefault="00F241FD" w:rsidP="00F241FD">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lastRenderedPageBreak/>
        <w:t xml:space="preserve">Production bottleneck: The company must prove which machine, equipment or work </w:t>
      </w:r>
      <w:r w:rsidRPr="00F241FD">
        <w:rPr>
          <w:rFonts w:ascii="Times New Roman" w:hAnsi="Times New Roman" w:cs="Times New Roman"/>
          <w:color w:val="000000"/>
          <w:sz w:val="24"/>
          <w:szCs w:val="24"/>
          <w:lang w:val="en"/>
        </w:rPr>
        <w:t>center is most overloaded or responsible for the slowest step in the production process, since the production of the industry is limited to the capacity or speed of the bottleneck.</w:t>
      </w:r>
    </w:p>
    <w:p w14:paraId="17CB1418" w14:textId="77777777" w:rsidR="00F241FD" w:rsidRPr="00F241FD" w:rsidRDefault="00F241FD" w:rsidP="00F241FD">
      <w:pPr>
        <w:numPr>
          <w:ilvl w:val="0"/>
          <w:numId w:val="10"/>
        </w:numPr>
        <w:spacing w:after="0"/>
        <w:ind w:left="1776"/>
        <w:contextualSpacing/>
        <w:jc w:val="both"/>
        <w:rPr>
          <w:rFonts w:ascii="Times New Roman" w:hAnsi="Times New Roman" w:cs="Times New Roman"/>
          <w:color w:val="000000"/>
          <w:sz w:val="24"/>
          <w:szCs w:val="24"/>
          <w:lang w:val="en-US"/>
        </w:rPr>
      </w:pPr>
      <w:r w:rsidRPr="00F241FD">
        <w:rPr>
          <w:rFonts w:ascii="Times New Roman" w:hAnsi="Times New Roman" w:cs="Times New Roman"/>
          <w:b/>
          <w:bCs/>
          <w:color w:val="000000"/>
          <w:sz w:val="24"/>
          <w:szCs w:val="24"/>
          <w:lang w:val="en"/>
        </w:rPr>
        <w:t>Product mix selection: these</w:t>
      </w:r>
      <w:r w:rsidRPr="00F241FD">
        <w:rPr>
          <w:rFonts w:ascii="Times New Roman" w:hAnsi="Times New Roman" w:cs="Times New Roman"/>
          <w:color w:val="000000"/>
          <w:sz w:val="24"/>
          <w:szCs w:val="24"/>
          <w:lang w:val="en"/>
        </w:rPr>
        <w:t xml:space="preserve"> are the similar product models that will be considered for estimating the volume produced per unit of time in the equipment considered production bottleneck.</w:t>
      </w:r>
      <w:r w:rsidRPr="00F241FD">
        <w:rPr>
          <w:rFonts w:ascii="Times New Roman" w:hAnsi="Times New Roman" w:cs="Times New Roman"/>
          <w:sz w:val="24"/>
          <w:szCs w:val="24"/>
          <w:lang w:val="en"/>
        </w:rPr>
        <w:t xml:space="preserve"> </w:t>
      </w:r>
      <w:r w:rsidRPr="00F241FD">
        <w:rPr>
          <w:rFonts w:ascii="Times New Roman" w:hAnsi="Times New Roman" w:cs="Times New Roman"/>
          <w:b/>
          <w:bCs/>
          <w:color w:val="000000"/>
          <w:sz w:val="24"/>
          <w:szCs w:val="24"/>
          <w:lang w:val="en"/>
        </w:rPr>
        <w:t>Companies should consider the product model(s) more efficient(s), i.e., that model(s)</w:t>
      </w:r>
      <w:r w:rsidRPr="00F241FD">
        <w:rPr>
          <w:rFonts w:ascii="Times New Roman" w:hAnsi="Times New Roman" w:cs="Times New Roman"/>
          <w:sz w:val="24"/>
          <w:szCs w:val="24"/>
          <w:lang w:val="en"/>
        </w:rPr>
        <w:t xml:space="preserve">produced by the equipment or production line at greater volume per unit of time, for </w:t>
      </w:r>
      <w:r w:rsidRPr="00F241FD">
        <w:rPr>
          <w:rFonts w:ascii="Times New Roman" w:hAnsi="Times New Roman" w:cs="Times New Roman"/>
          <w:color w:val="000000"/>
          <w:sz w:val="24"/>
          <w:szCs w:val="24"/>
          <w:lang w:val="en"/>
        </w:rPr>
        <w:t>example, in meters per second, in tons per hour</w:t>
      </w:r>
      <w:r w:rsidRPr="00F241FD">
        <w:rPr>
          <w:rFonts w:ascii="Times New Roman" w:hAnsi="Times New Roman" w:cs="Times New Roman"/>
          <w:sz w:val="24"/>
          <w:szCs w:val="24"/>
          <w:lang w:val="en"/>
        </w:rPr>
        <w:t xml:space="preserve"> or in parts per minute.</w:t>
      </w:r>
    </w:p>
    <w:p w14:paraId="7A1ABA38" w14:textId="77777777" w:rsidR="00F241FD" w:rsidRPr="005442AE" w:rsidRDefault="00F241FD" w:rsidP="00A63308">
      <w:pPr>
        <w:ind w:left="360" w:hanging="360"/>
        <w:jc w:val="both"/>
        <w:rPr>
          <w:rFonts w:ascii="Times New Roman" w:hAnsi="Times New Roman" w:cs="Times New Roman"/>
          <w:sz w:val="24"/>
          <w:szCs w:val="24"/>
          <w:lang w:val="en-US"/>
        </w:rPr>
      </w:pPr>
    </w:p>
    <w:p w14:paraId="7DF83442" w14:textId="709DA1AF"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F241FD">
        <w:rPr>
          <w:rFonts w:ascii="Times New Roman" w:hAnsi="Times New Roman" w:cs="Times New Roman"/>
          <w:sz w:val="24"/>
          <w:szCs w:val="24"/>
          <w:lang w:val="en-US"/>
        </w:rPr>
        <w:t>3</w:t>
      </w:r>
      <w:r w:rsidRPr="005442AE">
        <w:rPr>
          <w:rFonts w:ascii="Times New Roman" w:hAnsi="Times New Roman" w:cs="Times New Roman"/>
          <w:sz w:val="24"/>
          <w:szCs w:val="24"/>
          <w:lang w:val="en-US"/>
        </w:rPr>
        <w:t xml:space="preserve"> </w:t>
      </w:r>
      <w:r w:rsidR="000E393E" w:rsidRPr="000E393E">
        <w:rPr>
          <w:rFonts w:ascii="Times New Roman" w:hAnsi="Times New Roman" w:cs="Times New Roman"/>
          <w:sz w:val="24"/>
          <w:szCs w:val="24"/>
          <w:lang w:val="en-US"/>
        </w:rPr>
        <w:t>If the company cannot adopt all the guidelines provided for the calculation of installed capacity,</w:t>
      </w:r>
      <w:r w:rsidR="000E393E">
        <w:rPr>
          <w:rFonts w:ascii="Times New Roman" w:hAnsi="Times New Roman" w:cs="Times New Roman"/>
          <w:sz w:val="24"/>
          <w:szCs w:val="24"/>
          <w:lang w:val="en-US"/>
        </w:rPr>
        <w:t xml:space="preserve"> </w:t>
      </w:r>
      <w:r w:rsidR="000E393E" w:rsidRPr="000E393E">
        <w:rPr>
          <w:rFonts w:ascii="Times New Roman" w:hAnsi="Times New Roman" w:cs="Times New Roman"/>
          <w:sz w:val="24"/>
          <w:szCs w:val="24"/>
          <w:lang w:val="en-US"/>
        </w:rPr>
        <w:t>detailed justification should be provided.</w:t>
      </w:r>
    </w:p>
    <w:p w14:paraId="2479DA69" w14:textId="66046F0F" w:rsidR="000E393E" w:rsidRPr="005442AE" w:rsidRDefault="000E393E" w:rsidP="000E393E">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Pr>
          <w:rFonts w:ascii="Times New Roman" w:hAnsi="Times New Roman" w:cs="Times New Roman"/>
          <w:sz w:val="24"/>
          <w:szCs w:val="24"/>
          <w:lang w:val="en-US"/>
        </w:rPr>
        <w:t>4</w:t>
      </w:r>
      <w:r w:rsidRPr="005442AE">
        <w:rPr>
          <w:rFonts w:ascii="Times New Roman" w:hAnsi="Times New Roman" w:cs="Times New Roman"/>
          <w:sz w:val="24"/>
          <w:szCs w:val="24"/>
          <w:lang w:val="en-US"/>
        </w:rPr>
        <w:t xml:space="preserve"> If the installed capacity is used for the manufacturing of other products, pursuant to 6.8 and 6.9, state, also in Appendix II, their production, by listing them separately in the column “others”.</w:t>
      </w:r>
    </w:p>
    <w:p w14:paraId="35F9D152" w14:textId="71316D26"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w:t>
      </w:r>
      <w:r w:rsidR="000E393E">
        <w:rPr>
          <w:rFonts w:ascii="Times New Roman" w:hAnsi="Times New Roman" w:cs="Times New Roman"/>
          <w:sz w:val="24"/>
          <w:szCs w:val="24"/>
          <w:lang w:val="en-US"/>
        </w:rPr>
        <w:t>5</w:t>
      </w:r>
      <w:r w:rsidRPr="005442AE">
        <w:rPr>
          <w:rFonts w:ascii="Times New Roman" w:hAnsi="Times New Roman" w:cs="Times New Roman"/>
          <w:sz w:val="24"/>
          <w:szCs w:val="24"/>
          <w:lang w:val="en-US"/>
        </w:rPr>
        <w:t xml:space="preserve">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14:paraId="4BE00EAE"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6DA00585"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2F00B72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497E318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093FA96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6A53346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150D4428"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1CCAFE28" wp14:editId="3284FA7B">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027715"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38FC80FB"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49ECFDD7"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3D30716"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71C392A2"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6DD412B"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2119F341"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7B95B5FD"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328A1222" wp14:editId="75E666D5">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D0ACF"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39739F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14:paraId="23C07D25"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2A8DC61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1BF61FED"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14:paraId="4C339553"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71F45CE7"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469CFC42"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0F86510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14:paraId="2EDE9C2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2D1A847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14:paraId="6D590825" w14:textId="77777777" w:rsidR="009642CE" w:rsidRPr="005442AE" w:rsidRDefault="009642CE" w:rsidP="00A63308">
      <w:pPr>
        <w:jc w:val="both"/>
        <w:rPr>
          <w:rFonts w:ascii="Times New Roman" w:hAnsi="Times New Roman" w:cs="Times New Roman"/>
          <w:sz w:val="24"/>
          <w:szCs w:val="24"/>
          <w:lang w:val="en-US"/>
        </w:rPr>
      </w:pPr>
    </w:p>
    <w:p w14:paraId="0B9A6CC1"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3E4ADE9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5949FC5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0662FD1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14:paraId="1E9305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094CFC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698898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383E302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44CACE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33692E4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6522286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6A75990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3C7C09D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14:paraId="7D93543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14:paraId="18121E7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0A27917A"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2B04AB6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6D3107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0CF02B3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74B6DEA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2689A329"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09452FBE"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3E454951"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031A723C"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14:paraId="289D180D"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2DB083AB"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67B7F28A"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16E0738C"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3A3E34CF" w14:textId="77777777" w:rsidTr="0096624D">
        <w:trPr>
          <w:trHeight w:val="552"/>
        </w:trPr>
        <w:tc>
          <w:tcPr>
            <w:tcW w:w="3295" w:type="dxa"/>
            <w:vAlign w:val="center"/>
          </w:tcPr>
          <w:p w14:paraId="3BBD8C6A"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71C08E14"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031791BA"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0E393E" w14:paraId="3CA3F765" w14:textId="77777777" w:rsidTr="0096624D">
        <w:trPr>
          <w:trHeight w:val="552"/>
        </w:trPr>
        <w:tc>
          <w:tcPr>
            <w:tcW w:w="3295" w:type="dxa"/>
            <w:vAlign w:val="center"/>
          </w:tcPr>
          <w:p w14:paraId="7F7CB16E"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6DAFBDB2"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0A0D55DF" w14:textId="77777777" w:rsidR="0096624D" w:rsidRPr="005442AE" w:rsidRDefault="0096624D" w:rsidP="0096624D">
            <w:pPr>
              <w:jc w:val="center"/>
              <w:rPr>
                <w:rFonts w:ascii="Times New Roman" w:hAnsi="Times New Roman" w:cs="Times New Roman"/>
                <w:sz w:val="24"/>
                <w:szCs w:val="24"/>
                <w:lang w:val="en-US"/>
              </w:rPr>
            </w:pPr>
          </w:p>
        </w:tc>
      </w:tr>
      <w:tr w:rsidR="0096624D" w:rsidRPr="000E393E" w14:paraId="384B32C5" w14:textId="77777777" w:rsidTr="0096624D">
        <w:trPr>
          <w:trHeight w:val="552"/>
        </w:trPr>
        <w:tc>
          <w:tcPr>
            <w:tcW w:w="3295" w:type="dxa"/>
            <w:vAlign w:val="center"/>
          </w:tcPr>
          <w:p w14:paraId="7956BE0C"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0FC5C2D4"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30D00B38"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676A3AC7" w14:textId="77777777" w:rsidTr="0096624D">
        <w:trPr>
          <w:trHeight w:val="552"/>
        </w:trPr>
        <w:tc>
          <w:tcPr>
            <w:tcW w:w="3295" w:type="dxa"/>
            <w:vAlign w:val="center"/>
          </w:tcPr>
          <w:p w14:paraId="37E777B9"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45E8CAF9"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0EBF9956" w14:textId="77777777" w:rsidR="0096624D" w:rsidRPr="005442AE" w:rsidRDefault="0096624D" w:rsidP="0096624D">
            <w:pPr>
              <w:jc w:val="center"/>
              <w:rPr>
                <w:rFonts w:ascii="Times New Roman" w:hAnsi="Times New Roman" w:cs="Times New Roman"/>
                <w:sz w:val="24"/>
                <w:szCs w:val="24"/>
                <w:lang w:val="en-US"/>
              </w:rPr>
            </w:pPr>
          </w:p>
        </w:tc>
      </w:tr>
    </w:tbl>
    <w:p w14:paraId="715DC985" w14:textId="77777777" w:rsidR="000A6ED7" w:rsidRPr="005442AE" w:rsidRDefault="000A6ED7" w:rsidP="00A63308">
      <w:pPr>
        <w:jc w:val="both"/>
        <w:rPr>
          <w:rFonts w:ascii="Times New Roman" w:hAnsi="Times New Roman" w:cs="Times New Roman"/>
          <w:sz w:val="24"/>
          <w:szCs w:val="24"/>
          <w:lang w:val="en-US"/>
        </w:rPr>
      </w:pPr>
    </w:p>
    <w:p w14:paraId="3608DC5E"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03FA55" wp14:editId="6AA75995">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1345C1"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0CFACF1A"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0CE7E0D4"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36A8EA53"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9324CAB"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9B3FFC7"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9687652" w14:textId="77777777" w:rsidR="0096624D" w:rsidRPr="005442AE" w:rsidRDefault="0096624D" w:rsidP="00A63308">
      <w:pPr>
        <w:jc w:val="both"/>
        <w:rPr>
          <w:rFonts w:ascii="Times New Roman" w:hAnsi="Times New Roman" w:cs="Times New Roman"/>
          <w:color w:val="FF0000"/>
          <w:sz w:val="24"/>
          <w:szCs w:val="24"/>
          <w:lang w:val="en-US"/>
        </w:rPr>
      </w:pPr>
    </w:p>
    <w:p w14:paraId="778FF962"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695F1D62"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12486A4" wp14:editId="614E0F6D">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C53F2"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00F73151"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262B9571"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0AB2BE3D" wp14:editId="0638E46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0BB74"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7110DF8C"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2F5CFEDA"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1DA9AC2B"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113E9F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2A6F30F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06B7273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3B69140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4931DAE2" w14:textId="77777777" w:rsidR="00A63308" w:rsidRPr="005442AE" w:rsidRDefault="00A63308" w:rsidP="00A63308">
      <w:pPr>
        <w:pStyle w:val="Default"/>
        <w:jc w:val="both"/>
        <w:rPr>
          <w:b/>
          <w:bCs/>
          <w:lang w:val="en-US"/>
        </w:rPr>
      </w:pPr>
    </w:p>
    <w:p w14:paraId="18A6EC7E"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6CB4FD3" w14:textId="77777777" w:rsidR="00A63308" w:rsidRPr="005442AE" w:rsidRDefault="00A63308" w:rsidP="00A63308">
      <w:pPr>
        <w:pStyle w:val="Default"/>
        <w:jc w:val="both"/>
        <w:rPr>
          <w:lang w:val="en-US"/>
        </w:rPr>
      </w:pPr>
    </w:p>
    <w:p w14:paraId="50C23861"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45F9BC34" w14:textId="77777777" w:rsidR="00A63308" w:rsidRPr="005442AE" w:rsidRDefault="00A63308" w:rsidP="00A63308">
      <w:pPr>
        <w:pStyle w:val="Default"/>
        <w:jc w:val="both"/>
        <w:rPr>
          <w:lang w:val="en-US"/>
        </w:rPr>
      </w:pPr>
    </w:p>
    <w:p w14:paraId="18B5DE0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141267F1"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212A3609" w14:textId="77777777" w:rsidR="00A63308" w:rsidRPr="005442AE" w:rsidRDefault="00A63308" w:rsidP="00D5041D">
      <w:pPr>
        <w:spacing w:after="0"/>
        <w:jc w:val="both"/>
        <w:rPr>
          <w:rFonts w:ascii="Times New Roman" w:hAnsi="Times New Roman" w:cs="Times New Roman"/>
          <w:b/>
          <w:bCs/>
          <w:sz w:val="24"/>
          <w:szCs w:val="24"/>
          <w:lang w:val="en-US"/>
        </w:rPr>
      </w:pPr>
    </w:p>
    <w:p w14:paraId="6B67B48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14:paraId="0486C21F" w14:textId="77777777"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14:paraId="40D1CF97" w14:textId="77777777"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4C15B3C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14:paraId="779E2CD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0A2BD8C7" w14:textId="77777777" w:rsidR="00A63308" w:rsidRPr="005442AE" w:rsidRDefault="00A63308" w:rsidP="00D5041D">
      <w:pPr>
        <w:spacing w:after="0"/>
        <w:jc w:val="both"/>
        <w:rPr>
          <w:rFonts w:ascii="Times New Roman" w:hAnsi="Times New Roman" w:cs="Times New Roman"/>
          <w:sz w:val="24"/>
          <w:szCs w:val="24"/>
          <w:lang w:val="en-US"/>
        </w:rPr>
      </w:pPr>
    </w:p>
    <w:p w14:paraId="4F2810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4F139F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3EE079FF"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44B50B8C"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7088C084" w14:textId="77777777" w:rsidR="00A63308" w:rsidRPr="005442AE" w:rsidRDefault="00A63308" w:rsidP="00D5041D">
      <w:pPr>
        <w:spacing w:after="0"/>
        <w:jc w:val="both"/>
        <w:rPr>
          <w:rFonts w:ascii="Times New Roman" w:hAnsi="Times New Roman" w:cs="Times New Roman"/>
          <w:b/>
          <w:bCs/>
          <w:sz w:val="24"/>
          <w:szCs w:val="24"/>
          <w:lang w:val="en-US"/>
        </w:rPr>
      </w:pPr>
    </w:p>
    <w:p w14:paraId="494E6CC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60B1078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027BC1E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60CB9E27"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7E7F1E13" w14:textId="77777777" w:rsidR="00A63308" w:rsidRPr="005442AE" w:rsidRDefault="00A63308" w:rsidP="00D5041D">
      <w:pPr>
        <w:spacing w:after="0"/>
        <w:jc w:val="both"/>
        <w:rPr>
          <w:rFonts w:ascii="Times New Roman" w:hAnsi="Times New Roman" w:cs="Times New Roman"/>
          <w:b/>
          <w:bCs/>
          <w:sz w:val="24"/>
          <w:szCs w:val="24"/>
          <w:lang w:val="en-US"/>
        </w:rPr>
      </w:pPr>
    </w:p>
    <w:p w14:paraId="6DB1C2E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578FDA09"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44AC6050"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23F7BD1F"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721F22DA"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F89082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370B46F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46AD65E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052B9E19"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755CE19F" w14:textId="77777777" w:rsidR="00A63308" w:rsidRPr="005442AE" w:rsidRDefault="00A63308" w:rsidP="00A63308">
      <w:pPr>
        <w:pStyle w:val="Default"/>
        <w:jc w:val="both"/>
        <w:rPr>
          <w:b/>
          <w:bCs/>
          <w:lang w:val="en-US"/>
        </w:rPr>
      </w:pPr>
    </w:p>
    <w:p w14:paraId="074887FA"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04953500"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6B1EF6C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1DEED9F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6F2D655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B95E824" w14:textId="77777777" w:rsidR="00BA207D" w:rsidRPr="005442AE" w:rsidRDefault="00BA207D" w:rsidP="0013617D">
      <w:pPr>
        <w:spacing w:after="0"/>
        <w:jc w:val="both"/>
        <w:rPr>
          <w:rFonts w:ascii="Times New Roman" w:hAnsi="Times New Roman" w:cs="Times New Roman"/>
          <w:b/>
          <w:bCs/>
          <w:sz w:val="24"/>
          <w:szCs w:val="24"/>
          <w:lang w:val="en-US"/>
        </w:rPr>
      </w:pPr>
    </w:p>
    <w:p w14:paraId="00F77AA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31284C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7202245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5738207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1F41453A"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2609821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55CF57E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0E6D478A"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115E393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66C5189D"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324E3CFE"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7E869CB5"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0D36D40D"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0B71B9C9" w14:textId="77777777" w:rsidR="00A63308" w:rsidRPr="005442AE" w:rsidRDefault="00A63308" w:rsidP="00D5041D">
      <w:pPr>
        <w:spacing w:after="0"/>
        <w:jc w:val="both"/>
        <w:rPr>
          <w:rFonts w:ascii="Times New Roman" w:hAnsi="Times New Roman" w:cs="Times New Roman"/>
          <w:b/>
          <w:bCs/>
          <w:sz w:val="24"/>
          <w:szCs w:val="24"/>
          <w:lang w:val="en-US"/>
        </w:rPr>
      </w:pPr>
    </w:p>
    <w:p w14:paraId="24F11D4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50FDDF2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366790C6"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3E29C416"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635456C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3591375B"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1F056099"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2C578C7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5B3DA77"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4FD0D408"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196317B7" w14:textId="77777777" w:rsidR="00A63308" w:rsidRPr="005442AE" w:rsidRDefault="00A63308" w:rsidP="00D5041D">
      <w:pPr>
        <w:spacing w:after="0"/>
        <w:jc w:val="both"/>
        <w:rPr>
          <w:rFonts w:ascii="Times New Roman" w:hAnsi="Times New Roman" w:cs="Times New Roman"/>
          <w:b/>
          <w:bCs/>
          <w:sz w:val="24"/>
          <w:szCs w:val="24"/>
          <w:lang w:val="en-US"/>
        </w:rPr>
      </w:pPr>
    </w:p>
    <w:p w14:paraId="0991950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310F2DA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2E57EA3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7DC010F2"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4C570821"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41DFA956"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3C702FC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36E659A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3E09825B"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0DDAA31F"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17B0895F"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6A92C25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14:paraId="1B35C891" w14:textId="77777777" w:rsidR="00A63308" w:rsidRPr="005442AE" w:rsidRDefault="00A63308" w:rsidP="00A63308">
      <w:pPr>
        <w:jc w:val="both"/>
        <w:rPr>
          <w:rFonts w:ascii="Times New Roman" w:hAnsi="Times New Roman" w:cs="Times New Roman"/>
          <w:sz w:val="24"/>
          <w:szCs w:val="24"/>
          <w:lang w:val="en-US"/>
        </w:rPr>
      </w:pPr>
    </w:p>
    <w:p w14:paraId="795C110E"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5C0730A2" w14:textId="77777777" w:rsidR="00A63308" w:rsidRPr="005442AE" w:rsidRDefault="00A63308" w:rsidP="00D5041D">
      <w:pPr>
        <w:spacing w:after="0"/>
        <w:jc w:val="both"/>
        <w:rPr>
          <w:rFonts w:ascii="Times New Roman" w:hAnsi="Times New Roman" w:cs="Times New Roman"/>
          <w:b/>
          <w:bCs/>
          <w:sz w:val="24"/>
          <w:szCs w:val="24"/>
          <w:lang w:val="en-US"/>
        </w:rPr>
      </w:pPr>
    </w:p>
    <w:p w14:paraId="1AE19C1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5C2D945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5B9FB43A"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18D1F5E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49D2864A"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2C769EA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5DB1110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6CE6573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5BAD8D02"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4F9E3C3F" wp14:editId="047A230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858E7F"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2C077B71"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36175F3D" w14:textId="77777777"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14:paraId="39AD820D" w14:textId="77777777" w:rsidR="00A63308" w:rsidRPr="005442AE" w:rsidRDefault="00A63308" w:rsidP="00A63308">
      <w:pPr>
        <w:jc w:val="both"/>
        <w:rPr>
          <w:rFonts w:ascii="Times New Roman" w:hAnsi="Times New Roman" w:cs="Times New Roman"/>
          <w:b/>
          <w:bCs/>
          <w:sz w:val="24"/>
          <w:szCs w:val="24"/>
          <w:lang w:val="en-US"/>
        </w:rPr>
      </w:pPr>
    </w:p>
    <w:p w14:paraId="5062EC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7E25A05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04852371"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02AD670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5155CA6F" w14:textId="77777777" w:rsidR="00A63308" w:rsidRPr="005442AE" w:rsidRDefault="00A63308" w:rsidP="00F4717C">
      <w:pPr>
        <w:spacing w:after="0"/>
        <w:jc w:val="both"/>
        <w:rPr>
          <w:rFonts w:ascii="Times New Roman" w:hAnsi="Times New Roman" w:cs="Times New Roman"/>
          <w:sz w:val="24"/>
          <w:szCs w:val="24"/>
          <w:lang w:val="en-US"/>
        </w:rPr>
      </w:pPr>
    </w:p>
    <w:p w14:paraId="6343F73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16EEEB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57C99DA1"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CB1029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5DBCC07B" w14:textId="77777777" w:rsidR="00A63308" w:rsidRPr="005442AE" w:rsidRDefault="00A63308" w:rsidP="00F4717C">
      <w:pPr>
        <w:spacing w:after="0"/>
        <w:jc w:val="both"/>
        <w:rPr>
          <w:rFonts w:ascii="Times New Roman" w:hAnsi="Times New Roman" w:cs="Times New Roman"/>
          <w:sz w:val="24"/>
          <w:szCs w:val="24"/>
          <w:lang w:val="en-US"/>
        </w:rPr>
      </w:pPr>
    </w:p>
    <w:p w14:paraId="2D310AE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D7CCA3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4766689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3EC71CB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7A519E7" w14:textId="77777777" w:rsidR="00F4717C" w:rsidRPr="005442AE" w:rsidRDefault="00F4717C" w:rsidP="00A63308">
      <w:pPr>
        <w:jc w:val="both"/>
        <w:rPr>
          <w:rFonts w:ascii="Times New Roman" w:hAnsi="Times New Roman" w:cs="Times New Roman"/>
          <w:sz w:val="24"/>
          <w:szCs w:val="24"/>
          <w:lang w:val="en-US"/>
        </w:rPr>
      </w:pPr>
    </w:p>
    <w:p w14:paraId="13DF9E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4BFC26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4B9297AE"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51D1BE02"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76733DB9" w14:textId="77777777" w:rsidR="00A63308" w:rsidRPr="005442AE" w:rsidRDefault="00A63308" w:rsidP="00F4717C">
      <w:pPr>
        <w:spacing w:after="0"/>
        <w:jc w:val="both"/>
        <w:rPr>
          <w:rFonts w:ascii="Times New Roman" w:hAnsi="Times New Roman" w:cs="Times New Roman"/>
          <w:sz w:val="24"/>
          <w:szCs w:val="24"/>
          <w:lang w:val="en-US"/>
        </w:rPr>
      </w:pPr>
    </w:p>
    <w:p w14:paraId="3E13CAB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185550C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1C0800B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7A11197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D0ADD04" w14:textId="77777777" w:rsidR="00A63308" w:rsidRPr="005442AE" w:rsidRDefault="00A63308" w:rsidP="00F4717C">
      <w:pPr>
        <w:spacing w:after="0"/>
        <w:jc w:val="both"/>
        <w:rPr>
          <w:rFonts w:ascii="Times New Roman" w:hAnsi="Times New Roman" w:cs="Times New Roman"/>
          <w:sz w:val="24"/>
          <w:szCs w:val="24"/>
          <w:lang w:val="en-US"/>
        </w:rPr>
      </w:pPr>
    </w:p>
    <w:p w14:paraId="24CDED2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B0F86A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6DAE5357"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53C02F29"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0EDE09CB" w14:textId="77777777" w:rsidR="00BA207D" w:rsidRPr="005442AE" w:rsidRDefault="00BA207D" w:rsidP="00A63308">
      <w:pPr>
        <w:jc w:val="both"/>
        <w:rPr>
          <w:rFonts w:ascii="Times New Roman" w:hAnsi="Times New Roman" w:cs="Times New Roman"/>
          <w:b/>
          <w:bCs/>
          <w:sz w:val="24"/>
          <w:szCs w:val="24"/>
          <w:lang w:val="en-US"/>
        </w:rPr>
      </w:pPr>
    </w:p>
    <w:p w14:paraId="772A78AD"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33646D13"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2EB93EDB"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13AD1FF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3AF25D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14:paraId="214C437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5C3E35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46F5A7FF"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593AB33B"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3BFAD738"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1F51B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98DBEA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14:paraId="5DD8E8B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5645D3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5659E62B"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51DFE6DF"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15A8DE65"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0A6872F4"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640EBF33"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24C9E91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0FFB77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1D2F806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25E575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3848C573"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5ACB8C64"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4DD5BA55"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B5A3F3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03745B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137A748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BD5C41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32D0D77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0E7992D"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1FEC00C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3BE5C8C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79552E6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53E1D54C"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19C0A12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0DF2EECC"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3BBFC03B"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463E732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4D438D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3C96821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509F709"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1A56FB13"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5EAC379"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6A59BBF1"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0F8BF53B"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074B8266" w14:textId="77777777" w:rsidR="00A63308" w:rsidRPr="005442AE" w:rsidRDefault="00A63308" w:rsidP="00F4717C">
      <w:pPr>
        <w:spacing w:after="0"/>
        <w:rPr>
          <w:rFonts w:ascii="Times New Roman" w:hAnsi="Times New Roman" w:cs="Times New Roman"/>
          <w:sz w:val="24"/>
          <w:szCs w:val="24"/>
          <w:lang w:val="en-US"/>
        </w:rPr>
      </w:pPr>
    </w:p>
    <w:p w14:paraId="76D62BBD"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158E3B4"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1A24358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7A272ECC" w14:textId="77777777" w:rsidR="00A63308" w:rsidRPr="005442AE" w:rsidRDefault="00A63308" w:rsidP="00A63308">
      <w:pPr>
        <w:rPr>
          <w:rFonts w:ascii="Times New Roman" w:hAnsi="Times New Roman" w:cs="Times New Roman"/>
          <w:sz w:val="24"/>
          <w:szCs w:val="24"/>
          <w:lang w:val="en-US"/>
        </w:rPr>
      </w:pPr>
    </w:p>
    <w:p w14:paraId="4C3B3A60"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14:paraId="173B4EDE"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594D53E4"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1B425D95" w14:textId="77777777" w:rsidTr="003B0429">
        <w:trPr>
          <w:trHeight w:val="255"/>
        </w:trPr>
        <w:tc>
          <w:tcPr>
            <w:tcW w:w="10053" w:type="dxa"/>
          </w:tcPr>
          <w:p w14:paraId="06984958"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5C0CE1D6"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7540BE3C"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FCEE86D"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FB7755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4C1D58FB"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1CEB6EE0"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0F094B1D"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29352CD"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14:paraId="18DC7651"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5CB3AE02"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74275F7C"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2587134E"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9FC698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73696A3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2E1C715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1435A4E0"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6902DFAB"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E4B891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22D7661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3C744A4F"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54539D41"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26C49750"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5EEDA39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5DA9B54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529CC521" w14:textId="77777777" w:rsidR="00712F40" w:rsidRPr="005442AE" w:rsidRDefault="00712F40" w:rsidP="00A63308">
      <w:pPr>
        <w:rPr>
          <w:rFonts w:ascii="Times New Roman" w:hAnsi="Times New Roman" w:cs="Times New Roman"/>
          <w:b/>
          <w:bCs/>
          <w:sz w:val="24"/>
          <w:szCs w:val="24"/>
          <w:lang w:val="en-US"/>
        </w:rPr>
      </w:pPr>
    </w:p>
    <w:p w14:paraId="63435662"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955CDD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5BC560B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E1CBA4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6F240A0A"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54A21B51"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69FECBAA"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6ED81F6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7439D32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6965D761"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03049336"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6190327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73ECF3B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644FC22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62D8FF74"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39CCED7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05BDDBE6"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5FA9C3D8"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ECB25A4"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226FB4D6"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2792852"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6D0C9C91"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7DF4B28"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6C530755"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84D44D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575784DC"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5390DD10"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777D934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14:paraId="27886DFA"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37EFDF7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085CDBA9"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6D63866F"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1E29385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2E62A67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1999D73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3DE114BE" w14:textId="77777777" w:rsidR="00B630E9" w:rsidRPr="005442AE" w:rsidRDefault="00B630E9" w:rsidP="00D46136">
      <w:pPr>
        <w:spacing w:after="0" w:line="240" w:lineRule="auto"/>
        <w:rPr>
          <w:rFonts w:ascii="Times New Roman" w:hAnsi="Times New Roman" w:cs="Times New Roman"/>
          <w:b/>
          <w:sz w:val="24"/>
          <w:szCs w:val="24"/>
          <w:lang w:val="en-US"/>
        </w:rPr>
      </w:pPr>
    </w:p>
    <w:p w14:paraId="7EE5A1B9"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A7A3B3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4E3E239D"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40E9233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4AF7CA85"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1F21213E"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505019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3C1AF54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7141064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14:paraId="6699B471" w14:textId="77777777" w:rsidR="00B630E9" w:rsidRPr="005442AE" w:rsidRDefault="00B630E9" w:rsidP="00D46136">
      <w:pPr>
        <w:spacing w:after="0" w:line="240" w:lineRule="auto"/>
        <w:rPr>
          <w:rFonts w:ascii="Times New Roman" w:hAnsi="Times New Roman" w:cs="Times New Roman"/>
          <w:b/>
          <w:sz w:val="24"/>
          <w:szCs w:val="24"/>
          <w:lang w:val="en-US"/>
        </w:rPr>
      </w:pPr>
    </w:p>
    <w:p w14:paraId="31AC422C"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87353C6"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3B6198D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14:paraId="2A3135A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3CE39DA2"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03232D84"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795D66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4A4E0E4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2F86657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51EFCF30"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77EC446B"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E09B0D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14D2C8A8"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75689B9C"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6CD12F23" w14:textId="77777777" w:rsidTr="003B0429">
        <w:tc>
          <w:tcPr>
            <w:tcW w:w="9886" w:type="dxa"/>
          </w:tcPr>
          <w:p w14:paraId="4926B3EC"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14:paraId="300A39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14:paraId="1354FFD1"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EE6C2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35C83BB3"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5DA7005E"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r w:rsidRPr="005442AE">
        <w:rPr>
          <w:rFonts w:ascii="Times New Roman" w:hAnsi="Times New Roman" w:cs="Times New Roman"/>
          <w:sz w:val="24"/>
          <w:szCs w:val="24"/>
          <w:lang w:val="en-US"/>
        </w:rPr>
        <w:t>a</w:t>
      </w:r>
      <w:proofErr w:type="spell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6AC5F4C8"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474C864E"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DC93CA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0C29604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2A5EB2A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0DF848A6"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0907C094"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0973B10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365C1DE9"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6F4337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6167EC98"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6AEC672C"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A3EE8A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2A7087F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3A1CF023"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3354DA7"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2EF0B877"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3E17AEE"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5C35FB2A"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1DF15A0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4F172A89"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46C7B6DD"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76BF281B"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1E727C43"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2915D1E9"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45229AA1"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5B92FB29"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30BA4A95"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75CC052D"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2EEF8164"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35439E7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7E23EDFC"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436DCED0"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66A3DB8D"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372A8FD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76DCAF86"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0B469D05"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29D33F68" w14:textId="77777777" w:rsidTr="003B0429">
        <w:trPr>
          <w:trHeight w:val="340"/>
        </w:trPr>
        <w:tc>
          <w:tcPr>
            <w:tcW w:w="9920" w:type="dxa"/>
          </w:tcPr>
          <w:p w14:paraId="2F028DAD"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1001FCEB" w14:textId="77777777" w:rsidR="00A63308" w:rsidRPr="005442AE" w:rsidRDefault="00A63308" w:rsidP="003B0429">
            <w:pPr>
              <w:jc w:val="both"/>
              <w:rPr>
                <w:rFonts w:ascii="Times New Roman" w:hAnsi="Times New Roman" w:cs="Times New Roman"/>
                <w:b/>
                <w:sz w:val="24"/>
                <w:szCs w:val="24"/>
                <w:lang w:val="en-US"/>
              </w:rPr>
            </w:pPr>
          </w:p>
          <w:p w14:paraId="37507965"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54DF01C"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A012289"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896BCBB"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28343AB8" w14:textId="77777777" w:rsidR="00A63308" w:rsidRPr="005442AE" w:rsidRDefault="00A63308" w:rsidP="00A63308">
      <w:pPr>
        <w:ind w:left="2124" w:hanging="2124"/>
        <w:jc w:val="both"/>
        <w:rPr>
          <w:rFonts w:ascii="Times New Roman" w:hAnsi="Times New Roman" w:cs="Times New Roman"/>
          <w:sz w:val="24"/>
          <w:szCs w:val="24"/>
          <w:lang w:val="en-US"/>
        </w:rPr>
      </w:pPr>
    </w:p>
    <w:p w14:paraId="76BD78AF"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70B4202C" w14:textId="77777777" w:rsidTr="003B0429">
        <w:trPr>
          <w:trHeight w:val="339"/>
        </w:trPr>
        <w:tc>
          <w:tcPr>
            <w:tcW w:w="9947" w:type="dxa"/>
            <w:vAlign w:val="center"/>
          </w:tcPr>
          <w:p w14:paraId="5DCBDB97"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14:paraId="49431C8A"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2EAAAAFB"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646E38A5"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73800D7F"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1292AF22"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205577B5"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09DE11C1"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0E393E" w14:paraId="2ABF3436" w14:textId="77777777" w:rsidTr="000678E5">
        <w:tc>
          <w:tcPr>
            <w:tcW w:w="959" w:type="dxa"/>
          </w:tcPr>
          <w:p w14:paraId="275BD907"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09A1B910"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1C455449"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0E393E" w14:paraId="02AE7954" w14:textId="77777777" w:rsidTr="000678E5">
        <w:tc>
          <w:tcPr>
            <w:tcW w:w="959" w:type="dxa"/>
          </w:tcPr>
          <w:p w14:paraId="0442BE3B"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0F88A345"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07EC4CA3"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0F44B008"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5921D9D4"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0E393E" w14:paraId="5990C398" w14:textId="77777777" w:rsidTr="000678E5">
        <w:tc>
          <w:tcPr>
            <w:tcW w:w="959" w:type="dxa"/>
          </w:tcPr>
          <w:p w14:paraId="7A7140C9"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65CF64D8"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605C8CC1"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0E393E" w14:paraId="4FF88851" w14:textId="77777777" w:rsidTr="000678E5">
        <w:tc>
          <w:tcPr>
            <w:tcW w:w="959" w:type="dxa"/>
          </w:tcPr>
          <w:p w14:paraId="21AC853F"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7280925B"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497BB068"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292B6FA8" w14:textId="77777777" w:rsidR="00900EE2" w:rsidRPr="005442AE" w:rsidRDefault="00900EE2" w:rsidP="00350CC7">
            <w:pPr>
              <w:jc w:val="both"/>
              <w:rPr>
                <w:rFonts w:ascii="Times New Roman" w:hAnsi="Times New Roman" w:cs="Times New Roman"/>
                <w:sz w:val="24"/>
                <w:szCs w:val="24"/>
                <w:lang w:val="en-US"/>
              </w:rPr>
            </w:pPr>
          </w:p>
          <w:p w14:paraId="02674CC3"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0E393E" w14:paraId="3AD16E83" w14:textId="77777777" w:rsidTr="000678E5">
        <w:tc>
          <w:tcPr>
            <w:tcW w:w="959" w:type="dxa"/>
          </w:tcPr>
          <w:p w14:paraId="0C925D1A"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660A7879"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3ABCA57B"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72252C42" w14:textId="77777777" w:rsidR="00BF1F64" w:rsidRPr="005442AE" w:rsidRDefault="00BF1F64" w:rsidP="00BF1F64">
            <w:pPr>
              <w:jc w:val="both"/>
              <w:rPr>
                <w:rFonts w:ascii="Times New Roman" w:hAnsi="Times New Roman" w:cs="Times New Roman"/>
                <w:sz w:val="24"/>
                <w:szCs w:val="24"/>
                <w:lang w:val="en-US"/>
              </w:rPr>
            </w:pPr>
          </w:p>
          <w:p w14:paraId="171FD23F"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0E393E" w14:paraId="7C6FBF81" w14:textId="77777777" w:rsidTr="000678E5">
        <w:tc>
          <w:tcPr>
            <w:tcW w:w="959" w:type="dxa"/>
          </w:tcPr>
          <w:p w14:paraId="0F897734"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27AEB0AD"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73BCABD2"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2818825D" w14:textId="77777777" w:rsidR="00EF24BE" w:rsidRPr="005442AE" w:rsidRDefault="00EF24BE" w:rsidP="00262D7C">
            <w:pPr>
              <w:jc w:val="both"/>
              <w:rPr>
                <w:rFonts w:ascii="Times New Roman" w:hAnsi="Times New Roman" w:cs="Times New Roman"/>
                <w:sz w:val="24"/>
                <w:szCs w:val="24"/>
                <w:lang w:val="en-US"/>
              </w:rPr>
            </w:pPr>
          </w:p>
          <w:p w14:paraId="4F4DF2FD"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0E393E" w14:paraId="2A0A8FC1" w14:textId="77777777" w:rsidTr="000678E5">
        <w:tc>
          <w:tcPr>
            <w:tcW w:w="959" w:type="dxa"/>
          </w:tcPr>
          <w:p w14:paraId="6612B1C5"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763AC0C8"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4702C047"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4F9734F1" w14:textId="77777777" w:rsidR="00EF24BE" w:rsidRPr="005442AE" w:rsidRDefault="00EF24BE" w:rsidP="00EF24BE">
            <w:pPr>
              <w:jc w:val="both"/>
              <w:rPr>
                <w:rFonts w:ascii="Times New Roman" w:hAnsi="Times New Roman" w:cs="Times New Roman"/>
                <w:sz w:val="24"/>
                <w:szCs w:val="24"/>
                <w:lang w:val="en-US"/>
              </w:rPr>
            </w:pPr>
          </w:p>
          <w:p w14:paraId="76D6D086"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0E393E" w14:paraId="2EBAEB5A" w14:textId="77777777" w:rsidTr="000678E5">
        <w:tc>
          <w:tcPr>
            <w:tcW w:w="959" w:type="dxa"/>
          </w:tcPr>
          <w:p w14:paraId="7239A851"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28FB1706"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43AF14BA"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0E393E" w14:paraId="7F27B07D" w14:textId="77777777" w:rsidTr="000678E5">
        <w:tc>
          <w:tcPr>
            <w:tcW w:w="959" w:type="dxa"/>
          </w:tcPr>
          <w:p w14:paraId="53E3B5FC"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61C959AA"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0481B5CA"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1A863A94" w14:textId="77777777" w:rsidTr="000678E5">
        <w:tc>
          <w:tcPr>
            <w:tcW w:w="959" w:type="dxa"/>
          </w:tcPr>
          <w:p w14:paraId="30AAAEC3"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1EFF325A"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F3B736C"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66C7D012" w14:textId="77777777" w:rsidR="00911867" w:rsidRPr="005442AE" w:rsidRDefault="00911867" w:rsidP="00911867">
            <w:pPr>
              <w:jc w:val="both"/>
              <w:rPr>
                <w:rFonts w:ascii="Times New Roman" w:hAnsi="Times New Roman" w:cs="Times New Roman"/>
                <w:sz w:val="24"/>
                <w:szCs w:val="24"/>
                <w:lang w:val="en-US"/>
              </w:rPr>
            </w:pPr>
          </w:p>
        </w:tc>
      </w:tr>
      <w:tr w:rsidR="00DE1635" w:rsidRPr="000E393E" w14:paraId="060A1BF8" w14:textId="77777777" w:rsidTr="000678E5">
        <w:tc>
          <w:tcPr>
            <w:tcW w:w="959" w:type="dxa"/>
          </w:tcPr>
          <w:p w14:paraId="2A81F2CB"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564C23F8"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420CD336"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010F8A99" w14:textId="77777777" w:rsidR="00731ADC" w:rsidRPr="005442AE" w:rsidRDefault="00731ADC" w:rsidP="00262D7C">
            <w:pPr>
              <w:jc w:val="both"/>
              <w:rPr>
                <w:rFonts w:ascii="Times New Roman" w:hAnsi="Times New Roman" w:cs="Times New Roman"/>
                <w:sz w:val="24"/>
                <w:szCs w:val="24"/>
                <w:lang w:val="en-US"/>
              </w:rPr>
            </w:pPr>
          </w:p>
          <w:p w14:paraId="4C44CA1A"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0E393E" w14:paraId="699E0E1E" w14:textId="77777777" w:rsidTr="000678E5">
        <w:tc>
          <w:tcPr>
            <w:tcW w:w="959" w:type="dxa"/>
          </w:tcPr>
          <w:p w14:paraId="4CDFB3D6"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3D03022B"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3776F4E7"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0E393E" w14:paraId="79271247" w14:textId="77777777" w:rsidTr="000678E5">
        <w:tc>
          <w:tcPr>
            <w:tcW w:w="959" w:type="dxa"/>
          </w:tcPr>
          <w:p w14:paraId="6F908AAF"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17254A19"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0C985190"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4A7DC8CB" w14:textId="77777777" w:rsidR="00A358F6" w:rsidRPr="005442AE" w:rsidRDefault="00A358F6" w:rsidP="00DD05AA">
            <w:pPr>
              <w:jc w:val="both"/>
              <w:rPr>
                <w:rFonts w:ascii="Times New Roman" w:hAnsi="Times New Roman" w:cs="Times New Roman"/>
                <w:sz w:val="24"/>
                <w:szCs w:val="24"/>
                <w:lang w:val="en-US"/>
              </w:rPr>
            </w:pPr>
          </w:p>
          <w:p w14:paraId="568CF886"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0E393E" w14:paraId="1AAEBB0F" w14:textId="77777777" w:rsidTr="000678E5">
        <w:tc>
          <w:tcPr>
            <w:tcW w:w="959" w:type="dxa"/>
          </w:tcPr>
          <w:p w14:paraId="6AF539AF"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5CB2CD35"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527753FA"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6DD82F9" w14:textId="77777777" w:rsidR="009B0FB7" w:rsidRPr="005442AE" w:rsidRDefault="009B0FB7" w:rsidP="00262D7C">
            <w:pPr>
              <w:jc w:val="both"/>
              <w:rPr>
                <w:rFonts w:ascii="Times New Roman" w:hAnsi="Times New Roman" w:cs="Times New Roman"/>
                <w:sz w:val="24"/>
                <w:szCs w:val="24"/>
                <w:lang w:val="en-US"/>
              </w:rPr>
            </w:pPr>
          </w:p>
          <w:p w14:paraId="3AF66C8A"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0E393E" w14:paraId="0EF6B3F9" w14:textId="77777777" w:rsidTr="000678E5">
        <w:tc>
          <w:tcPr>
            <w:tcW w:w="959" w:type="dxa"/>
          </w:tcPr>
          <w:p w14:paraId="3C4AE885"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20C70764"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0E734F56" w14:textId="77777777" w:rsidR="00DD05AA" w:rsidRPr="005442AE" w:rsidRDefault="00DD05AA" w:rsidP="00262D7C">
            <w:pPr>
              <w:jc w:val="both"/>
              <w:rPr>
                <w:rFonts w:ascii="Times New Roman" w:hAnsi="Times New Roman" w:cs="Times New Roman"/>
                <w:sz w:val="24"/>
                <w:szCs w:val="24"/>
                <w:lang w:val="en-US"/>
              </w:rPr>
            </w:pPr>
          </w:p>
          <w:p w14:paraId="78B75F12" w14:textId="77777777" w:rsidR="003807D1" w:rsidRPr="005442AE" w:rsidRDefault="003807D1" w:rsidP="00262D7C">
            <w:pPr>
              <w:jc w:val="both"/>
              <w:rPr>
                <w:rFonts w:ascii="Times New Roman" w:hAnsi="Times New Roman" w:cs="Times New Roman"/>
                <w:sz w:val="24"/>
                <w:szCs w:val="24"/>
                <w:lang w:val="en-US"/>
              </w:rPr>
            </w:pPr>
          </w:p>
          <w:p w14:paraId="2DC724A9"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4BD62942" w14:textId="77777777" w:rsidR="003807D1" w:rsidRPr="005442AE" w:rsidRDefault="003807D1" w:rsidP="003807D1">
            <w:pPr>
              <w:jc w:val="both"/>
              <w:rPr>
                <w:rFonts w:ascii="Times New Roman" w:hAnsi="Times New Roman" w:cs="Times New Roman"/>
                <w:sz w:val="24"/>
                <w:szCs w:val="24"/>
                <w:lang w:val="en-US"/>
              </w:rPr>
            </w:pPr>
          </w:p>
          <w:p w14:paraId="71F995DA"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0E393E" w14:paraId="064845E3" w14:textId="77777777" w:rsidTr="000678E5">
        <w:tc>
          <w:tcPr>
            <w:tcW w:w="959" w:type="dxa"/>
          </w:tcPr>
          <w:p w14:paraId="296320F7"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5AF45E79"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6BD93161"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1DADBB75" w14:textId="77777777" w:rsidR="00DE1635" w:rsidRPr="005442AE" w:rsidRDefault="00DE1635" w:rsidP="00DE1635">
      <w:pPr>
        <w:rPr>
          <w:rFonts w:ascii="Times New Roman" w:hAnsi="Times New Roman" w:cs="Times New Roman"/>
          <w:sz w:val="24"/>
          <w:szCs w:val="24"/>
          <w:lang w:val="en-US"/>
        </w:rPr>
      </w:pPr>
    </w:p>
    <w:p w14:paraId="2CFD2E81"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07EDCAC8"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14:paraId="48890BCF"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4C96E408"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53B6ECF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2BAD5BFB"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5C9E1A08" wp14:editId="38598CFC">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52FBB"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34AE7205"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2358E862"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4D7C4C8"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4A4E395"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4BB8413"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68C6A88A"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5E825E7C" wp14:editId="4A6FAB10">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08953"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283C9598"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3743AB6E"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3A14722E"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390273DB" wp14:editId="2E2379BE">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A0BAC"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3D6D12AC"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1C7220A9" w14:textId="77777777"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14:paraId="615BB481" w14:textId="77777777"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14:paraId="1628B326" w14:textId="77777777" w:rsidR="00136BE6" w:rsidRPr="005442AE" w:rsidRDefault="00136BE6" w:rsidP="008B38D1">
      <w:pPr>
        <w:jc w:val="both"/>
        <w:rPr>
          <w:rFonts w:ascii="Times New Roman" w:hAnsi="Times New Roman" w:cs="Times New Roman"/>
          <w:i/>
          <w:sz w:val="24"/>
          <w:szCs w:val="24"/>
          <w:lang w:val="en-US"/>
        </w:rPr>
      </w:pPr>
    </w:p>
    <w:p w14:paraId="326D7D11"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2D63BADC"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660460E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5106C66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0BF72023"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22989EB5" w14:textId="77777777" w:rsidR="008B38D1" w:rsidRPr="005442AE" w:rsidRDefault="008B38D1" w:rsidP="008B38D1">
      <w:pPr>
        <w:pStyle w:val="Default"/>
        <w:jc w:val="both"/>
        <w:rPr>
          <w:b/>
          <w:bCs/>
          <w:lang w:val="en-US"/>
        </w:rPr>
      </w:pPr>
    </w:p>
    <w:p w14:paraId="540D3DE0" w14:textId="77777777" w:rsidR="008B38D1" w:rsidRPr="005442AE" w:rsidRDefault="008B38D1" w:rsidP="008B38D1">
      <w:pPr>
        <w:pStyle w:val="Default"/>
        <w:jc w:val="both"/>
        <w:rPr>
          <w:b/>
          <w:bCs/>
          <w:lang w:val="en-US"/>
        </w:rPr>
      </w:pPr>
    </w:p>
    <w:p w14:paraId="1B0B9617"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2689B06C" w14:textId="77777777" w:rsidR="008B38D1" w:rsidRPr="005442AE" w:rsidRDefault="008B38D1" w:rsidP="008B38D1">
      <w:pPr>
        <w:pStyle w:val="Default"/>
        <w:jc w:val="both"/>
        <w:rPr>
          <w:lang w:val="en-US"/>
        </w:rPr>
      </w:pPr>
    </w:p>
    <w:p w14:paraId="0B41DE54"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78FAEDBE" w14:textId="77777777" w:rsidR="008B38D1" w:rsidRPr="005442AE" w:rsidRDefault="008B38D1" w:rsidP="008B38D1">
      <w:pPr>
        <w:pStyle w:val="Default"/>
        <w:jc w:val="both"/>
        <w:rPr>
          <w:lang w:val="en-US"/>
        </w:rPr>
      </w:pPr>
    </w:p>
    <w:p w14:paraId="4D7F78D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14:paraId="2E4B189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11FAF57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3A831F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14:paraId="4692D3F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14:paraId="09DA536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14:paraId="17BEFB8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14:paraId="14C5153C" w14:textId="77777777" w:rsidR="003C4373" w:rsidRPr="005442AE" w:rsidRDefault="003C4373" w:rsidP="00315185">
      <w:pPr>
        <w:rPr>
          <w:rFonts w:ascii="Times New Roman" w:hAnsi="Times New Roman" w:cs="Times New Roman"/>
          <w:b/>
          <w:bCs/>
          <w:sz w:val="24"/>
          <w:szCs w:val="24"/>
          <w:lang w:val="en-US"/>
        </w:rPr>
      </w:pPr>
    </w:p>
    <w:p w14:paraId="67CC5D6F"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262965D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1D34758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008E352F"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6A9AFDD3"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570878D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7B11D38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75EDF8E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45729BBF"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58CDC288"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68ACB492"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449824B9"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1BC5A553"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08642C02"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05F90DD0"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3E93AA2C" w14:textId="77777777" w:rsidR="0063530B" w:rsidRPr="005442AE" w:rsidRDefault="0063530B" w:rsidP="008B38D1">
      <w:pPr>
        <w:jc w:val="both"/>
        <w:rPr>
          <w:rFonts w:ascii="Times New Roman" w:hAnsi="Times New Roman" w:cs="Times New Roman"/>
          <w:b/>
          <w:bCs/>
          <w:sz w:val="24"/>
          <w:szCs w:val="24"/>
          <w:lang w:val="en-US"/>
        </w:rPr>
      </w:pPr>
    </w:p>
    <w:p w14:paraId="41F42A0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4EFC684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4438D4D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534B0C28"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011E4DA0" w14:textId="77777777" w:rsidR="008B38D1" w:rsidRPr="005442AE" w:rsidRDefault="008B38D1" w:rsidP="003C4373">
      <w:pPr>
        <w:pStyle w:val="Default"/>
        <w:spacing w:line="240" w:lineRule="auto"/>
        <w:jc w:val="both"/>
        <w:rPr>
          <w:b/>
          <w:bCs/>
          <w:lang w:val="en-US"/>
        </w:rPr>
      </w:pPr>
    </w:p>
    <w:p w14:paraId="0294A69B" w14:textId="77777777"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14:paraId="1BC8339F" w14:textId="77777777" w:rsidR="008B38D1" w:rsidRPr="005442AE" w:rsidRDefault="008B38D1" w:rsidP="008B38D1">
      <w:pPr>
        <w:jc w:val="both"/>
        <w:rPr>
          <w:rFonts w:ascii="Times New Roman" w:hAnsi="Times New Roman" w:cs="Times New Roman"/>
          <w:sz w:val="24"/>
          <w:szCs w:val="24"/>
          <w:u w:val="single"/>
          <w:lang w:val="en-US"/>
        </w:rPr>
      </w:pPr>
    </w:p>
    <w:p w14:paraId="6A71194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0FE3F1C2"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36BE4E62"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DD1D434"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5C6971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1EA05E0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0942E26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65F3FF9A"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5CA198A6"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3E6A131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066C0E3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7A69FCD0"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4F14B78A"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68D20C43"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5D2D4C1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2DCD01D2"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CCBAB9C"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1C833CBE"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1BDF9E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2029B5B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7B2D055E"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0933E9D4"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279E151A"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69C4AE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64F3670C"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68C5286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6EACBB1B"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7392EF05"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66E8888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01CA8AA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5236A3F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153D903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75D1F853"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13307567"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45149D9A"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42EEE4B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61C98DD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0C54060B"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0E7894AA"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42EBE7DE"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6F2B0CA2"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61908CA6"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0170A86E"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59FA3B8E"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6FCBAE3F"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3E88F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3BCCD83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3C900FA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7DB52054"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28A62C3B"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09FB94B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1384528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565E9AB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06618B7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2202380E" wp14:editId="4A2D363F">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A3F68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672FFDD0"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37290D7F"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3CF7A16C" w14:textId="77777777" w:rsidR="008B38D1" w:rsidRPr="005442AE" w:rsidRDefault="008B38D1" w:rsidP="008B38D1">
      <w:pPr>
        <w:jc w:val="both"/>
        <w:rPr>
          <w:rFonts w:ascii="Times New Roman" w:hAnsi="Times New Roman" w:cs="Times New Roman"/>
          <w:b/>
          <w:bCs/>
          <w:sz w:val="24"/>
          <w:szCs w:val="24"/>
          <w:lang w:val="en-US"/>
        </w:rPr>
      </w:pPr>
    </w:p>
    <w:p w14:paraId="02F86F6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FD55FC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07C783E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0C1CDB8A"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4A1EF8B3" w14:textId="77777777" w:rsidR="003C4373" w:rsidRPr="005442AE" w:rsidRDefault="003C4373" w:rsidP="008B38D1">
      <w:pPr>
        <w:jc w:val="both"/>
        <w:rPr>
          <w:rFonts w:ascii="Times New Roman" w:hAnsi="Times New Roman" w:cs="Times New Roman"/>
          <w:sz w:val="24"/>
          <w:szCs w:val="24"/>
          <w:lang w:val="en-US"/>
        </w:rPr>
      </w:pPr>
    </w:p>
    <w:p w14:paraId="2137D46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5DB4F8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7987A48B"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63C05DE8"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65DF7F65"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4A27380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D9D6BC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7B3CF8E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6D258B8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5467DE77"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2FCE5C4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AB658C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60795782"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2A1F086B"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392C3D2"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306F05B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E3A05D5"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02FE8E81"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AADA155"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72133C1B"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66F5BCE3"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C5C2BA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770381AD"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5C92CC26"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06AEA2DA"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74AA3EE3"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23B856C"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007A5CED"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714B97A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C0604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0DECC94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FF3014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388437F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4363C34A"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6547CF70"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EEDE89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57FF8CD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01CBEF1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7A072B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315EA2A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16924038"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03B655F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050D782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0C6686F"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06A155B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7662E2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4A9D8325"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17BD0D11"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4AAB0ADC"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1ECC70E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2414966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44DBB02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B00EEB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2DD24DE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8026616"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0F13406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709B2E6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0C4FDD9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EF5B2D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62DBB887"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2242F0C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7D1BE50C"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22EE6A3"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4C52B6A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1C354044"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41EF3B42"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1C1228E"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39575151" w14:textId="77777777" w:rsidR="00A24301" w:rsidRPr="005442AE" w:rsidRDefault="00A24301" w:rsidP="00A24301">
      <w:pPr>
        <w:spacing w:after="0" w:line="240" w:lineRule="auto"/>
        <w:jc w:val="both"/>
        <w:rPr>
          <w:rFonts w:ascii="Times New Roman" w:hAnsi="Times New Roman" w:cs="Times New Roman"/>
          <w:lang w:val="en-US"/>
        </w:rPr>
      </w:pPr>
    </w:p>
    <w:p w14:paraId="65D75EF3"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126277E8"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0E393E" w14:paraId="5294637F" w14:textId="77777777" w:rsidTr="0027346B">
        <w:trPr>
          <w:trHeight w:val="255"/>
        </w:trPr>
        <w:tc>
          <w:tcPr>
            <w:tcW w:w="10053" w:type="dxa"/>
          </w:tcPr>
          <w:p w14:paraId="669EBAC6"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7270204F"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21B9CF16"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704A518F"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6E27E198"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0B066DC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10AEDC0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1F3C3690"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6405FE5D"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FC1DA3"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6709C69C"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7D154B0D"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34ED1F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7E3C26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47A5AB8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39B155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32F765A"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2EDC4B9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44D959C"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3F7157C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7A40C8B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22616F33"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0EF3B319"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62A891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18D939DA"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608D3084"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238B2D5E"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2D583AD4"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CD59C0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19CF773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471C1A38"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1C26AF83"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1327EDEA"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DDEDBC2"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69A192B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76857BD2"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79EC1A3A"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71B7157C"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7C01DFA"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404AB0E6"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C71406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6FC1330B"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61D01598"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6D957F1"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5B0F655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78B045B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1D6FB91A"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621CEDB0"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AD7719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062CD8D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01867730"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1E9714D4"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2506B8D3"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DED314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5F88894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14087E58"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24E3C1A6"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5088C250"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9935C11"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153FCC53"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4B8E3EF4"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2B11F653"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B23A64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1AE6FEB"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2C0875E5"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5B9F9EC4"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159AB779"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6B7D5081"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18663D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5BB210F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5942B5D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6F46E393"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0D9582E1"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3BCAAA9C"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68FFF75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3EC0A83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0000FC47"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0DAE42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28701E3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7042F39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3881E7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28053B4F"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14:paraId="6BC1002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662F58FD"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175E21D"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2704435"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07F57EA6"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70084E2A"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09AB9361"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164195EE"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6D218CF2"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B2916AD"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257C0F1"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6B91AC13"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4E833C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1BB5E8F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2CB781C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6FBA483"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EE305E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7666B10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5CA3582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0178AF27" w14:textId="77777777" w:rsidR="0027346B" w:rsidRPr="005442AE" w:rsidRDefault="0027346B" w:rsidP="00035C9A">
      <w:pPr>
        <w:spacing w:after="0" w:line="240" w:lineRule="auto"/>
        <w:rPr>
          <w:rFonts w:ascii="Times New Roman" w:hAnsi="Times New Roman" w:cs="Times New Roman"/>
          <w:b/>
          <w:sz w:val="24"/>
          <w:szCs w:val="24"/>
          <w:lang w:val="en-US"/>
        </w:rPr>
      </w:pPr>
    </w:p>
    <w:p w14:paraId="0DE41163"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17BA88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7FFC42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0B87851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690957C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267A9098"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709DC6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605841D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34E1BAD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2C930E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B66F31B"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78901B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2E13981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40BE25D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59BF46A8" w14:textId="77777777" w:rsidR="0027346B" w:rsidRPr="005442AE" w:rsidRDefault="0027346B" w:rsidP="00035C9A">
      <w:pPr>
        <w:spacing w:after="0" w:line="240" w:lineRule="auto"/>
        <w:rPr>
          <w:rFonts w:ascii="Times New Roman" w:hAnsi="Times New Roman" w:cs="Times New Roman"/>
          <w:b/>
          <w:sz w:val="24"/>
          <w:szCs w:val="24"/>
          <w:lang w:val="en-US"/>
        </w:rPr>
      </w:pPr>
    </w:p>
    <w:p w14:paraId="1A067DCA" w14:textId="77777777" w:rsidR="00B54E60" w:rsidRPr="005442AE" w:rsidRDefault="00B54E60" w:rsidP="00035C9A">
      <w:pPr>
        <w:spacing w:after="0" w:line="240" w:lineRule="auto"/>
        <w:rPr>
          <w:rFonts w:ascii="Times New Roman" w:hAnsi="Times New Roman" w:cs="Times New Roman"/>
          <w:b/>
          <w:sz w:val="24"/>
          <w:szCs w:val="24"/>
          <w:lang w:val="en-US"/>
        </w:rPr>
      </w:pPr>
    </w:p>
    <w:p w14:paraId="0614714C"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94B2BF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33E2041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14:paraId="00C38EAC"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69450551" w14:textId="77777777" w:rsidR="00641921" w:rsidRPr="005442AE" w:rsidRDefault="00641921" w:rsidP="00A24301">
      <w:pPr>
        <w:rPr>
          <w:rFonts w:ascii="Times New Roman" w:hAnsi="Times New Roman" w:cs="Times New Roman"/>
          <w:b/>
          <w:sz w:val="24"/>
          <w:szCs w:val="24"/>
          <w:lang w:val="en-US"/>
        </w:rPr>
      </w:pPr>
    </w:p>
    <w:p w14:paraId="17E9F468"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0552020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36240AD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1FC02369"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291B360F"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13F598CC"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4FF37831"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A56BE7A"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7CD61D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3D3750E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0E289D98"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47328F9C"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9BC20C5"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4142223F"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2128AE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30B434B1"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C5626EC"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01FDD2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41754FC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4C828139"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5A4522E"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BF18CD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0CB433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7829705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8C7E9E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586578E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47DCB11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788220B5"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32DB4C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7B7D9F1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1D4D43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14:paraId="381A891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6D0A9EE2"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4B7E2848"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41DC267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35BBF0E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0614BF2F" w14:textId="77777777" w:rsidR="00B54E60" w:rsidRPr="005442AE" w:rsidRDefault="00B54E60" w:rsidP="00B54E60">
      <w:pPr>
        <w:rPr>
          <w:rFonts w:ascii="Times New Roman" w:hAnsi="Times New Roman" w:cs="Times New Roman"/>
          <w:sz w:val="24"/>
          <w:szCs w:val="24"/>
          <w:lang w:val="en-US"/>
        </w:rPr>
      </w:pPr>
    </w:p>
    <w:p w14:paraId="64F72093"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4386DB77" wp14:editId="279E302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FC2CE2"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77A99193"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3F429D01"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798DF8B7"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568B7E03"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06E2AE8"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5D70DCBF"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DD17CC1" w14:textId="77777777"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lastRenderedPageBreak/>
        <w:t>VII – TOTAL SALES</w:t>
      </w:r>
      <w:bookmarkEnd w:id="4"/>
    </w:p>
    <w:p w14:paraId="78ABCB21"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719CBB14"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24C1E57B" w14:textId="77777777"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14:paraId="3D8D52DC" w14:textId="77777777" w:rsidR="00641921" w:rsidRPr="005442AE" w:rsidRDefault="00641921" w:rsidP="00641921">
      <w:pPr>
        <w:pStyle w:val="Ttulo7"/>
        <w:numPr>
          <w:ilvl w:val="0"/>
          <w:numId w:val="0"/>
        </w:numPr>
        <w:rPr>
          <w:b w:val="0"/>
          <w:szCs w:val="24"/>
          <w:lang w:val="en-US"/>
        </w:rPr>
      </w:pPr>
    </w:p>
    <w:p w14:paraId="71B09E15"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FAD7581"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5C81A2AA"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744A3490" w14:textId="77777777" w:rsidR="00641921" w:rsidRPr="005442AE" w:rsidRDefault="00641921" w:rsidP="00641921">
      <w:pPr>
        <w:pStyle w:val="Ttulo7"/>
        <w:numPr>
          <w:ilvl w:val="0"/>
          <w:numId w:val="0"/>
        </w:numPr>
        <w:rPr>
          <w:b w:val="0"/>
          <w:szCs w:val="24"/>
          <w:lang w:val="en-US"/>
        </w:rPr>
      </w:pPr>
    </w:p>
    <w:p w14:paraId="5DCF6C3A"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7977C6E8"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0316AA52"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1790BEF8" w14:textId="77777777" w:rsidR="00641921" w:rsidRPr="005442AE" w:rsidRDefault="00641921" w:rsidP="00641921">
      <w:pPr>
        <w:pStyle w:val="Ttulo7"/>
        <w:numPr>
          <w:ilvl w:val="0"/>
          <w:numId w:val="0"/>
        </w:numPr>
        <w:rPr>
          <w:b w:val="0"/>
          <w:szCs w:val="24"/>
          <w:lang w:val="en-US"/>
        </w:rPr>
      </w:pPr>
    </w:p>
    <w:p w14:paraId="26FAE5E5"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02525CB5" w14:textId="77777777" w:rsidR="00641921" w:rsidRPr="005442AE" w:rsidRDefault="00641921" w:rsidP="00641921">
      <w:pPr>
        <w:pStyle w:val="Ttulo7"/>
        <w:numPr>
          <w:ilvl w:val="0"/>
          <w:numId w:val="0"/>
        </w:numPr>
        <w:rPr>
          <w:b w:val="0"/>
          <w:szCs w:val="24"/>
          <w:lang w:val="en-US"/>
        </w:rPr>
      </w:pPr>
    </w:p>
    <w:p w14:paraId="2CBB4F6A"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28E2702D" w14:textId="77777777" w:rsidR="00641921" w:rsidRPr="005442AE" w:rsidRDefault="00641921" w:rsidP="00641921">
      <w:pPr>
        <w:rPr>
          <w:rFonts w:ascii="Times New Roman" w:hAnsi="Times New Roman" w:cs="Times New Roman"/>
          <w:sz w:val="24"/>
          <w:szCs w:val="24"/>
          <w:lang w:val="en-US"/>
        </w:rPr>
      </w:pPr>
    </w:p>
    <w:p w14:paraId="11F63096"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2CB2B3D9"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5EAA5F00" w14:textId="77777777" w:rsidR="00641921" w:rsidRPr="005442AE" w:rsidRDefault="00641921" w:rsidP="00641921">
      <w:pPr>
        <w:pStyle w:val="Ttulo7"/>
        <w:numPr>
          <w:ilvl w:val="0"/>
          <w:numId w:val="0"/>
        </w:numPr>
        <w:rPr>
          <w:b w:val="0"/>
          <w:szCs w:val="24"/>
          <w:lang w:val="en-US"/>
        </w:rPr>
      </w:pPr>
    </w:p>
    <w:p w14:paraId="490B74AA"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57878CA7"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062BB5EB"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55EEA447"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3F212291" w14:textId="77777777" w:rsidR="00F75488" w:rsidRPr="005442AE" w:rsidRDefault="00F75488" w:rsidP="00F75488">
      <w:pPr>
        <w:spacing w:after="0" w:line="240" w:lineRule="auto"/>
        <w:rPr>
          <w:rFonts w:ascii="Times New Roman" w:hAnsi="Times New Roman" w:cs="Times New Roman"/>
          <w:lang w:val="en-US" w:eastAsia="pt-BR"/>
        </w:rPr>
      </w:pPr>
    </w:p>
    <w:p w14:paraId="7537E84B"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7CD77A5B" w14:textId="77777777" w:rsidR="00641921" w:rsidRPr="005442AE" w:rsidRDefault="00641921" w:rsidP="00641921">
      <w:pPr>
        <w:rPr>
          <w:rFonts w:ascii="Times New Roman" w:hAnsi="Times New Roman" w:cs="Times New Roman"/>
          <w:sz w:val="24"/>
          <w:szCs w:val="24"/>
          <w:lang w:val="en-US"/>
        </w:rPr>
      </w:pPr>
    </w:p>
    <w:p w14:paraId="717DF1A9"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07ACE34C"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14:paraId="0E989AAD" w14:textId="77777777" w:rsidR="00641921" w:rsidRPr="005442AE" w:rsidRDefault="00641921" w:rsidP="00641921">
      <w:pPr>
        <w:pStyle w:val="Ttulo7"/>
        <w:numPr>
          <w:ilvl w:val="0"/>
          <w:numId w:val="0"/>
        </w:numPr>
        <w:rPr>
          <w:b w:val="0"/>
          <w:szCs w:val="24"/>
          <w:lang w:val="en-US"/>
        </w:rPr>
      </w:pPr>
    </w:p>
    <w:p w14:paraId="0F729DF1"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3B21D7C7"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1C5FD419"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23587EA7"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14FF8FA8" w14:textId="77777777" w:rsidR="00641921" w:rsidRPr="005442AE" w:rsidRDefault="00641921" w:rsidP="00641921">
      <w:pPr>
        <w:pStyle w:val="Ttulo7"/>
        <w:numPr>
          <w:ilvl w:val="0"/>
          <w:numId w:val="0"/>
        </w:numPr>
        <w:tabs>
          <w:tab w:val="clear" w:pos="720"/>
          <w:tab w:val="left" w:pos="0"/>
        </w:tabs>
        <w:rPr>
          <w:b w:val="0"/>
          <w:szCs w:val="24"/>
          <w:lang w:val="en-US"/>
        </w:rPr>
      </w:pPr>
    </w:p>
    <w:p w14:paraId="2B36E258"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73961A4A" w14:textId="77777777" w:rsidR="00641921" w:rsidRPr="005442AE" w:rsidRDefault="00641921" w:rsidP="00641921">
      <w:pPr>
        <w:pStyle w:val="Ttulo7"/>
        <w:numPr>
          <w:ilvl w:val="0"/>
          <w:numId w:val="0"/>
        </w:numPr>
        <w:rPr>
          <w:b w:val="0"/>
          <w:szCs w:val="24"/>
          <w:lang w:val="en-US"/>
        </w:rPr>
      </w:pPr>
    </w:p>
    <w:p w14:paraId="607B7E4B" w14:textId="77777777" w:rsidR="00F75488" w:rsidRPr="005442AE" w:rsidRDefault="00F75488" w:rsidP="00641921">
      <w:pPr>
        <w:jc w:val="both"/>
        <w:rPr>
          <w:rFonts w:ascii="Times New Roman" w:hAnsi="Times New Roman" w:cs="Times New Roman"/>
          <w:b/>
          <w:sz w:val="24"/>
          <w:szCs w:val="24"/>
          <w:lang w:val="en-US"/>
        </w:rPr>
      </w:pPr>
    </w:p>
    <w:p w14:paraId="7CA8F55C"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78D9BCC2"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542B65DF" w14:textId="77777777" w:rsidR="00641921" w:rsidRPr="005442AE" w:rsidRDefault="00641921" w:rsidP="00641921">
      <w:pPr>
        <w:pStyle w:val="Ttulo7"/>
        <w:numPr>
          <w:ilvl w:val="0"/>
          <w:numId w:val="0"/>
        </w:numPr>
        <w:rPr>
          <w:b w:val="0"/>
          <w:szCs w:val="24"/>
          <w:lang w:val="en-US"/>
        </w:rPr>
      </w:pPr>
    </w:p>
    <w:p w14:paraId="1FEFFE8B"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5504EEDD"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394C825B" w14:textId="77777777" w:rsidR="00641921" w:rsidRPr="005442AE" w:rsidRDefault="00641921" w:rsidP="00641921">
      <w:pPr>
        <w:pStyle w:val="Ttulo7"/>
        <w:numPr>
          <w:ilvl w:val="0"/>
          <w:numId w:val="0"/>
        </w:numPr>
        <w:rPr>
          <w:b w:val="0"/>
          <w:szCs w:val="24"/>
          <w:lang w:val="en-US"/>
        </w:rPr>
      </w:pPr>
    </w:p>
    <w:p w14:paraId="4731B061"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5848527A" w14:textId="77777777" w:rsidR="00641921" w:rsidRPr="005442AE" w:rsidRDefault="00641921" w:rsidP="00641921">
      <w:pPr>
        <w:pStyle w:val="Ttulo7"/>
        <w:numPr>
          <w:ilvl w:val="0"/>
          <w:numId w:val="0"/>
        </w:numPr>
        <w:rPr>
          <w:b w:val="0"/>
          <w:szCs w:val="24"/>
          <w:lang w:val="en-US"/>
        </w:rPr>
      </w:pPr>
    </w:p>
    <w:p w14:paraId="6990F8F8"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79AC3C73" w14:textId="77777777" w:rsidR="00641921" w:rsidRPr="005442AE" w:rsidRDefault="00641921" w:rsidP="00641921">
      <w:pPr>
        <w:pStyle w:val="Ttulo7"/>
        <w:numPr>
          <w:ilvl w:val="0"/>
          <w:numId w:val="0"/>
        </w:numPr>
        <w:rPr>
          <w:b w:val="0"/>
          <w:szCs w:val="24"/>
          <w:lang w:val="en-US"/>
        </w:rPr>
      </w:pPr>
    </w:p>
    <w:p w14:paraId="5F97F95E" w14:textId="77777777" w:rsidR="00641921" w:rsidRPr="005442AE" w:rsidRDefault="00641921" w:rsidP="00641921">
      <w:pPr>
        <w:rPr>
          <w:rFonts w:ascii="Times New Roman" w:hAnsi="Times New Roman" w:cs="Times New Roman"/>
          <w:sz w:val="24"/>
          <w:szCs w:val="24"/>
          <w:lang w:val="en-US"/>
        </w:rPr>
      </w:pPr>
    </w:p>
    <w:p w14:paraId="64467312"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7DB97744"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4F2163F6"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4F04C2BC" w14:textId="77777777" w:rsidR="008A44D2" w:rsidRPr="005442AE" w:rsidRDefault="008A44D2" w:rsidP="006D0693">
      <w:pPr>
        <w:spacing w:after="0"/>
        <w:rPr>
          <w:rFonts w:ascii="Times New Roman" w:hAnsi="Times New Roman" w:cs="Times New Roman"/>
          <w:sz w:val="24"/>
          <w:szCs w:val="24"/>
          <w:lang w:val="en-US"/>
        </w:rPr>
      </w:pPr>
    </w:p>
    <w:p w14:paraId="04AF957F" w14:textId="77777777" w:rsidR="008A44D2" w:rsidRPr="005442AE" w:rsidRDefault="008A44D2" w:rsidP="006D0693">
      <w:pPr>
        <w:spacing w:after="0" w:line="240" w:lineRule="auto"/>
        <w:rPr>
          <w:rFonts w:ascii="Times New Roman" w:hAnsi="Times New Roman" w:cs="Times New Roman"/>
          <w:sz w:val="24"/>
          <w:szCs w:val="24"/>
          <w:lang w:val="en-US"/>
        </w:rPr>
      </w:pPr>
    </w:p>
    <w:p w14:paraId="5F06CB87"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22BAE232" w14:textId="77777777" w:rsidR="008A44D2" w:rsidRPr="005442AE" w:rsidRDefault="008A44D2" w:rsidP="006D0693">
      <w:pPr>
        <w:spacing w:after="0" w:line="240" w:lineRule="auto"/>
        <w:rPr>
          <w:rFonts w:ascii="Times New Roman" w:hAnsi="Times New Roman" w:cs="Times New Roman"/>
          <w:sz w:val="24"/>
          <w:szCs w:val="24"/>
          <w:lang w:val="en-US"/>
        </w:rPr>
      </w:pPr>
    </w:p>
    <w:p w14:paraId="76845E12"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4F19C46F"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A91C5BF"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355BE7AF"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1D4005D"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5D1EB6D1"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7E585141"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D3228F2"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85988FB"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ELETRONIC </w:t>
      </w:r>
      <w:r w:rsidRPr="006E0C54">
        <w:rPr>
          <w:rFonts w:ascii="Times New Roman" w:hAnsi="Times New Roman" w:cs="Times New Roman"/>
          <w:sz w:val="24"/>
          <w:szCs w:val="24"/>
          <w:lang w:val="en-US"/>
        </w:rPr>
        <w:t>ADDRESS</w:t>
      </w:r>
      <w:r w:rsidR="006E0C54" w:rsidRPr="006E0C54">
        <w:rPr>
          <w:rFonts w:ascii="Times New Roman" w:hAnsi="Times New Roman" w:cs="Times New Roman"/>
          <w:sz w:val="24"/>
          <w:szCs w:val="24"/>
          <w:lang w:val="en-US"/>
        </w:rPr>
        <w:t xml:space="preserve"> </w:t>
      </w:r>
      <w:r w:rsidR="006E0C54" w:rsidRPr="008B7B22">
        <w:rPr>
          <w:snapToGrid w:val="0"/>
          <w:lang w:val="en-US"/>
        </w:rPr>
        <w:t>(e-mail)</w:t>
      </w:r>
      <w:r w:rsidRPr="006E0C54">
        <w:rPr>
          <w:rFonts w:ascii="Times New Roman" w:hAnsi="Times New Roman" w:cs="Times New Roman"/>
          <w:sz w:val="24"/>
          <w:szCs w:val="24"/>
          <w:lang w:val="en-US"/>
        </w:rPr>
        <w:t>:</w:t>
      </w:r>
    </w:p>
    <w:p w14:paraId="0DE8E073" w14:textId="77777777" w:rsidR="008A44D2" w:rsidRPr="005442AE" w:rsidRDefault="008A44D2" w:rsidP="006D0693">
      <w:pPr>
        <w:spacing w:after="0"/>
        <w:jc w:val="both"/>
        <w:rPr>
          <w:rFonts w:ascii="Times New Roman" w:hAnsi="Times New Roman" w:cs="Times New Roman"/>
          <w:sz w:val="24"/>
          <w:szCs w:val="24"/>
          <w:lang w:val="en-US"/>
        </w:rPr>
      </w:pPr>
    </w:p>
    <w:p w14:paraId="39F75865" w14:textId="77777777" w:rsidR="008A44D2" w:rsidRPr="005442AE" w:rsidRDefault="008A44D2" w:rsidP="006D0693">
      <w:pPr>
        <w:spacing w:after="0"/>
        <w:rPr>
          <w:rFonts w:ascii="Times New Roman" w:hAnsi="Times New Roman" w:cs="Times New Roman"/>
          <w:sz w:val="24"/>
          <w:szCs w:val="24"/>
          <w:lang w:val="en-US"/>
        </w:rPr>
      </w:pPr>
    </w:p>
    <w:p w14:paraId="6106F281" w14:textId="77777777" w:rsidR="008A44D2" w:rsidRPr="005442AE" w:rsidRDefault="008A44D2" w:rsidP="006D0693">
      <w:pPr>
        <w:spacing w:after="0"/>
        <w:rPr>
          <w:rFonts w:ascii="Times New Roman" w:hAnsi="Times New Roman" w:cs="Times New Roman"/>
          <w:sz w:val="24"/>
          <w:szCs w:val="24"/>
          <w:lang w:val="en-US"/>
        </w:rPr>
      </w:pPr>
    </w:p>
    <w:p w14:paraId="62923A91"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1EDDC89C"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3D65CCC8"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056DF2C5"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6607286F"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3BA7255B" w14:textId="77777777" w:rsidR="008A44D2" w:rsidRPr="005442AE" w:rsidRDefault="008A44D2" w:rsidP="006D0693">
      <w:pPr>
        <w:spacing w:after="0"/>
        <w:ind w:firstLine="708"/>
        <w:jc w:val="both"/>
        <w:rPr>
          <w:rFonts w:ascii="Times New Roman" w:hAnsi="Times New Roman" w:cs="Times New Roman"/>
          <w:lang w:val="en-US"/>
        </w:rPr>
      </w:pPr>
    </w:p>
    <w:p w14:paraId="1650F7A4" w14:textId="77777777" w:rsidR="00AA6D19" w:rsidRPr="005442AE" w:rsidRDefault="00AA6D19" w:rsidP="006D0693">
      <w:pPr>
        <w:spacing w:after="0"/>
        <w:ind w:firstLine="708"/>
        <w:jc w:val="both"/>
        <w:rPr>
          <w:rFonts w:ascii="Times New Roman" w:hAnsi="Times New Roman" w:cs="Times New Roman"/>
          <w:lang w:val="en-US"/>
        </w:rPr>
      </w:pPr>
    </w:p>
    <w:p w14:paraId="3B39116A" w14:textId="77777777" w:rsidR="00AA6D19" w:rsidRPr="005442AE" w:rsidRDefault="00AA6D19" w:rsidP="006D0693">
      <w:pPr>
        <w:spacing w:after="0"/>
        <w:ind w:firstLine="708"/>
        <w:jc w:val="both"/>
        <w:rPr>
          <w:rFonts w:ascii="Times New Roman" w:hAnsi="Times New Roman" w:cs="Times New Roman"/>
          <w:lang w:val="en-US"/>
        </w:rPr>
      </w:pPr>
    </w:p>
    <w:p w14:paraId="175DEA40"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08F04B75" w14:textId="77777777" w:rsidR="008A44D2" w:rsidRPr="005442AE" w:rsidRDefault="008A44D2" w:rsidP="006D0693">
      <w:pPr>
        <w:spacing w:after="0"/>
        <w:jc w:val="center"/>
        <w:rPr>
          <w:rFonts w:ascii="Times New Roman" w:hAnsi="Times New Roman" w:cs="Times New Roman"/>
          <w:sz w:val="24"/>
          <w:szCs w:val="24"/>
          <w:lang w:val="en-US"/>
        </w:rPr>
      </w:pPr>
    </w:p>
    <w:p w14:paraId="058B6F72" w14:textId="77777777" w:rsidR="00AA6D19" w:rsidRPr="005442AE" w:rsidRDefault="00AA6D19" w:rsidP="006D0693">
      <w:pPr>
        <w:spacing w:after="0"/>
        <w:jc w:val="center"/>
        <w:rPr>
          <w:rFonts w:ascii="Times New Roman" w:hAnsi="Times New Roman" w:cs="Times New Roman"/>
          <w:sz w:val="24"/>
          <w:szCs w:val="24"/>
          <w:lang w:val="en-US"/>
        </w:rPr>
      </w:pPr>
    </w:p>
    <w:p w14:paraId="513F14C5" w14:textId="77777777" w:rsidR="00AA6D19" w:rsidRPr="005442AE" w:rsidRDefault="00AA6D19" w:rsidP="006D0693">
      <w:pPr>
        <w:spacing w:after="0"/>
        <w:jc w:val="center"/>
        <w:rPr>
          <w:rFonts w:ascii="Times New Roman" w:hAnsi="Times New Roman" w:cs="Times New Roman"/>
          <w:sz w:val="24"/>
          <w:szCs w:val="24"/>
          <w:lang w:val="en-US"/>
        </w:rPr>
      </w:pPr>
    </w:p>
    <w:p w14:paraId="7C0CB7C8" w14:textId="77777777" w:rsidR="00AA6D19" w:rsidRPr="005442AE" w:rsidRDefault="00AA6D19" w:rsidP="006D0693">
      <w:pPr>
        <w:spacing w:after="0"/>
        <w:jc w:val="center"/>
        <w:rPr>
          <w:rFonts w:ascii="Times New Roman" w:hAnsi="Times New Roman" w:cs="Times New Roman"/>
          <w:sz w:val="24"/>
          <w:szCs w:val="24"/>
          <w:lang w:val="en-US"/>
        </w:rPr>
      </w:pPr>
    </w:p>
    <w:p w14:paraId="0EF37B48" w14:textId="77777777" w:rsidR="00AA6D19" w:rsidRPr="005442AE" w:rsidRDefault="00AA6D19" w:rsidP="006D0693">
      <w:pPr>
        <w:spacing w:after="0"/>
        <w:jc w:val="center"/>
        <w:rPr>
          <w:rFonts w:ascii="Times New Roman" w:hAnsi="Times New Roman" w:cs="Times New Roman"/>
          <w:sz w:val="24"/>
          <w:szCs w:val="24"/>
          <w:lang w:val="en-US"/>
        </w:rPr>
      </w:pPr>
    </w:p>
    <w:p w14:paraId="2DCD23F1" w14:textId="77777777" w:rsidR="00AA6D19" w:rsidRPr="005442AE" w:rsidRDefault="00AA6D19" w:rsidP="006D0693">
      <w:pPr>
        <w:spacing w:after="0"/>
        <w:jc w:val="center"/>
        <w:rPr>
          <w:rFonts w:ascii="Times New Roman" w:hAnsi="Times New Roman" w:cs="Times New Roman"/>
          <w:sz w:val="24"/>
          <w:szCs w:val="24"/>
          <w:lang w:val="en-US"/>
        </w:rPr>
      </w:pPr>
    </w:p>
    <w:p w14:paraId="31E8A387" w14:textId="77777777" w:rsidR="00AA6D19" w:rsidRPr="005442AE" w:rsidRDefault="00AA6D19" w:rsidP="006D0693">
      <w:pPr>
        <w:spacing w:after="0"/>
        <w:jc w:val="center"/>
        <w:rPr>
          <w:rFonts w:ascii="Times New Roman" w:hAnsi="Times New Roman" w:cs="Times New Roman"/>
          <w:sz w:val="24"/>
          <w:szCs w:val="24"/>
          <w:lang w:val="en-US"/>
        </w:rPr>
      </w:pPr>
    </w:p>
    <w:p w14:paraId="44D636C1"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68FF533E"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26295627"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1ADAEDD6" w14:textId="77777777" w:rsidR="008A44D2" w:rsidRPr="006E0824" w:rsidRDefault="008A44D2" w:rsidP="006D0693">
      <w:pPr>
        <w:spacing w:after="0"/>
        <w:rPr>
          <w:rFonts w:ascii="Times New Roman" w:hAnsi="Times New Roman" w:cs="Times New Roman"/>
          <w:lang w:val="en-US"/>
        </w:rPr>
      </w:pPr>
    </w:p>
    <w:p w14:paraId="5BE2F226"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42264D" w14:textId="77777777" w:rsidR="00D87492" w:rsidRDefault="00D87492">
      <w:pPr>
        <w:spacing w:after="0" w:line="240" w:lineRule="auto"/>
      </w:pPr>
      <w:r>
        <w:separator/>
      </w:r>
    </w:p>
  </w:endnote>
  <w:endnote w:type="continuationSeparator" w:id="0">
    <w:p w14:paraId="23E05F72" w14:textId="77777777" w:rsidR="00D87492" w:rsidRDefault="00D87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952BE" w14:textId="77777777" w:rsidR="00573E9F" w:rsidRDefault="00573E9F">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02E7F53B" w14:textId="77777777" w:rsidR="00573E9F" w:rsidRPr="00B10A3A" w:rsidRDefault="00573E9F"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6"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48F3B" w14:textId="77777777" w:rsidR="00573E9F" w:rsidRDefault="00573E9F">
    <w:pPr>
      <w:pStyle w:val="Rodap"/>
      <w:rPr>
        <w:sz w:val="16"/>
        <w:szCs w:val="16"/>
      </w:rPr>
    </w:pPr>
  </w:p>
  <w:p w14:paraId="10B7CFA9" w14:textId="77777777" w:rsidR="00573E9F" w:rsidRPr="00B10A3A" w:rsidRDefault="00573E9F">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7"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16A14E" w14:textId="77777777" w:rsidR="00D87492" w:rsidRDefault="00D87492">
      <w:pPr>
        <w:spacing w:after="0" w:line="240" w:lineRule="auto"/>
      </w:pPr>
      <w:r>
        <w:separator/>
      </w:r>
    </w:p>
  </w:footnote>
  <w:footnote w:type="continuationSeparator" w:id="0">
    <w:p w14:paraId="3BD0075D" w14:textId="77777777" w:rsidR="00D87492" w:rsidRDefault="00D87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58332" w14:textId="77777777" w:rsidR="00573E9F" w:rsidRPr="00E90ABD" w:rsidRDefault="00573E9F"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2"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6DF4979"/>
    <w:multiLevelType w:val="hybridMultilevel"/>
    <w:tmpl w:val="1ED887B4"/>
    <w:lvl w:ilvl="0" w:tplc="04160001">
      <w:numFmt w:val="decimal"/>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numFmt w:val="decimal"/>
      <w:lvlText w:val=""/>
      <w:lvlJc w:val="left"/>
      <w:pPr>
        <w:ind w:left="2160" w:hanging="360"/>
      </w:pPr>
      <w:rPr>
        <w:rFonts w:ascii="Wingdings" w:hAnsi="Wingdings" w:hint="default"/>
      </w:rPr>
    </w:lvl>
    <w:lvl w:ilvl="3" w:tplc="04160001">
      <w:numFmt w:val="decimal"/>
      <w:lvlText w:val=""/>
      <w:lvlJc w:val="left"/>
      <w:pPr>
        <w:ind w:left="2880" w:hanging="360"/>
      </w:pPr>
      <w:rPr>
        <w:rFonts w:ascii="Symbol" w:hAnsi="Symbol" w:hint="default"/>
      </w:rPr>
    </w:lvl>
    <w:lvl w:ilvl="4" w:tplc="04160003">
      <w:numFmt w:val="decimal"/>
      <w:lvlText w:val="o"/>
      <w:lvlJc w:val="left"/>
      <w:pPr>
        <w:ind w:left="3600" w:hanging="360"/>
      </w:pPr>
      <w:rPr>
        <w:rFonts w:ascii="Courier New" w:hAnsi="Courier New" w:cs="Courier New" w:hint="default"/>
      </w:rPr>
    </w:lvl>
    <w:lvl w:ilvl="5" w:tplc="04160005">
      <w:numFmt w:val="decimal"/>
      <w:lvlText w:val=""/>
      <w:lvlJc w:val="left"/>
      <w:pPr>
        <w:ind w:left="4320" w:hanging="360"/>
      </w:pPr>
      <w:rPr>
        <w:rFonts w:ascii="Wingdings" w:hAnsi="Wingdings" w:hint="default"/>
      </w:rPr>
    </w:lvl>
    <w:lvl w:ilvl="6" w:tplc="04160001">
      <w:numFmt w:val="decimal"/>
      <w:lvlText w:val=""/>
      <w:lvlJc w:val="left"/>
      <w:pPr>
        <w:ind w:left="5040" w:hanging="360"/>
      </w:pPr>
      <w:rPr>
        <w:rFonts w:ascii="Symbol" w:hAnsi="Symbol" w:hint="default"/>
      </w:rPr>
    </w:lvl>
    <w:lvl w:ilvl="7" w:tplc="04160003">
      <w:numFmt w:val="decimal"/>
      <w:lvlText w:val="o"/>
      <w:lvlJc w:val="left"/>
      <w:pPr>
        <w:ind w:left="5760" w:hanging="360"/>
      </w:pPr>
      <w:rPr>
        <w:rFonts w:ascii="Courier New" w:hAnsi="Courier New" w:cs="Courier New" w:hint="default"/>
      </w:rPr>
    </w:lvl>
    <w:lvl w:ilvl="8" w:tplc="04160005">
      <w:numFmt w:val="decimal"/>
      <w:lvlText w:val=""/>
      <w:lvlJc w:val="left"/>
      <w:pPr>
        <w:ind w:left="6480" w:hanging="360"/>
      </w:pPr>
      <w:rPr>
        <w:rFonts w:ascii="Wingdings" w:hAnsi="Wingdings" w:hint="default"/>
      </w:rPr>
    </w:lvl>
  </w:abstractNum>
  <w:abstractNum w:abstractNumId="5"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7"/>
  </w:num>
  <w:num w:numId="2">
    <w:abstractNumId w:val="6"/>
  </w:num>
  <w:num w:numId="3">
    <w:abstractNumId w:val="5"/>
  </w:num>
  <w:num w:numId="4">
    <w:abstractNumId w:val="0"/>
  </w:num>
  <w:num w:numId="5">
    <w:abstractNumId w:val="9"/>
  </w:num>
  <w:num w:numId="6">
    <w:abstractNumId w:val="3"/>
  </w:num>
  <w:num w:numId="7">
    <w:abstractNumId w:val="8"/>
  </w:num>
  <w:num w:numId="8">
    <w:abstractNumId w:val="1"/>
  </w:num>
  <w:num w:numId="9">
    <w:abstractNumId w:val="2"/>
  </w:num>
  <w:num w:numId="10">
    <w:abstractNumId w:val="4"/>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393E"/>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C30B4"/>
    <w:rsid w:val="002D3B2C"/>
    <w:rsid w:val="002D3B83"/>
    <w:rsid w:val="002E123A"/>
    <w:rsid w:val="002E41C8"/>
    <w:rsid w:val="002E4674"/>
    <w:rsid w:val="002F0981"/>
    <w:rsid w:val="002F3B74"/>
    <w:rsid w:val="003134B7"/>
    <w:rsid w:val="00315185"/>
    <w:rsid w:val="00316A64"/>
    <w:rsid w:val="00322C40"/>
    <w:rsid w:val="003244BF"/>
    <w:rsid w:val="00325B7A"/>
    <w:rsid w:val="003313B0"/>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3E9F"/>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14CC"/>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0C5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874F0"/>
    <w:rsid w:val="007A2D30"/>
    <w:rsid w:val="007A3F66"/>
    <w:rsid w:val="007B279D"/>
    <w:rsid w:val="007B4809"/>
    <w:rsid w:val="007B4FCB"/>
    <w:rsid w:val="007B5F15"/>
    <w:rsid w:val="007B7A5D"/>
    <w:rsid w:val="007C20AE"/>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B7B22"/>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406"/>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7759B"/>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87492"/>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74041"/>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E0C"/>
    <w:rsid w:val="00F1581E"/>
    <w:rsid w:val="00F20780"/>
    <w:rsid w:val="00F23C50"/>
    <w:rsid w:val="00F241FD"/>
    <w:rsid w:val="00F268CB"/>
    <w:rsid w:val="00F27F89"/>
    <w:rsid w:val="00F31A2D"/>
    <w:rsid w:val="00F32EA8"/>
    <w:rsid w:val="00F3340E"/>
    <w:rsid w:val="00F33664"/>
    <w:rsid w:val="00F36B50"/>
    <w:rsid w:val="00F409D1"/>
    <w:rsid w:val="00F4331D"/>
    <w:rsid w:val="00F4517E"/>
    <w:rsid w:val="00F4717C"/>
    <w:rsid w:val="00F54D37"/>
    <w:rsid w:val="00F555F8"/>
    <w:rsid w:val="00F5636A"/>
    <w:rsid w:val="00F62930"/>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7F10A4"/>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3613942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D17B3-A49D-4810-9CFA-BC288B6C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15253</Words>
  <Characters>82369</Characters>
  <Application>Microsoft Office Word</Application>
  <DocSecurity>0</DocSecurity>
  <Lines>686</Lines>
  <Paragraphs>194</Paragraphs>
  <ScaleCrop>false</ScaleCrop>
  <HeadingPairs>
    <vt:vector size="4" baseType="variant">
      <vt:variant>
        <vt:lpstr>Título</vt:lpstr>
      </vt:variant>
      <vt:variant>
        <vt:i4>1</vt:i4>
      </vt:variant>
      <vt:variant>
        <vt:lpstr>Títulos</vt:lpstr>
      </vt:variant>
      <vt:variant>
        <vt:i4>2</vt:i4>
      </vt:variant>
    </vt:vector>
  </HeadingPairs>
  <TitlesOfParts>
    <vt:vector size="3" baseType="lpstr">
      <vt:lpstr/>
      <vt:lpstr>VII – TOTAL SALES</vt:lpstr>
      <vt:lpstr>ITEM D – TOTAL SALES RECORDS</vt:lpstr>
    </vt:vector>
  </TitlesOfParts>
  <Company/>
  <LinksUpToDate>false</LinksUpToDate>
  <CharactersWithSpaces>97428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Anna Carolina de Andrade Nogueira</cp:lastModifiedBy>
  <cp:revision>2</cp:revision>
  <dcterms:created xsi:type="dcterms:W3CDTF">2021-07-22T19:28:00Z</dcterms:created>
  <dcterms:modified xsi:type="dcterms:W3CDTF">2021-07-22T19:28:00Z</dcterms:modified>
</cp:coreProperties>
</file>