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62206" w14:textId="77777777" w:rsidR="00A63308" w:rsidRPr="005442AE" w:rsidRDefault="00D339CC" w:rsidP="003E5CA8">
      <w:pPr>
        <w:ind w:left="3540" w:firstLine="708"/>
        <w:jc w:val="both"/>
        <w:rPr>
          <w:rFonts w:ascii="Times New Roman" w:hAnsi="Times New Roman" w:cs="Times New Roman"/>
          <w:sz w:val="24"/>
          <w:szCs w:val="24"/>
          <w:lang w:val="en-US"/>
        </w:rPr>
      </w:pPr>
      <w:r w:rsidRPr="005442AE">
        <w:rPr>
          <w:rFonts w:ascii="Times New Roman" w:hAnsi="Times New Roman" w:cs="Times New Roman"/>
          <w:noProof/>
          <w:lang w:eastAsia="pt-BR"/>
        </w:rPr>
        <mc:AlternateContent>
          <mc:Choice Requires="wps">
            <w:drawing>
              <wp:anchor distT="0" distB="0" distL="114300" distR="114300" simplePos="0" relativeHeight="251686912" behindDoc="0" locked="0" layoutInCell="1" allowOverlap="1" wp14:anchorId="176824A6" wp14:editId="1152A9E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62338A"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" filled="f" strokecolor="black [3213]" strokeweight=".5pt"/>
            </w:pict>
          </mc:Fallback>
        </mc:AlternateContent>
      </w:r>
    </w:p>
    <w:p w14:paraId="276424E3" w14:textId="77777777" w:rsidR="00343607" w:rsidRPr="00347CC7" w:rsidRDefault="00343607" w:rsidP="00343607">
      <w:pPr>
        <w:spacing w:after="0"/>
        <w:jc w:val="center"/>
        <w:rPr>
          <w:rFonts w:ascii="Times New Roman" w:hAnsi="Times New Roman" w:cs="Times New Roman"/>
          <w:b/>
          <w:lang w:val="en-US"/>
        </w:rPr>
      </w:pPr>
      <w:r w:rsidRPr="00347CC7">
        <w:rPr>
          <w:rFonts w:ascii="Times New Roman" w:hAnsi="Times New Roman" w:cs="Times New Roman"/>
          <w:b/>
          <w:lang w:val="en-US"/>
        </w:rPr>
        <w:t>MINISTRY OF</w:t>
      </w:r>
      <w:r>
        <w:rPr>
          <w:rFonts w:ascii="Times New Roman" w:hAnsi="Times New Roman" w:cs="Times New Roman"/>
          <w:b/>
          <w:lang w:val="en-US"/>
        </w:rPr>
        <w:t xml:space="preserve"> THE</w:t>
      </w:r>
      <w:r w:rsidRPr="00347CC7">
        <w:rPr>
          <w:rFonts w:ascii="Times New Roman" w:hAnsi="Times New Roman" w:cs="Times New Roman"/>
          <w:b/>
          <w:lang w:val="en-US"/>
        </w:rPr>
        <w:t xml:space="preserve"> ECONOMY </w:t>
      </w:r>
      <w:r>
        <w:rPr>
          <w:rFonts w:ascii="Times New Roman" w:hAnsi="Times New Roman" w:cs="Times New Roman"/>
          <w:b/>
          <w:lang w:val="en-US"/>
        </w:rPr>
        <w:t>(ME)</w:t>
      </w:r>
    </w:p>
    <w:p w14:paraId="47E7D0BC" w14:textId="77777777"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AND INTERNATIONAL AFFAIRS (SECINT)</w:t>
      </w:r>
    </w:p>
    <w:p w14:paraId="233FA5F3" w14:textId="77777777"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(SECEX)</w:t>
      </w:r>
    </w:p>
    <w:p w14:paraId="5BCE1319" w14:textId="77777777" w:rsidR="00343607" w:rsidRPr="00347CC7" w:rsidRDefault="00343607" w:rsidP="00343607">
      <w:pPr>
        <w:pStyle w:val="Cabealho"/>
        <w:jc w:val="center"/>
        <w:rPr>
          <w:sz w:val="22"/>
          <w:szCs w:val="22"/>
          <w:lang w:val="en-US"/>
        </w:rPr>
      </w:pPr>
      <w:r w:rsidRPr="00347CC7">
        <w:rPr>
          <w:b/>
          <w:sz w:val="22"/>
          <w:szCs w:val="22"/>
          <w:lang w:val="en-US"/>
        </w:rPr>
        <w:t>SUBSECRETARIAT OF TRADE REMEDIES</w:t>
      </w:r>
      <w:r w:rsidR="005B3A66">
        <w:rPr>
          <w:b/>
          <w:sz w:val="22"/>
          <w:szCs w:val="22"/>
          <w:lang w:val="en-US"/>
        </w:rPr>
        <w:t xml:space="preserve"> </w:t>
      </w:r>
      <w:r w:rsidR="005B3A66" w:rsidRPr="005B3A66">
        <w:rPr>
          <w:b/>
          <w:sz w:val="22"/>
          <w:szCs w:val="22"/>
          <w:lang w:val="en-US"/>
        </w:rPr>
        <w:t>AND PUBLIC INTEREST</w:t>
      </w:r>
      <w:r w:rsidRPr="00347CC7">
        <w:rPr>
          <w:b/>
          <w:sz w:val="22"/>
          <w:szCs w:val="22"/>
          <w:lang w:val="en-US"/>
        </w:rPr>
        <w:t xml:space="preserve"> (SDCOM)</w:t>
      </w:r>
    </w:p>
    <w:p w14:paraId="0BBF8C4A" w14:textId="77777777" w:rsidR="001B1068" w:rsidRPr="001B1068" w:rsidRDefault="001B1068" w:rsidP="001B1068">
      <w:pPr>
        <w:spacing w:after="0"/>
        <w:jc w:val="center"/>
        <w:rPr>
          <w:rFonts w:ascii="Times New Roman" w:hAnsi="Times New Roman" w:cs="Times New Roman"/>
          <w:sz w:val="18"/>
          <w:szCs w:val="18"/>
        </w:rPr>
      </w:pPr>
      <w:r w:rsidRPr="001B1068">
        <w:rPr>
          <w:rFonts w:ascii="Times New Roman" w:hAnsi="Times New Roman" w:cs="Times New Roman"/>
          <w:sz w:val="18"/>
          <w:szCs w:val="18"/>
        </w:rPr>
        <w:t>Esplanada dos Ministérios, Bloco J, Sala 408, Brasília – DF, CEP 70.053-900</w:t>
      </w:r>
    </w:p>
    <w:p w14:paraId="4E759D11" w14:textId="1837CCB0" w:rsidR="009A2706" w:rsidRPr="001B1068" w:rsidRDefault="009A2706" w:rsidP="009A2706">
      <w:pPr>
        <w:spacing w:after="0"/>
        <w:jc w:val="center"/>
        <w:rPr>
          <w:rFonts w:ascii="Times New Roman" w:hAnsi="Times New Roman" w:cs="Times New Roman"/>
          <w:sz w:val="18"/>
          <w:szCs w:val="18"/>
          <w:lang w:val="fr-FR"/>
        </w:rPr>
      </w:pPr>
      <w:r w:rsidRPr="001B1068">
        <w:rPr>
          <w:rFonts w:ascii="Times New Roman" w:hAnsi="Times New Roman" w:cs="Times New Roman"/>
          <w:sz w:val="18"/>
          <w:szCs w:val="18"/>
          <w:lang w:val="fr-FR"/>
        </w:rPr>
        <w:t>Contact: (+55 61) 2027-7770</w:t>
      </w:r>
      <w:r w:rsidRPr="001B1068">
        <w:rPr>
          <w:rFonts w:ascii="Times New Roman" w:hAnsi="Times New Roman" w:cs="Times New Roman"/>
          <w:sz w:val="18"/>
          <w:szCs w:val="18"/>
          <w:lang w:val="fr-FR"/>
        </w:rPr>
        <w:tab/>
      </w:r>
    </w:p>
    <w:p w14:paraId="11177922" w14:textId="77777777" w:rsidR="00A63308" w:rsidRPr="001B1068" w:rsidRDefault="00A63308" w:rsidP="00A63308">
      <w:pPr>
        <w:jc w:val="both"/>
        <w:rPr>
          <w:rFonts w:ascii="Times New Roman" w:hAnsi="Times New Roman" w:cs="Times New Roman"/>
          <w:sz w:val="24"/>
          <w:szCs w:val="24"/>
          <w:lang w:val="fr-FR"/>
        </w:rPr>
      </w:pPr>
    </w:p>
    <w:p w14:paraId="4C8ECCAA" w14:textId="77777777" w:rsidR="00F33664" w:rsidRPr="001B1068" w:rsidRDefault="00F33664" w:rsidP="00F33664">
      <w:pPr>
        <w:jc w:val="center"/>
        <w:rPr>
          <w:rFonts w:ascii="Times New Roman" w:hAnsi="Times New Roman" w:cs="Times New Roman"/>
          <w:sz w:val="36"/>
          <w:szCs w:val="36"/>
          <w:lang w:val="fr-FR"/>
        </w:rPr>
      </w:pPr>
    </w:p>
    <w:p w14:paraId="1D4E8242" w14:textId="77777777" w:rsidR="00F33664" w:rsidRPr="001B1068" w:rsidRDefault="00F33664" w:rsidP="00F33664">
      <w:pPr>
        <w:jc w:val="center"/>
        <w:rPr>
          <w:rFonts w:ascii="Times New Roman" w:hAnsi="Times New Roman" w:cs="Times New Roman"/>
          <w:sz w:val="36"/>
          <w:szCs w:val="36"/>
          <w:lang w:val="fr-FR"/>
        </w:rPr>
      </w:pPr>
    </w:p>
    <w:p w14:paraId="67E7D20D" w14:textId="77777777" w:rsidR="004E4C23" w:rsidRPr="001B1068" w:rsidRDefault="004E4C23" w:rsidP="00F33664">
      <w:pPr>
        <w:jc w:val="center"/>
        <w:rPr>
          <w:rFonts w:ascii="Times New Roman" w:hAnsi="Times New Roman" w:cs="Times New Roman"/>
          <w:sz w:val="36"/>
          <w:szCs w:val="36"/>
          <w:lang w:val="fr-FR"/>
        </w:rPr>
      </w:pPr>
    </w:p>
    <w:p w14:paraId="43721FC7" w14:textId="77777777" w:rsidR="004E4C23" w:rsidRPr="001B1068" w:rsidRDefault="004E4C23" w:rsidP="00F33664">
      <w:pPr>
        <w:jc w:val="center"/>
        <w:rPr>
          <w:rFonts w:ascii="Times New Roman" w:hAnsi="Times New Roman" w:cs="Times New Roman"/>
          <w:sz w:val="36"/>
          <w:szCs w:val="36"/>
          <w:lang w:val="fr-FR"/>
        </w:rPr>
      </w:pPr>
    </w:p>
    <w:p w14:paraId="0C39F415" w14:textId="77777777" w:rsidR="00A63308" w:rsidRPr="001B1068" w:rsidRDefault="00F33664" w:rsidP="00F33664">
      <w:pPr>
        <w:jc w:val="center"/>
        <w:rPr>
          <w:rFonts w:ascii="Times New Roman" w:hAnsi="Times New Roman" w:cs="Times New Roman"/>
          <w:b/>
          <w:sz w:val="32"/>
          <w:szCs w:val="32"/>
          <w:lang w:val="fr-FR"/>
        </w:rPr>
      </w:pPr>
      <w:r w:rsidRPr="001B1068">
        <w:rPr>
          <w:rFonts w:ascii="Times New Roman" w:hAnsi="Times New Roman" w:cs="Times New Roman"/>
          <w:b/>
          <w:sz w:val="32"/>
          <w:szCs w:val="32"/>
          <w:lang w:val="fr-FR"/>
        </w:rPr>
        <w:t>PRODUCER/EXPORTER QUESTIONNAIRE</w:t>
      </w:r>
    </w:p>
    <w:p w14:paraId="2655747D" w14:textId="77777777" w:rsidR="00F33664" w:rsidRPr="001B1068" w:rsidRDefault="00F33664" w:rsidP="00A63308">
      <w:pPr>
        <w:jc w:val="both"/>
        <w:rPr>
          <w:rFonts w:ascii="Times New Roman" w:hAnsi="Times New Roman" w:cs="Times New Roman"/>
          <w:sz w:val="24"/>
          <w:szCs w:val="24"/>
          <w:lang w:val="fr-FR"/>
        </w:rPr>
      </w:pPr>
    </w:p>
    <w:p w14:paraId="3762B55B" w14:textId="77777777" w:rsidR="00F33664" w:rsidRPr="001B1068" w:rsidRDefault="00F33664" w:rsidP="00A63308">
      <w:pPr>
        <w:jc w:val="both"/>
        <w:rPr>
          <w:rFonts w:ascii="Times New Roman" w:hAnsi="Times New Roman" w:cs="Times New Roman"/>
          <w:sz w:val="24"/>
          <w:szCs w:val="24"/>
          <w:lang w:val="fr-FR"/>
        </w:rPr>
      </w:pPr>
    </w:p>
    <w:p w14:paraId="60D424A5" w14:textId="77777777" w:rsidR="00F33664" w:rsidRPr="001B1068" w:rsidRDefault="00F33664" w:rsidP="00A63308">
      <w:pPr>
        <w:jc w:val="both"/>
        <w:rPr>
          <w:rFonts w:ascii="Times New Roman" w:hAnsi="Times New Roman" w:cs="Times New Roman"/>
          <w:sz w:val="24"/>
          <w:szCs w:val="24"/>
          <w:lang w:val="fr-FR"/>
        </w:rPr>
      </w:pPr>
    </w:p>
    <w:p w14:paraId="458EBDCF" w14:textId="75FD0561" w:rsidR="007E1ACA" w:rsidRPr="002755D6" w:rsidRDefault="00736101" w:rsidP="007E1ACA">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Sunset review of the anti-dumping </w:t>
      </w:r>
      <w:r w:rsidRPr="002755D6">
        <w:rPr>
          <w:rFonts w:ascii="Times New Roman" w:hAnsi="Times New Roman" w:cs="Times New Roman"/>
          <w:sz w:val="24"/>
          <w:szCs w:val="24"/>
          <w:lang w:val="en-US"/>
        </w:rPr>
        <w:t xml:space="preserve">measure levied on Brazilian imports of </w:t>
      </w:r>
      <w:bookmarkStart w:id="0" w:name="_Hlk70078628"/>
      <w:r w:rsidR="002755D6" w:rsidRPr="002755D6">
        <w:rPr>
          <w:rFonts w:ascii="Times New Roman" w:hAnsi="Times New Roman" w:cs="Times New Roman"/>
          <w:sz w:val="24"/>
          <w:szCs w:val="24"/>
          <w:lang w:val="en-US"/>
        </w:rPr>
        <w:t>ethylene glycol monobutyl ether (EGMBE)</w:t>
      </w:r>
      <w:bookmarkEnd w:id="0"/>
      <w:r w:rsidRPr="002755D6">
        <w:rPr>
          <w:rFonts w:ascii="Times New Roman" w:hAnsi="Times New Roman" w:cs="Times New Roman"/>
          <w:sz w:val="24"/>
          <w:szCs w:val="24"/>
          <w:lang w:val="en-US"/>
        </w:rPr>
        <w:t xml:space="preserve">, </w:t>
      </w:r>
      <w:r w:rsidR="007E1ACA" w:rsidRPr="002755D6">
        <w:rPr>
          <w:rFonts w:ascii="Times New Roman" w:hAnsi="Times New Roman" w:cs="Times New Roman"/>
          <w:sz w:val="24"/>
          <w:szCs w:val="24"/>
          <w:lang w:val="en-US"/>
        </w:rPr>
        <w:t xml:space="preserve">usually classified under </w:t>
      </w:r>
      <w:r w:rsidR="00D3680E" w:rsidRPr="002755D6">
        <w:rPr>
          <w:rFonts w:ascii="Times New Roman" w:hAnsi="Times New Roman" w:cs="Times New Roman"/>
          <w:sz w:val="24"/>
          <w:szCs w:val="24"/>
          <w:lang w:val="en-US"/>
        </w:rPr>
        <w:t>sub</w:t>
      </w:r>
      <w:r w:rsidR="007E1ACA" w:rsidRPr="002755D6">
        <w:rPr>
          <w:rFonts w:ascii="Times New Roman" w:hAnsi="Times New Roman" w:cs="Times New Roman"/>
          <w:sz w:val="24"/>
          <w:szCs w:val="24"/>
          <w:lang w:val="en-US"/>
        </w:rPr>
        <w:t xml:space="preserve">item </w:t>
      </w:r>
      <w:r w:rsidR="002755D6" w:rsidRPr="002755D6">
        <w:rPr>
          <w:rFonts w:ascii="Times New Roman" w:hAnsi="Times New Roman" w:cs="Times New Roman"/>
          <w:sz w:val="24"/>
          <w:szCs w:val="24"/>
          <w:lang w:val="en-US"/>
        </w:rPr>
        <w:t>2909.43.10</w:t>
      </w:r>
      <w:r w:rsidR="007E1ACA" w:rsidRPr="002755D6">
        <w:rPr>
          <w:rFonts w:ascii="Times New Roman" w:hAnsi="Times New Roman" w:cs="Times New Roman"/>
          <w:sz w:val="24"/>
          <w:szCs w:val="24"/>
          <w:lang w:val="en-US"/>
        </w:rPr>
        <w:t xml:space="preserve"> of the MERCOSUR Common Nomenclature (NCM – Nomenclatura Comum do MERCOSUL), </w:t>
      </w:r>
      <w:bookmarkStart w:id="1" w:name="_Hlk37670753"/>
      <w:r w:rsidR="00A320F2" w:rsidRPr="002755D6">
        <w:rPr>
          <w:rFonts w:ascii="Times New Roman" w:hAnsi="Times New Roman" w:cs="Times New Roman"/>
          <w:sz w:val="24"/>
          <w:szCs w:val="24"/>
          <w:lang w:val="en-US"/>
        </w:rPr>
        <w:t>originating in</w:t>
      </w:r>
      <w:bookmarkEnd w:id="1"/>
      <w:r w:rsidR="00A320F2" w:rsidRPr="002755D6">
        <w:rPr>
          <w:szCs w:val="24"/>
          <w:lang w:val="en-US"/>
        </w:rPr>
        <w:t xml:space="preserve"> </w:t>
      </w:r>
      <w:r w:rsidR="002755D6" w:rsidRPr="002755D6">
        <w:rPr>
          <w:rFonts w:ascii="Times New Roman" w:hAnsi="Times New Roman" w:cs="Times New Roman"/>
          <w:sz w:val="24"/>
          <w:szCs w:val="24"/>
          <w:lang w:val="en-US"/>
        </w:rPr>
        <w:t>Germany and USA</w:t>
      </w:r>
      <w:r w:rsidR="007E1ACA" w:rsidRPr="002755D6">
        <w:rPr>
          <w:rFonts w:ascii="Times New Roman" w:hAnsi="Times New Roman" w:cs="Times New Roman"/>
          <w:sz w:val="24"/>
          <w:szCs w:val="24"/>
          <w:lang w:val="en-US"/>
        </w:rPr>
        <w:t>, and of injury to the domestic industry due to such practice.</w:t>
      </w:r>
    </w:p>
    <w:p w14:paraId="10148F4F" w14:textId="77777777" w:rsidR="00A63308" w:rsidRPr="005442AE" w:rsidRDefault="00A63308" w:rsidP="00A63308">
      <w:pPr>
        <w:jc w:val="both"/>
        <w:rPr>
          <w:rFonts w:ascii="Times New Roman" w:hAnsi="Times New Roman" w:cs="Times New Roman"/>
          <w:sz w:val="24"/>
          <w:szCs w:val="24"/>
          <w:lang w:val="en-US"/>
        </w:rPr>
      </w:pPr>
    </w:p>
    <w:p w14:paraId="7FCA8CC2" w14:textId="77777777" w:rsidR="001D6577" w:rsidRDefault="001D6577">
      <w:pPr>
        <w:rPr>
          <w:rFonts w:ascii="Times New Roman" w:hAnsi="Times New Roman" w:cs="Times New Roman"/>
          <w:sz w:val="24"/>
          <w:szCs w:val="24"/>
          <w:lang w:val="en-US"/>
        </w:rPr>
      </w:pPr>
    </w:p>
    <w:p w14:paraId="1886DE1F" w14:textId="77777777" w:rsidR="00736101" w:rsidRDefault="00736101">
      <w:pPr>
        <w:rPr>
          <w:rFonts w:ascii="Times New Roman" w:hAnsi="Times New Roman" w:cs="Times New Roman"/>
          <w:sz w:val="24"/>
          <w:szCs w:val="24"/>
          <w:lang w:val="en-US"/>
        </w:rPr>
      </w:pPr>
    </w:p>
    <w:p w14:paraId="0904179E" w14:textId="77777777" w:rsidR="00736101" w:rsidRPr="005442AE" w:rsidRDefault="00736101">
      <w:pPr>
        <w:rPr>
          <w:rFonts w:ascii="Times New Roman" w:hAnsi="Times New Roman" w:cs="Times New Roman"/>
          <w:sz w:val="24"/>
          <w:szCs w:val="24"/>
          <w:lang w:val="en-US"/>
        </w:rPr>
      </w:pPr>
    </w:p>
    <w:p w14:paraId="7D0ABF64" w14:textId="77777777" w:rsidR="00736101" w:rsidRPr="005442AE" w:rsidRDefault="00736101">
      <w:pPr>
        <w:rPr>
          <w:rFonts w:ascii="Times New Roman" w:hAnsi="Times New Roman" w:cs="Times New Roman"/>
          <w:sz w:val="24"/>
          <w:szCs w:val="24"/>
          <w:lang w:val="en-US"/>
        </w:rPr>
      </w:pPr>
    </w:p>
    <w:p w14:paraId="205D6BF9" w14:textId="77777777" w:rsidR="00A63308" w:rsidRPr="005442AE" w:rsidRDefault="00A63308">
      <w:pPr>
        <w:rPr>
          <w:rFonts w:ascii="Times New Roman" w:hAnsi="Times New Roman" w:cs="Times New Roman"/>
          <w:sz w:val="24"/>
          <w:szCs w:val="24"/>
          <w:lang w:val="en-US"/>
        </w:rPr>
      </w:pPr>
    </w:p>
    <w:p w14:paraId="3B03E0B0" w14:textId="1C3E6731" w:rsidR="007E1ACA" w:rsidRPr="002755D6" w:rsidRDefault="007E1ACA" w:rsidP="007E1ACA">
      <w:pPr>
        <w:spacing w:after="0"/>
        <w:jc w:val="center"/>
        <w:rPr>
          <w:rFonts w:ascii="Times New Roman" w:hAnsi="Times New Roman" w:cs="Times New Roman"/>
          <w:bCs/>
          <w:sz w:val="24"/>
          <w:szCs w:val="24"/>
        </w:rPr>
      </w:pPr>
      <w:r w:rsidRPr="002755D6">
        <w:rPr>
          <w:rFonts w:ascii="Times New Roman" w:hAnsi="Times New Roman" w:cs="Times New Roman"/>
          <w:sz w:val="24"/>
          <w:szCs w:val="24"/>
        </w:rPr>
        <w:t xml:space="preserve">Administrative Process SECEX </w:t>
      </w:r>
      <w:r w:rsidR="002755D6" w:rsidRPr="002755D6">
        <w:rPr>
          <w:rFonts w:ascii="Times New Roman" w:hAnsi="Times New Roman" w:cs="Times New Roman"/>
          <w:bCs/>
          <w:iCs/>
          <w:sz w:val="24"/>
          <w:szCs w:val="24"/>
        </w:rPr>
        <w:t>52272.005818/2020-74</w:t>
      </w:r>
    </w:p>
    <w:p w14:paraId="1ECF8061" w14:textId="454F0C59" w:rsidR="007E1ACA" w:rsidRPr="002755D6" w:rsidRDefault="007E1ACA" w:rsidP="007E1ACA">
      <w:pPr>
        <w:spacing w:after="0"/>
        <w:jc w:val="center"/>
        <w:rPr>
          <w:rFonts w:ascii="Times New Roman" w:hAnsi="Times New Roman" w:cs="Times New Roman"/>
          <w:sz w:val="24"/>
          <w:szCs w:val="24"/>
          <w:lang w:val="en-US"/>
        </w:rPr>
      </w:pPr>
      <w:r w:rsidRPr="002755D6">
        <w:rPr>
          <w:rFonts w:ascii="Times New Roman" w:hAnsi="Times New Roman" w:cs="Times New Roman"/>
          <w:sz w:val="24"/>
          <w:szCs w:val="24"/>
          <w:lang w:val="en-US"/>
        </w:rPr>
        <w:t xml:space="preserve">Contact: (+55 61) 2027- </w:t>
      </w:r>
      <w:r w:rsidR="002755D6" w:rsidRPr="002755D6">
        <w:rPr>
          <w:rFonts w:ascii="Times New Roman" w:hAnsi="Times New Roman" w:cs="Times New Roman"/>
          <w:sz w:val="24"/>
          <w:szCs w:val="24"/>
          <w:lang w:val="en-US"/>
        </w:rPr>
        <w:t>7770</w:t>
      </w:r>
      <w:r w:rsidRPr="002755D6">
        <w:rPr>
          <w:rFonts w:ascii="Times New Roman" w:hAnsi="Times New Roman" w:cs="Times New Roman"/>
          <w:sz w:val="24"/>
          <w:szCs w:val="24"/>
          <w:lang w:val="en-US"/>
        </w:rPr>
        <w:t xml:space="preserve"> or </w:t>
      </w:r>
      <w:r w:rsidR="002755D6" w:rsidRPr="002755D6">
        <w:rPr>
          <w:rFonts w:ascii="Times New Roman" w:hAnsi="Times New Roman" w:cs="Times New Roman"/>
          <w:bCs/>
          <w:sz w:val="24"/>
          <w:szCs w:val="24"/>
        </w:rPr>
        <w:t>ebmeg.revisao@economia.gov.br</w:t>
      </w:r>
    </w:p>
    <w:p w14:paraId="197CC4CF" w14:textId="77777777" w:rsidR="00D471C0" w:rsidRPr="005442AE" w:rsidRDefault="00D471C0" w:rsidP="0036633F">
      <w:pPr>
        <w:spacing w:after="0"/>
        <w:jc w:val="center"/>
        <w:rPr>
          <w:rFonts w:ascii="Times New Roman" w:hAnsi="Times New Roman" w:cs="Times New Roman"/>
          <w:sz w:val="24"/>
          <w:szCs w:val="24"/>
          <w:lang w:val="en-US"/>
        </w:rPr>
      </w:pPr>
    </w:p>
    <w:p w14:paraId="6296FC2F" w14:textId="77777777" w:rsidR="001D6577" w:rsidRPr="005442AE" w:rsidRDefault="001D6577" w:rsidP="003D2FA9">
      <w:pPr>
        <w:jc w:val="center"/>
        <w:rPr>
          <w:rFonts w:ascii="Times New Roman" w:hAnsi="Times New Roman" w:cs="Times New Roman"/>
          <w:sz w:val="24"/>
          <w:szCs w:val="24"/>
          <w:lang w:val="en-US"/>
        </w:rPr>
      </w:pPr>
    </w:p>
    <w:p w14:paraId="55557FC0" w14:textId="77777777" w:rsidR="00C00306" w:rsidRPr="005442AE" w:rsidRDefault="00C00306" w:rsidP="003D2FA9">
      <w:pPr>
        <w:jc w:val="center"/>
        <w:rPr>
          <w:rFonts w:ascii="Times New Roman" w:hAnsi="Times New Roman" w:cs="Times New Roman"/>
          <w:sz w:val="24"/>
          <w:szCs w:val="24"/>
          <w:lang w:val="en-US"/>
        </w:rPr>
      </w:pPr>
    </w:p>
    <w:p w14:paraId="4C12B913" w14:textId="77777777" w:rsidR="003D2FA9" w:rsidRPr="005442AE" w:rsidRDefault="000120D0" w:rsidP="003D2FA9">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88960" behindDoc="0" locked="0" layoutInCell="1" allowOverlap="1" wp14:anchorId="2B4BF1B5" wp14:editId="1B8485D9">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673E63"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" filled="f"/>
            </w:pict>
          </mc:Fallback>
        </mc:AlternateContent>
      </w:r>
      <w:r w:rsidR="003D2FA9" w:rsidRPr="005442AE">
        <w:rPr>
          <w:rFonts w:ascii="Times New Roman" w:hAnsi="Times New Roman" w:cs="Times New Roman"/>
          <w:b/>
          <w:sz w:val="24"/>
          <w:szCs w:val="24"/>
          <w:lang w:val="en-US"/>
        </w:rPr>
        <w:t>GENERAL INSTRUCTIONS</w:t>
      </w:r>
    </w:p>
    <w:p w14:paraId="0552DCF5" w14:textId="003F4D1D" w:rsidR="003D2FA9" w:rsidRPr="002755D6" w:rsidRDefault="00242520" w:rsidP="00782AEF">
      <w:pPr>
        <w:pStyle w:val="PargrafodaLista"/>
        <w:numPr>
          <w:ilvl w:val="0"/>
          <w:numId w:val="2"/>
        </w:numPr>
        <w:jc w:val="both"/>
        <w:rPr>
          <w:rFonts w:ascii="Times New Roman" w:eastAsia="Times New Roman" w:hAnsi="Times New Roman" w:cs="Times New Roman"/>
          <w:sz w:val="24"/>
          <w:szCs w:val="24"/>
          <w:lang w:val="en-US" w:eastAsia="pt-BR"/>
        </w:rPr>
      </w:pPr>
      <w:r w:rsidRPr="005442AE">
        <w:rPr>
          <w:rFonts w:ascii="Times New Roman" w:hAnsi="Times New Roman" w:cs="Times New Roman"/>
          <w:sz w:val="24"/>
          <w:szCs w:val="24"/>
          <w:lang w:val="en-US"/>
        </w:rPr>
        <w:t>Th</w:t>
      </w:r>
      <w:r w:rsidR="00736101">
        <w:rPr>
          <w:rFonts w:ascii="Times New Roman" w:hAnsi="Times New Roman" w:cs="Times New Roman"/>
          <w:sz w:val="24"/>
          <w:szCs w:val="24"/>
          <w:lang w:val="en-US"/>
        </w:rPr>
        <w:t>e purpose of th</w:t>
      </w:r>
      <w:r w:rsidRPr="005442AE">
        <w:rPr>
          <w:rFonts w:ascii="Times New Roman" w:hAnsi="Times New Roman" w:cs="Times New Roman"/>
          <w:sz w:val="24"/>
          <w:szCs w:val="24"/>
          <w:lang w:val="en-US"/>
        </w:rPr>
        <w:t xml:space="preserve">is questionnaire </w:t>
      </w:r>
      <w:r w:rsidR="00736101" w:rsidRPr="002755D6">
        <w:rPr>
          <w:rFonts w:ascii="Times New Roman" w:hAnsi="Times New Roman" w:cs="Times New Roman"/>
          <w:sz w:val="24"/>
          <w:szCs w:val="24"/>
          <w:lang w:val="en-US"/>
        </w:rPr>
        <w:t xml:space="preserve">is to gather the necessary information to the sunset review </w:t>
      </w:r>
      <w:r w:rsidR="00422A8D" w:rsidRPr="002755D6">
        <w:rPr>
          <w:rFonts w:ascii="Times New Roman" w:hAnsi="Times New Roman" w:cs="Times New Roman"/>
          <w:sz w:val="24"/>
          <w:szCs w:val="24"/>
          <w:lang w:val="en-US"/>
        </w:rPr>
        <w:t xml:space="preserve">of the anti-dumping measure levied on Brazilian imports of </w:t>
      </w:r>
      <w:r w:rsidR="002755D6" w:rsidRPr="002755D6">
        <w:rPr>
          <w:rFonts w:ascii="Times New Roman" w:hAnsi="Times New Roman" w:cs="Times New Roman"/>
          <w:sz w:val="24"/>
          <w:szCs w:val="24"/>
          <w:lang w:val="en-US"/>
        </w:rPr>
        <w:t>ethylene glycol monobutyl ether (EGMBE)</w:t>
      </w:r>
      <w:r w:rsidR="00422A8D" w:rsidRPr="002755D6">
        <w:rPr>
          <w:rFonts w:ascii="Times New Roman" w:hAnsi="Times New Roman" w:cs="Times New Roman"/>
          <w:sz w:val="24"/>
          <w:szCs w:val="24"/>
          <w:lang w:val="en-US"/>
        </w:rPr>
        <w:t xml:space="preserve">, usually classified under </w:t>
      </w:r>
      <w:r w:rsidR="00D3680E" w:rsidRPr="002755D6">
        <w:rPr>
          <w:rFonts w:ascii="Times New Roman" w:hAnsi="Times New Roman" w:cs="Times New Roman"/>
          <w:sz w:val="24"/>
          <w:szCs w:val="24"/>
          <w:lang w:val="en-US"/>
        </w:rPr>
        <w:t>sub</w:t>
      </w:r>
      <w:r w:rsidR="00422A8D" w:rsidRPr="002755D6">
        <w:rPr>
          <w:rFonts w:ascii="Times New Roman" w:hAnsi="Times New Roman" w:cs="Times New Roman"/>
          <w:sz w:val="24"/>
          <w:szCs w:val="24"/>
          <w:lang w:val="en-US"/>
        </w:rPr>
        <w:t>item</w:t>
      </w:r>
      <w:r w:rsidR="002755D6" w:rsidRPr="002755D6">
        <w:rPr>
          <w:rFonts w:ascii="Times New Roman" w:hAnsi="Times New Roman" w:cs="Times New Roman"/>
          <w:sz w:val="24"/>
          <w:szCs w:val="24"/>
          <w:lang w:val="en-US"/>
        </w:rPr>
        <w:t xml:space="preserve"> 2909.43.10</w:t>
      </w:r>
      <w:r w:rsidR="00422A8D" w:rsidRPr="002755D6">
        <w:rPr>
          <w:rFonts w:ascii="Times New Roman" w:hAnsi="Times New Roman" w:cs="Times New Roman"/>
          <w:sz w:val="24"/>
          <w:szCs w:val="24"/>
          <w:lang w:val="en-US"/>
        </w:rPr>
        <w:t xml:space="preserve"> of the MERCOSUR Common Nomenclature (NCM – Nomenclatura Comum do MERCOSUL), </w:t>
      </w:r>
      <w:r w:rsidR="00A320F2" w:rsidRPr="002755D6">
        <w:rPr>
          <w:rFonts w:ascii="Times New Roman" w:hAnsi="Times New Roman" w:cs="Times New Roman"/>
          <w:sz w:val="24"/>
          <w:szCs w:val="24"/>
          <w:lang w:val="en-US"/>
        </w:rPr>
        <w:t>originating in</w:t>
      </w:r>
      <w:r w:rsidR="00A320F2" w:rsidRPr="002755D6">
        <w:rPr>
          <w:szCs w:val="24"/>
          <w:lang w:val="en-US"/>
        </w:rPr>
        <w:t xml:space="preserve"> </w:t>
      </w:r>
      <w:r w:rsidR="002755D6" w:rsidRPr="002755D6">
        <w:rPr>
          <w:rFonts w:ascii="Times New Roman" w:hAnsi="Times New Roman" w:cs="Times New Roman"/>
          <w:sz w:val="24"/>
          <w:szCs w:val="24"/>
          <w:lang w:val="en-US"/>
        </w:rPr>
        <w:t>Germany and USA</w:t>
      </w:r>
      <w:r w:rsidR="00422A8D" w:rsidRPr="002755D6">
        <w:rPr>
          <w:rFonts w:ascii="Times New Roman" w:hAnsi="Times New Roman" w:cs="Times New Roman"/>
          <w:sz w:val="24"/>
          <w:szCs w:val="24"/>
          <w:lang w:val="en-US"/>
        </w:rPr>
        <w:t>, and of injury to the domestic industry due to such practice</w:t>
      </w:r>
      <w:r w:rsidR="00765DD6" w:rsidRPr="002755D6">
        <w:rPr>
          <w:rFonts w:ascii="Times New Roman" w:eastAsia="Times New Roman" w:hAnsi="Times New Roman" w:cs="Times New Roman"/>
          <w:sz w:val="24"/>
          <w:szCs w:val="24"/>
          <w:lang w:val="en-US" w:eastAsia="pt-BR"/>
        </w:rPr>
        <w:t>.</w:t>
      </w:r>
    </w:p>
    <w:p w14:paraId="56F34851" w14:textId="77777777" w:rsidR="000120D0" w:rsidRPr="002755D6" w:rsidRDefault="000120D0" w:rsidP="000120D0">
      <w:pPr>
        <w:pStyle w:val="PargrafodaLista"/>
        <w:spacing w:line="240" w:lineRule="auto"/>
        <w:ind w:left="1080"/>
        <w:jc w:val="both"/>
        <w:rPr>
          <w:rFonts w:ascii="Times New Roman" w:eastAsia="Times New Roman" w:hAnsi="Times New Roman" w:cs="Times New Roman"/>
          <w:sz w:val="24"/>
          <w:szCs w:val="24"/>
          <w:lang w:val="en-US" w:eastAsia="pt-BR"/>
        </w:rPr>
      </w:pPr>
      <w:r w:rsidRPr="002755D6">
        <w:rPr>
          <w:rFonts w:ascii="Times New Roman" w:eastAsia="Times New Roman" w:hAnsi="Times New Roman" w:cs="Times New Roman"/>
          <w:sz w:val="24"/>
          <w:szCs w:val="24"/>
          <w:lang w:val="en-US" w:eastAsia="pt-BR"/>
        </w:rPr>
        <w:t xml:space="preserve"> </w:t>
      </w:r>
    </w:p>
    <w:p w14:paraId="4E2A36CC" w14:textId="77777777"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to the instructions in this questionnaire, the </w:t>
      </w:r>
      <w:r w:rsidR="00CE44A9" w:rsidRPr="005442AE">
        <w:rPr>
          <w:rFonts w:ascii="Times New Roman" w:hAnsi="Times New Roman" w:cs="Times New Roman"/>
          <w:sz w:val="24"/>
          <w:szCs w:val="24"/>
          <w:lang w:val="en-US"/>
        </w:rPr>
        <w:t>remarks</w:t>
      </w:r>
      <w:r w:rsidRPr="005442AE">
        <w:rPr>
          <w:rFonts w:ascii="Times New Roman" w:hAnsi="Times New Roman" w:cs="Times New Roman"/>
          <w:sz w:val="24"/>
          <w:szCs w:val="24"/>
          <w:lang w:val="en-US"/>
        </w:rPr>
        <w:t xml:space="preserve"> </w:t>
      </w:r>
      <w:r w:rsidR="006C1F5A" w:rsidRPr="005442AE">
        <w:rPr>
          <w:rFonts w:ascii="Times New Roman" w:hAnsi="Times New Roman" w:cs="Times New Roman"/>
          <w:sz w:val="24"/>
          <w:szCs w:val="24"/>
          <w:lang w:val="en-US"/>
        </w:rPr>
        <w:t xml:space="preserve">contained </w:t>
      </w:r>
      <w:r w:rsidRPr="005442AE">
        <w:rPr>
          <w:rFonts w:ascii="Times New Roman" w:hAnsi="Times New Roman" w:cs="Times New Roman"/>
          <w:sz w:val="24"/>
          <w:szCs w:val="24"/>
          <w:lang w:val="en-US"/>
        </w:rPr>
        <w:t>in the notif</w:t>
      </w:r>
      <w:r w:rsidR="00CE44A9" w:rsidRPr="005442AE">
        <w:rPr>
          <w:rFonts w:ascii="Times New Roman" w:hAnsi="Times New Roman" w:cs="Times New Roman"/>
          <w:sz w:val="24"/>
          <w:szCs w:val="24"/>
          <w:lang w:val="en-US"/>
        </w:rPr>
        <w:t xml:space="preserve">ication related </w:t>
      </w:r>
      <w:r w:rsidRPr="005442AE">
        <w:rPr>
          <w:rFonts w:ascii="Times New Roman" w:hAnsi="Times New Roman" w:cs="Times New Roman"/>
          <w:sz w:val="24"/>
          <w:szCs w:val="24"/>
          <w:lang w:val="en-US"/>
        </w:rPr>
        <w:t xml:space="preserve">to the </w:t>
      </w:r>
      <w:r w:rsidR="002339F3" w:rsidRPr="005442AE">
        <w:rPr>
          <w:rFonts w:ascii="Times New Roman" w:hAnsi="Times New Roman" w:cs="Times New Roman"/>
          <w:sz w:val="24"/>
          <w:szCs w:val="24"/>
          <w:lang w:val="en-US"/>
        </w:rPr>
        <w:t>initiation</w:t>
      </w:r>
      <w:r w:rsidRPr="005442AE">
        <w:rPr>
          <w:rFonts w:ascii="Times New Roman" w:hAnsi="Times New Roman" w:cs="Times New Roman"/>
          <w:sz w:val="24"/>
          <w:szCs w:val="24"/>
          <w:lang w:val="en-US"/>
        </w:rPr>
        <w:t xml:space="preserve"> of the </w:t>
      </w:r>
      <w:r w:rsidR="00422A8D">
        <w:rPr>
          <w:rFonts w:ascii="Times New Roman" w:hAnsi="Times New Roman" w:cs="Times New Roman"/>
          <w:sz w:val="24"/>
          <w:szCs w:val="24"/>
          <w:lang w:val="en-US"/>
        </w:rPr>
        <w:t>review</w:t>
      </w:r>
      <w:r w:rsidR="006C1F5A" w:rsidRPr="005442AE">
        <w:rPr>
          <w:rFonts w:ascii="Times New Roman" w:hAnsi="Times New Roman" w:cs="Times New Roman"/>
          <w:sz w:val="24"/>
          <w:szCs w:val="24"/>
          <w:lang w:val="en-US"/>
        </w:rPr>
        <w:t xml:space="preserve"> must be observed</w:t>
      </w:r>
      <w:r w:rsidRPr="005442AE">
        <w:rPr>
          <w:rFonts w:ascii="Times New Roman" w:hAnsi="Times New Roman" w:cs="Times New Roman"/>
          <w:sz w:val="24"/>
          <w:szCs w:val="24"/>
          <w:lang w:val="en-US"/>
        </w:rPr>
        <w:t>.</w:t>
      </w:r>
    </w:p>
    <w:p w14:paraId="4485151D" w14:textId="77777777" w:rsidR="000120D0" w:rsidRPr="005442AE" w:rsidRDefault="000120D0" w:rsidP="000120D0">
      <w:pPr>
        <w:pStyle w:val="PargrafodaLista"/>
        <w:spacing w:line="240" w:lineRule="auto"/>
        <w:ind w:left="1080"/>
        <w:jc w:val="both"/>
        <w:rPr>
          <w:rFonts w:ascii="Times New Roman" w:hAnsi="Times New Roman" w:cs="Times New Roman"/>
          <w:sz w:val="24"/>
          <w:szCs w:val="24"/>
          <w:lang w:val="en-US"/>
        </w:rPr>
      </w:pPr>
    </w:p>
    <w:p w14:paraId="4087CDAE" w14:textId="77777777" w:rsidR="000120D0" w:rsidRPr="005442AE" w:rsidRDefault="003D2FA9" w:rsidP="00782AEF">
      <w:pPr>
        <w:pStyle w:val="PargrafodaLista"/>
        <w:numPr>
          <w:ilvl w:val="0"/>
          <w:numId w:val="2"/>
        </w:num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5442AE" w:rsidRDefault="000120D0" w:rsidP="000120D0">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p>
    <w:p w14:paraId="1F3FF390"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All documentation to be presented to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must always refer to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and to the number assigned to the process designated on the cover page of this questionnaire.</w:t>
      </w:r>
    </w:p>
    <w:p w14:paraId="736F8D10"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19839008"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1B8E80C1"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 xml:space="preserve"> Brazilian importer.</w:t>
      </w:r>
    </w:p>
    <w:p w14:paraId="44EE3804" w14:textId="77777777" w:rsidR="000120D0" w:rsidRPr="005442AE" w:rsidRDefault="000120D0" w:rsidP="000120D0">
      <w:pPr>
        <w:pStyle w:val="PargrafodaLista"/>
        <w:ind w:left="1080"/>
        <w:jc w:val="both"/>
        <w:rPr>
          <w:rFonts w:ascii="Times New Roman" w:hAnsi="Times New Roman" w:cs="Times New Roman"/>
          <w:sz w:val="24"/>
          <w:szCs w:val="24"/>
          <w:lang w:val="en-US"/>
        </w:rPr>
      </w:pPr>
    </w:p>
    <w:p w14:paraId="01E7CB5F" w14:textId="77777777"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Under no circumstances will </w:t>
      </w:r>
      <w:r w:rsidR="00A002CC" w:rsidRPr="005442AE">
        <w:rPr>
          <w:rFonts w:ascii="Times New Roman" w:hAnsi="Times New Roman" w:cs="Times New Roman"/>
          <w:sz w:val="24"/>
          <w:szCs w:val="24"/>
          <w:lang w:val="en-US"/>
        </w:rPr>
        <w:t xml:space="preserve">responses from producer/exporter along with those from Brazilian importers </w:t>
      </w:r>
      <w:r w:rsidRPr="005442AE">
        <w:rPr>
          <w:rFonts w:ascii="Times New Roman" w:hAnsi="Times New Roman" w:cs="Times New Roman"/>
          <w:sz w:val="24"/>
          <w:szCs w:val="24"/>
          <w:lang w:val="en-US"/>
        </w:rPr>
        <w:t>be accepted.</w:t>
      </w:r>
    </w:p>
    <w:p w14:paraId="3471ADCA" w14:textId="77777777" w:rsidR="003D2FA9" w:rsidRPr="005442AE" w:rsidRDefault="003D2FA9" w:rsidP="000120D0">
      <w:pPr>
        <w:pStyle w:val="PargrafodaLista"/>
        <w:spacing w:after="0" w:line="240" w:lineRule="auto"/>
        <w:ind w:left="108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002CC" w:rsidRPr="005442AE">
        <w:rPr>
          <w:rFonts w:ascii="Times New Roman" w:hAnsi="Times New Roman" w:cs="Times New Roman"/>
          <w:sz w:val="24"/>
          <w:szCs w:val="24"/>
          <w:lang w:val="en-US"/>
        </w:rPr>
        <w:t xml:space="preserve"> </w:t>
      </w:r>
    </w:p>
    <w:p w14:paraId="0824F3A8" w14:textId="77777777" w:rsidR="003D2FA9" w:rsidRPr="005442AE" w:rsidRDefault="00343607" w:rsidP="00782AEF">
      <w:pPr>
        <w:pStyle w:val="PargrafodaLista"/>
        <w:numPr>
          <w:ilvl w:val="0"/>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3D2FA9" w:rsidRPr="005442AE">
        <w:rPr>
          <w:rFonts w:ascii="Times New Roman" w:hAnsi="Times New Roman" w:cs="Times New Roman"/>
          <w:sz w:val="24"/>
          <w:szCs w:val="24"/>
          <w:lang w:val="en-US"/>
        </w:rPr>
        <w:t xml:space="preserve"> may conduct on-the-spot verification to examine the company’s records and </w:t>
      </w:r>
      <w:r w:rsidR="00A002CC" w:rsidRPr="005442AE">
        <w:rPr>
          <w:rFonts w:ascii="Times New Roman" w:hAnsi="Times New Roman" w:cs="Times New Roman"/>
          <w:sz w:val="24"/>
          <w:szCs w:val="24"/>
          <w:lang w:val="en-US"/>
        </w:rPr>
        <w:t>confirm</w:t>
      </w:r>
      <w:r w:rsidR="003D2FA9" w:rsidRPr="005442AE">
        <w:rPr>
          <w:rFonts w:ascii="Times New Roman" w:hAnsi="Times New Roman" w:cs="Times New Roman"/>
          <w:sz w:val="24"/>
          <w:szCs w:val="24"/>
          <w:lang w:val="en-US"/>
        </w:rPr>
        <w:t xml:space="preserve"> the reported information. Worksheets and auxiliary documents used on the elaboration </w:t>
      </w:r>
      <w:r w:rsidR="00F4517E" w:rsidRPr="005442AE">
        <w:rPr>
          <w:rFonts w:ascii="Times New Roman" w:hAnsi="Times New Roman" w:cs="Times New Roman"/>
          <w:sz w:val="24"/>
          <w:szCs w:val="24"/>
          <w:lang w:val="en-US"/>
        </w:rPr>
        <w:t xml:space="preserve">of the </w:t>
      </w:r>
      <w:r w:rsidR="005C2E81" w:rsidRPr="005442AE">
        <w:rPr>
          <w:rFonts w:ascii="Times New Roman" w:hAnsi="Times New Roman" w:cs="Times New Roman"/>
          <w:sz w:val="24"/>
          <w:szCs w:val="24"/>
          <w:lang w:val="en-US"/>
        </w:rPr>
        <w:t>questionnaire response</w:t>
      </w:r>
      <w:r w:rsidR="00F4517E" w:rsidRPr="005442AE">
        <w:rPr>
          <w:rFonts w:ascii="Times New Roman" w:hAnsi="Times New Roman" w:cs="Times New Roman"/>
          <w:sz w:val="24"/>
          <w:szCs w:val="24"/>
          <w:lang w:val="en-US"/>
        </w:rPr>
        <w:t xml:space="preserve"> </w:t>
      </w:r>
      <w:r w:rsidR="003D2FA9" w:rsidRPr="005442AE">
        <w:rPr>
          <w:rFonts w:ascii="Times New Roman" w:hAnsi="Times New Roman" w:cs="Times New Roman"/>
          <w:sz w:val="24"/>
          <w:szCs w:val="24"/>
          <w:lang w:val="en-US"/>
        </w:rPr>
        <w:t xml:space="preserve">must be preserved, in case of an </w:t>
      </w:r>
      <w:r w:rsidR="00A002CC" w:rsidRPr="005442AE">
        <w:rPr>
          <w:rFonts w:ascii="Times New Roman" w:hAnsi="Times New Roman" w:cs="Times New Roman"/>
          <w:sz w:val="24"/>
          <w:szCs w:val="24"/>
          <w:lang w:val="en-US"/>
        </w:rPr>
        <w:t>eventual</w:t>
      </w:r>
      <w:r w:rsidR="003D2FA9" w:rsidRPr="005442AE">
        <w:rPr>
          <w:rFonts w:ascii="Times New Roman" w:hAnsi="Times New Roman" w:cs="Times New Roman"/>
          <w:sz w:val="24"/>
          <w:szCs w:val="24"/>
          <w:lang w:val="en-US"/>
        </w:rPr>
        <w:t xml:space="preserve"> on-the-spot verification.</w:t>
      </w:r>
    </w:p>
    <w:p w14:paraId="0CA43346" w14:textId="77777777" w:rsidR="000120D0" w:rsidRPr="005442AE" w:rsidRDefault="000120D0" w:rsidP="000120D0">
      <w:pPr>
        <w:pStyle w:val="PargrafodaLista"/>
        <w:ind w:left="1080"/>
        <w:jc w:val="both"/>
        <w:rPr>
          <w:rFonts w:ascii="Times New Roman" w:hAnsi="Times New Roman" w:cs="Times New Roman"/>
          <w:sz w:val="24"/>
          <w:szCs w:val="24"/>
          <w:lang w:val="en-US"/>
        </w:rPr>
      </w:pPr>
    </w:p>
    <w:p w14:paraId="124FC399"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Information presented under confidential </w:t>
      </w:r>
      <w:r w:rsidR="004B446E" w:rsidRPr="005442AE">
        <w:rPr>
          <w:rFonts w:ascii="Times New Roman" w:hAnsi="Times New Roman" w:cs="Times New Roman"/>
          <w:sz w:val="24"/>
          <w:szCs w:val="24"/>
          <w:lang w:val="en-US"/>
        </w:rPr>
        <w:t>terms</w:t>
      </w:r>
      <w:r w:rsidRPr="005442AE">
        <w:rPr>
          <w:rFonts w:ascii="Times New Roman" w:hAnsi="Times New Roman" w:cs="Times New Roman"/>
          <w:sz w:val="24"/>
          <w:szCs w:val="24"/>
          <w:lang w:val="en-US"/>
        </w:rPr>
        <w:t xml:space="preserve"> must be accompanied </w:t>
      </w:r>
      <w:r w:rsidR="00A002CC"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suitable justification to the confidentiality request and </w:t>
      </w:r>
      <w:r w:rsidR="00C7157B"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a no</w:t>
      </w:r>
      <w:r w:rsidR="004B446E"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of the information judged as confidential. The impossibility of presenting a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 xml:space="preserve">confidential summary must be duly justified. </w:t>
      </w:r>
    </w:p>
    <w:p w14:paraId="190F7CC8"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0232C0FA"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Both justification as the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must appear in the restricte</w:t>
      </w:r>
      <w:r w:rsidR="00AA1963" w:rsidRPr="005442AE">
        <w:rPr>
          <w:rFonts w:ascii="Times New Roman" w:hAnsi="Times New Roman" w:cs="Times New Roman"/>
          <w:sz w:val="24"/>
          <w:szCs w:val="24"/>
          <w:lang w:val="en-US"/>
        </w:rPr>
        <w:t>d version of the questionnaire</w:t>
      </w:r>
      <w:r w:rsidRPr="005442AE">
        <w:rPr>
          <w:rFonts w:ascii="Times New Roman" w:hAnsi="Times New Roman" w:cs="Times New Roman"/>
          <w:sz w:val="24"/>
          <w:szCs w:val="24"/>
          <w:lang w:val="en-US"/>
        </w:rPr>
        <w:t xml:space="preserve"> response.</w:t>
      </w:r>
    </w:p>
    <w:p w14:paraId="7021F2C3" w14:textId="77777777" w:rsidR="00C27C6D" w:rsidRPr="005442AE" w:rsidRDefault="00C27C6D" w:rsidP="00C27C6D">
      <w:pPr>
        <w:pStyle w:val="PargrafodaLista"/>
        <w:ind w:left="1080"/>
        <w:jc w:val="both"/>
        <w:rPr>
          <w:rFonts w:ascii="Times New Roman" w:hAnsi="Times New Roman" w:cs="Times New Roman"/>
          <w:sz w:val="24"/>
          <w:szCs w:val="24"/>
          <w:lang w:val="en-US"/>
        </w:rPr>
      </w:pPr>
    </w:p>
    <w:p w14:paraId="616B08AB"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confidential version of the questionn</w:t>
      </w:r>
      <w:r w:rsidR="00AA1963" w:rsidRPr="005442AE">
        <w:rPr>
          <w:rFonts w:ascii="Times New Roman" w:hAnsi="Times New Roman" w:cs="Times New Roman"/>
          <w:sz w:val="24"/>
          <w:szCs w:val="24"/>
          <w:lang w:val="en-US"/>
        </w:rPr>
        <w:t>aire</w:t>
      </w:r>
      <w:r w:rsidRPr="005442AE">
        <w:rPr>
          <w:rFonts w:ascii="Times New Roman" w:hAnsi="Times New Roman" w:cs="Times New Roman"/>
          <w:sz w:val="24"/>
          <w:szCs w:val="24"/>
          <w:lang w:val="en-US"/>
        </w:rPr>
        <w:t xml:space="preserve"> response, as </w:t>
      </w:r>
      <w:r w:rsidR="00AA1963" w:rsidRPr="005442AE">
        <w:rPr>
          <w:rFonts w:ascii="Times New Roman" w:hAnsi="Times New Roman" w:cs="Times New Roman"/>
          <w:sz w:val="24"/>
          <w:szCs w:val="24"/>
          <w:lang w:val="en-US"/>
        </w:rPr>
        <w:t xml:space="preserve">well as </w:t>
      </w:r>
      <w:r w:rsidRPr="005442AE">
        <w:rPr>
          <w:rFonts w:ascii="Times New Roman" w:hAnsi="Times New Roman" w:cs="Times New Roman"/>
          <w:sz w:val="24"/>
          <w:szCs w:val="24"/>
          <w:lang w:val="en-US"/>
        </w:rPr>
        <w:t xml:space="preserve">other confidential information, must contain the </w:t>
      </w:r>
      <w:r w:rsidRPr="00736101">
        <w:rPr>
          <w:rFonts w:ascii="Times New Roman" w:hAnsi="Times New Roman" w:cs="Times New Roman"/>
          <w:color w:val="FF0000"/>
          <w:sz w:val="24"/>
          <w:szCs w:val="24"/>
          <w:lang w:val="en-US"/>
        </w:rPr>
        <w:t>CONFIDENTIAL</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AA1963" w:rsidRPr="005442AE">
        <w:rPr>
          <w:rFonts w:ascii="Times New Roman" w:hAnsi="Times New Roman" w:cs="Times New Roman"/>
          <w:sz w:val="24"/>
          <w:szCs w:val="24"/>
          <w:lang w:val="en-US"/>
        </w:rPr>
        <w:t xml:space="preserve">top and </w:t>
      </w:r>
      <w:r w:rsidR="00473DD7" w:rsidRPr="005442AE">
        <w:rPr>
          <w:rFonts w:ascii="Times New Roman" w:hAnsi="Times New Roman" w:cs="Times New Roman"/>
          <w:sz w:val="24"/>
          <w:szCs w:val="24"/>
          <w:lang w:val="en-US"/>
        </w:rPr>
        <w:t>at</w:t>
      </w:r>
      <w:r w:rsidR="00AA1963" w:rsidRPr="005442AE">
        <w:rPr>
          <w:rFonts w:ascii="Times New Roman" w:hAnsi="Times New Roman" w:cs="Times New Roman"/>
          <w:sz w:val="24"/>
          <w:szCs w:val="24"/>
          <w:lang w:val="en-US"/>
        </w:rPr>
        <w:t xml:space="preserve"> the bottom </w:t>
      </w:r>
      <w:r w:rsidRPr="005442AE">
        <w:rPr>
          <w:rFonts w:ascii="Times New Roman" w:hAnsi="Times New Roman" w:cs="Times New Roman"/>
          <w:sz w:val="24"/>
          <w:szCs w:val="24"/>
          <w:lang w:val="en-US"/>
        </w:rPr>
        <w:t>of each page, in red.</w:t>
      </w:r>
    </w:p>
    <w:p w14:paraId="62387331" w14:textId="77777777" w:rsidR="00F23C50" w:rsidRPr="005442AE" w:rsidRDefault="00F23C50" w:rsidP="00F23C50">
      <w:pPr>
        <w:pStyle w:val="PargrafodaLista"/>
        <w:ind w:left="1080"/>
        <w:jc w:val="both"/>
        <w:rPr>
          <w:rFonts w:ascii="Times New Roman" w:hAnsi="Times New Roman" w:cs="Times New Roman"/>
          <w:sz w:val="24"/>
          <w:szCs w:val="24"/>
          <w:lang w:val="en-US"/>
        </w:rPr>
      </w:pPr>
    </w:p>
    <w:p w14:paraId="2AA80E4C"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The restricted version of the questionnaire response must contain the </w:t>
      </w:r>
      <w:r w:rsidRPr="00736101">
        <w:rPr>
          <w:rFonts w:ascii="Times New Roman" w:hAnsi="Times New Roman" w:cs="Times New Roman"/>
          <w:color w:val="0070C0"/>
          <w:sz w:val="24"/>
          <w:szCs w:val="24"/>
          <w:lang w:val="en-US"/>
        </w:rPr>
        <w:t>RESTRICTED</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top</w:t>
      </w:r>
      <w:r w:rsidRPr="005442AE">
        <w:rPr>
          <w:rFonts w:ascii="Times New Roman" w:hAnsi="Times New Roman" w:cs="Times New Roman"/>
          <w:sz w:val="24"/>
          <w:szCs w:val="24"/>
          <w:lang w:val="en-US"/>
        </w:rPr>
        <w:t xml:space="preserve"> and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bottom</w:t>
      </w:r>
      <w:r w:rsidRPr="005442AE">
        <w:rPr>
          <w:rFonts w:ascii="Times New Roman" w:hAnsi="Times New Roman" w:cs="Times New Roman"/>
          <w:sz w:val="24"/>
          <w:szCs w:val="24"/>
          <w:lang w:val="en-US"/>
        </w:rPr>
        <w:t xml:space="preserve"> of each page, in blue.</w:t>
      </w:r>
    </w:p>
    <w:p w14:paraId="0C3937E1" w14:textId="77777777" w:rsidR="00E14828" w:rsidRPr="005442AE" w:rsidRDefault="00E14828" w:rsidP="00E14828">
      <w:pPr>
        <w:pStyle w:val="PargrafodaLista"/>
        <w:spacing w:after="0" w:line="240" w:lineRule="auto"/>
        <w:ind w:left="1077"/>
        <w:jc w:val="both"/>
        <w:rPr>
          <w:rFonts w:ascii="Times New Roman" w:hAnsi="Times New Roman" w:cs="Times New Roman"/>
          <w:sz w:val="24"/>
          <w:szCs w:val="24"/>
          <w:lang w:val="en-US"/>
        </w:rPr>
      </w:pPr>
    </w:p>
    <w:p w14:paraId="0A21640B" w14:textId="77777777" w:rsidR="001D463B"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Public information treatment will be applied to all information that is not clearly identified as confidential or restricted</w:t>
      </w:r>
      <w:r w:rsidR="00473DD7" w:rsidRPr="005442AE">
        <w:rPr>
          <w:rFonts w:ascii="Times New Roman" w:hAnsi="Times New Roman" w:cs="Times New Roman"/>
          <w:sz w:val="24"/>
          <w:szCs w:val="24"/>
          <w:lang w:val="en-US"/>
        </w:rPr>
        <w:t>.</w:t>
      </w:r>
    </w:p>
    <w:p w14:paraId="3E07C167" w14:textId="77777777" w:rsidR="001D463B" w:rsidRPr="005442AE" w:rsidRDefault="001D463B" w:rsidP="001D463B">
      <w:pPr>
        <w:pStyle w:val="PargrafodaLista"/>
        <w:rPr>
          <w:rFonts w:ascii="Times New Roman" w:hAnsi="Times New Roman" w:cs="Times New Roman"/>
          <w:sz w:val="24"/>
          <w:szCs w:val="24"/>
          <w:lang w:val="en-US"/>
        </w:rPr>
      </w:pPr>
    </w:p>
    <w:p w14:paraId="4A936A3A" w14:textId="77777777" w:rsidR="001D463B" w:rsidRDefault="00E809BE"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 confidential version and a restricted version of the questionnaire response must be simultaneously protocolled through Decom Digital System</w:t>
      </w:r>
      <w:r w:rsidR="001D463B" w:rsidRPr="005442AE">
        <w:rPr>
          <w:rFonts w:ascii="Times New Roman" w:hAnsi="Times New Roman" w:cs="Times New Roman"/>
          <w:sz w:val="24"/>
          <w:szCs w:val="24"/>
          <w:lang w:val="en-US"/>
        </w:rPr>
        <w:t xml:space="preserve">. </w:t>
      </w:r>
    </w:p>
    <w:p w14:paraId="145F1CCC" w14:textId="77777777" w:rsidR="009711F7" w:rsidRPr="009711F7" w:rsidRDefault="009711F7" w:rsidP="009711F7">
      <w:pPr>
        <w:pStyle w:val="PargrafodaLista"/>
        <w:rPr>
          <w:rFonts w:ascii="Times New Roman" w:hAnsi="Times New Roman" w:cs="Times New Roman"/>
          <w:sz w:val="24"/>
          <w:szCs w:val="24"/>
          <w:lang w:val="en-US"/>
        </w:rPr>
      </w:pPr>
    </w:p>
    <w:p w14:paraId="1FE07CE7" w14:textId="77777777" w:rsidR="009711F7" w:rsidRPr="009711F7" w:rsidRDefault="009711F7" w:rsidP="009711F7">
      <w:pPr>
        <w:pStyle w:val="PargrafodaLista"/>
        <w:numPr>
          <w:ilvl w:val="0"/>
          <w:numId w:val="2"/>
        </w:numPr>
        <w:jc w:val="both"/>
        <w:rPr>
          <w:rFonts w:ascii="Times New Roman" w:hAnsi="Times New Roman" w:cs="Times New Roman"/>
          <w:sz w:val="24"/>
          <w:szCs w:val="24"/>
          <w:lang w:val="en-US"/>
        </w:rPr>
      </w:pPr>
      <w:bookmarkStart w:id="2" w:name="_Hlk49523994"/>
      <w:r w:rsidRPr="009711F7">
        <w:rPr>
          <w:rFonts w:ascii="Times New Roman" w:hAnsi="Times New Roman" w:cs="Times New Roman"/>
          <w:sz w:val="24"/>
          <w:szCs w:val="24"/>
          <w:lang w:val="en-US"/>
        </w:rPr>
        <w:t>It is recommended that the files are named in a short form, XX_YYYY_nome file, being XX = file number (corresponding to the amount of files sent) and YYYY = document terms (CONF or REST).</w:t>
      </w:r>
    </w:p>
    <w:bookmarkEnd w:id="2"/>
    <w:p w14:paraId="022465A4" w14:textId="77777777" w:rsidR="001D463B" w:rsidRPr="005442AE" w:rsidRDefault="001D463B" w:rsidP="001D463B">
      <w:pPr>
        <w:pStyle w:val="PargrafodaLista"/>
        <w:rPr>
          <w:rFonts w:ascii="Times New Roman" w:hAnsi="Times New Roman" w:cs="Times New Roman"/>
          <w:sz w:val="24"/>
          <w:szCs w:val="24"/>
          <w:lang w:val="en-US"/>
        </w:rPr>
      </w:pPr>
    </w:p>
    <w:p w14:paraId="495BEF23"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files must have the “.pdf” or “.xlsx” extensions.</w:t>
      </w:r>
    </w:p>
    <w:p w14:paraId="66F1F226" w14:textId="77777777" w:rsidR="00746039" w:rsidRPr="005442AE" w:rsidRDefault="00746039" w:rsidP="00746039">
      <w:pPr>
        <w:pStyle w:val="PargrafodaLista"/>
        <w:rPr>
          <w:rFonts w:ascii="Times New Roman" w:hAnsi="Times New Roman" w:cs="Times New Roman"/>
          <w:sz w:val="24"/>
          <w:szCs w:val="24"/>
          <w:lang w:val="en-US"/>
        </w:rPr>
      </w:pPr>
    </w:p>
    <w:p w14:paraId="6AE383E1"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When processing the data, particularly in “.xlsx” formatted tables, the alphabetic fields must be entered left-justified and the numeric fields right-justified.</w:t>
      </w:r>
    </w:p>
    <w:p w14:paraId="3547340B"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07A453A8"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52DC9583"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Data correspondent to monetary values must be filled separating the thousands by dots and the c</w:t>
      </w:r>
      <w:r w:rsidR="00736101">
        <w:rPr>
          <w:rFonts w:ascii="Times New Roman" w:hAnsi="Times New Roman" w:cs="Times New Roman"/>
          <w:sz w:val="24"/>
          <w:szCs w:val="24"/>
          <w:lang w:val="en-US"/>
        </w:rPr>
        <w:t>ents by commas. For example: 2.</w:t>
      </w:r>
      <w:r w:rsidRPr="005442AE">
        <w:rPr>
          <w:rFonts w:ascii="Times New Roman" w:hAnsi="Times New Roman" w:cs="Times New Roman"/>
          <w:sz w:val="24"/>
          <w:szCs w:val="24"/>
          <w:lang w:val="en-US"/>
        </w:rPr>
        <w:t>550,30.</w:t>
      </w:r>
    </w:p>
    <w:p w14:paraId="7360B2FB"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5FBF32B4"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08AD66A8" w14:textId="77777777" w:rsidR="00746039"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worksheets must contain the calculation memory and all formulas used.</w:t>
      </w:r>
    </w:p>
    <w:p w14:paraId="7F47EA75" w14:textId="77777777" w:rsidR="009711F7" w:rsidRPr="009711F7" w:rsidRDefault="009711F7" w:rsidP="009711F7">
      <w:pPr>
        <w:pStyle w:val="PargrafodaLista"/>
        <w:rPr>
          <w:rFonts w:ascii="Times New Roman" w:hAnsi="Times New Roman" w:cs="Times New Roman"/>
          <w:sz w:val="24"/>
          <w:szCs w:val="24"/>
          <w:lang w:val="en-US"/>
        </w:rPr>
      </w:pPr>
    </w:p>
    <w:p w14:paraId="04FA89E3" w14:textId="77777777" w:rsidR="009711F7" w:rsidRPr="009711F7" w:rsidRDefault="009711F7" w:rsidP="009711F7">
      <w:pPr>
        <w:pStyle w:val="PargrafodaLista"/>
        <w:numPr>
          <w:ilvl w:val="0"/>
          <w:numId w:val="2"/>
        </w:numPr>
        <w:tabs>
          <w:tab w:val="left" w:pos="142"/>
        </w:tabs>
        <w:autoSpaceDE w:val="0"/>
        <w:autoSpaceDN w:val="0"/>
        <w:adjustRightInd w:val="0"/>
        <w:jc w:val="both"/>
        <w:rPr>
          <w:rFonts w:ascii="Times New Roman" w:hAnsi="Times New Roman" w:cs="Times New Roman"/>
          <w:sz w:val="24"/>
          <w:szCs w:val="24"/>
          <w:lang w:val="en-US"/>
        </w:rPr>
      </w:pPr>
      <w:bookmarkStart w:id="3" w:name="_Hlk49525204"/>
      <w:r w:rsidRPr="009711F7">
        <w:rPr>
          <w:rFonts w:ascii="Times New Roman" w:hAnsi="Times New Roman" w:cs="Times New Roman"/>
          <w:sz w:val="24"/>
          <w:szCs w:val="24"/>
          <w:lang w:val="en"/>
        </w:rPr>
        <w:t>It is suggested that documents delivered in PDF format be searchable. When scanned, which are preferably processed with OCR technology to enable contentsearch. In the case</w:t>
      </w:r>
      <w:r w:rsidRPr="009711F7">
        <w:rPr>
          <w:rFonts w:ascii="Times New Roman" w:hAnsi="Times New Roman" w:cs="Times New Roman"/>
          <w:lang w:val="en"/>
        </w:rPr>
        <w:t xml:space="preserve"> </w:t>
      </w:r>
      <w:r w:rsidRPr="009711F7">
        <w:rPr>
          <w:rFonts w:ascii="Times New Roman" w:hAnsi="Times New Roman" w:cs="Times New Roman"/>
          <w:sz w:val="24"/>
          <w:szCs w:val="24"/>
          <w:lang w:val="en"/>
        </w:rPr>
        <w:t>of born-digital documents,</w:t>
      </w:r>
      <w:r w:rsidRPr="009711F7">
        <w:rPr>
          <w:rFonts w:ascii="Times New Roman" w:hAnsi="Times New Roman" w:cs="Times New Roman"/>
          <w:lang w:val="en"/>
        </w:rPr>
        <w:t xml:space="preserve"> </w:t>
      </w:r>
      <w:r w:rsidRPr="009711F7">
        <w:rPr>
          <w:rFonts w:ascii="Times New Roman" w:hAnsi="Times New Roman" w:cs="Times New Roman"/>
          <w:sz w:val="24"/>
          <w:szCs w:val="24"/>
          <w:lang w:val="en"/>
        </w:rPr>
        <w:t>it is</w:t>
      </w:r>
      <w:r w:rsidRPr="009711F7">
        <w:rPr>
          <w:rFonts w:ascii="Times New Roman" w:hAnsi="Times New Roman" w:cs="Times New Roman"/>
          <w:lang w:val="en"/>
        </w:rPr>
        <w:t xml:space="preserve"> </w:t>
      </w:r>
      <w:r w:rsidRPr="009711F7">
        <w:rPr>
          <w:rFonts w:ascii="Times New Roman" w:hAnsi="Times New Roman" w:cs="Times New Roman"/>
          <w:sz w:val="24"/>
          <w:szCs w:val="24"/>
          <w:lang w:val="en"/>
        </w:rPr>
        <w:t>recommended that the content be indexed and searchable.</w:t>
      </w:r>
    </w:p>
    <w:bookmarkEnd w:id="3"/>
    <w:p w14:paraId="1A8874DA" w14:textId="77777777" w:rsidR="00746039" w:rsidRPr="005442AE" w:rsidRDefault="00746039" w:rsidP="00746039">
      <w:pPr>
        <w:pStyle w:val="PargrafodaLista"/>
        <w:ind w:left="1080"/>
        <w:jc w:val="both"/>
        <w:rPr>
          <w:rFonts w:ascii="Times New Roman" w:hAnsi="Times New Roman" w:cs="Times New Roman"/>
          <w:sz w:val="24"/>
          <w:szCs w:val="24"/>
          <w:lang w:val="en-US"/>
        </w:rPr>
      </w:pPr>
    </w:p>
    <w:p w14:paraId="7FF78930"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Pursuant to Ordinance SECEX No. </w:t>
      </w:r>
      <w:r w:rsidR="00687113">
        <w:rPr>
          <w:rFonts w:ascii="Times New Roman" w:hAnsi="Times New Roman" w:cs="Times New Roman"/>
          <w:sz w:val="24"/>
          <w:szCs w:val="24"/>
          <w:lang w:val="en-US"/>
        </w:rPr>
        <w:t>30</w:t>
      </w:r>
      <w:r w:rsidRPr="005442AE">
        <w:rPr>
          <w:rFonts w:ascii="Times New Roman" w:hAnsi="Times New Roman" w:cs="Times New Roman"/>
          <w:sz w:val="24"/>
          <w:szCs w:val="24"/>
          <w:lang w:val="en-US"/>
        </w:rPr>
        <w:t xml:space="preserve"> dated Ju</w:t>
      </w:r>
      <w:r w:rsidR="00687113">
        <w:rPr>
          <w:rFonts w:ascii="Times New Roman" w:hAnsi="Times New Roman" w:cs="Times New Roman"/>
          <w:sz w:val="24"/>
          <w:szCs w:val="24"/>
          <w:lang w:val="en-US"/>
        </w:rPr>
        <w:t>ne 8</w:t>
      </w:r>
      <w:r w:rsidRPr="005442AE">
        <w:rPr>
          <w:rFonts w:ascii="Times New Roman" w:hAnsi="Times New Roman" w:cs="Times New Roman"/>
          <w:sz w:val="24"/>
          <w:szCs w:val="24"/>
          <w:vertAlign w:val="superscript"/>
          <w:lang w:val="en-US"/>
        </w:rPr>
        <w:t>th</w:t>
      </w:r>
      <w:r w:rsidRPr="005442AE">
        <w:rPr>
          <w:rFonts w:ascii="Times New Roman" w:hAnsi="Times New Roman" w:cs="Times New Roman"/>
          <w:sz w:val="24"/>
          <w:szCs w:val="24"/>
          <w:lang w:val="en-US"/>
        </w:rPr>
        <w:t>, 201</w:t>
      </w:r>
      <w:r w:rsidR="00687113">
        <w:rPr>
          <w:rFonts w:ascii="Times New Roman" w:hAnsi="Times New Roman" w:cs="Times New Roman"/>
          <w:sz w:val="24"/>
          <w:szCs w:val="24"/>
          <w:lang w:val="en-US"/>
        </w:rPr>
        <w:t>8</w:t>
      </w:r>
      <w:r w:rsidRPr="005442AE">
        <w:rPr>
          <w:rFonts w:ascii="Times New Roman" w:hAnsi="Times New Roman" w:cs="Times New Roman"/>
          <w:sz w:val="24"/>
          <w:szCs w:val="24"/>
          <w:lang w:val="en-US"/>
        </w:rPr>
        <w:t xml:space="preserve">, the response to the questionnaire must be lodged through </w:t>
      </w:r>
      <w:r w:rsidR="00736101">
        <w:rPr>
          <w:rFonts w:ascii="Times New Roman" w:hAnsi="Times New Roman" w:cs="Times New Roman"/>
          <w:sz w:val="24"/>
          <w:szCs w:val="24"/>
          <w:lang w:val="en-US"/>
        </w:rPr>
        <w:t>DECOM</w:t>
      </w:r>
      <w:r w:rsidRPr="005442AE">
        <w:rPr>
          <w:rFonts w:ascii="Times New Roman" w:hAnsi="Times New Roman" w:cs="Times New Roman"/>
          <w:sz w:val="24"/>
          <w:szCs w:val="24"/>
          <w:lang w:val="en-US"/>
        </w:rPr>
        <w:t xml:space="preserve"> Digital System</w:t>
      </w:r>
      <w:r w:rsidRPr="005442AE">
        <w:rPr>
          <w:rFonts w:ascii="Times New Roman" w:hAnsi="Times New Roman" w:cs="Times New Roman"/>
          <w:bCs/>
          <w:sz w:val="24"/>
          <w:szCs w:val="24"/>
          <w:lang w:val="en-US"/>
        </w:rPr>
        <w:t>.</w:t>
      </w:r>
    </w:p>
    <w:p w14:paraId="5656E6E7" w14:textId="77777777" w:rsidR="00746039" w:rsidRPr="005442AE" w:rsidRDefault="00746039" w:rsidP="00746039">
      <w:pPr>
        <w:pStyle w:val="PargrafodaLista"/>
        <w:ind w:left="1080"/>
        <w:jc w:val="both"/>
        <w:rPr>
          <w:rFonts w:ascii="Times New Roman" w:hAnsi="Times New Roman" w:cs="Times New Roman"/>
          <w:sz w:val="24"/>
          <w:szCs w:val="24"/>
          <w:lang w:val="en-US"/>
        </w:rPr>
      </w:pPr>
    </w:p>
    <w:p w14:paraId="5EE51E7B" w14:textId="77777777" w:rsidR="00A63308" w:rsidRPr="005442AE" w:rsidRDefault="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br w:type="page"/>
      </w:r>
    </w:p>
    <w:p w14:paraId="16CF4A79" w14:textId="77777777"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0768" behindDoc="0" locked="0" layoutInCell="1" allowOverlap="1" wp14:anchorId="460F882F" wp14:editId="5CE84F4F">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094679"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" filled="f"/>
            </w:pict>
          </mc:Fallback>
        </mc:AlternateContent>
      </w:r>
      <w:r w:rsidRPr="005442AE">
        <w:rPr>
          <w:rFonts w:ascii="Times New Roman" w:hAnsi="Times New Roman" w:cs="Times New Roman"/>
          <w:b/>
          <w:sz w:val="24"/>
          <w:szCs w:val="24"/>
          <w:lang w:val="en-US"/>
        </w:rPr>
        <w:t>I</w:t>
      </w:r>
      <w:r w:rsidR="00A63308" w:rsidRPr="005442AE">
        <w:rPr>
          <w:rFonts w:ascii="Times New Roman" w:hAnsi="Times New Roman" w:cs="Times New Roman"/>
          <w:b/>
          <w:sz w:val="24"/>
          <w:szCs w:val="24"/>
          <w:lang w:val="en-US"/>
        </w:rPr>
        <w:t xml:space="preserve"> – I</w:t>
      </w:r>
      <w:r w:rsidRPr="005442AE">
        <w:rPr>
          <w:rFonts w:ascii="Times New Roman" w:hAnsi="Times New Roman" w:cs="Times New Roman"/>
          <w:b/>
          <w:sz w:val="24"/>
          <w:szCs w:val="24"/>
          <w:lang w:val="en-US"/>
        </w:rPr>
        <w:t>NFORMATION ABOUT THE COMPANY</w:t>
      </w:r>
    </w:p>
    <w:p w14:paraId="2968CC1D" w14:textId="77777777" w:rsidR="00A63308" w:rsidRPr="005442AE" w:rsidRDefault="00A63308" w:rsidP="00EA5AF7">
      <w:pPr>
        <w:spacing w:before="240"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w:t>
      </w:r>
      <w:r w:rsidR="00CE6372" w:rsidRPr="005442AE">
        <w:rPr>
          <w:rFonts w:ascii="Times New Roman" w:hAnsi="Times New Roman" w:cs="Times New Roman"/>
          <w:i/>
          <w:sz w:val="24"/>
          <w:szCs w:val="24"/>
          <w:lang w:val="en-US"/>
        </w:rPr>
        <w:t>gather</w:t>
      </w:r>
      <w:r w:rsidRPr="005442AE">
        <w:rPr>
          <w:rFonts w:ascii="Times New Roman" w:hAnsi="Times New Roman" w:cs="Times New Roman"/>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5442AE">
        <w:rPr>
          <w:rFonts w:ascii="Times New Roman" w:hAnsi="Times New Roman" w:cs="Times New Roman"/>
          <w:i/>
          <w:sz w:val="24"/>
          <w:szCs w:val="24"/>
          <w:lang w:val="en-US"/>
        </w:rPr>
        <w:t>d parties</w:t>
      </w:r>
      <w:r w:rsidRPr="005442AE">
        <w:rPr>
          <w:rFonts w:ascii="Times New Roman" w:hAnsi="Times New Roman" w:cs="Times New Roman"/>
          <w:i/>
          <w:sz w:val="24"/>
          <w:szCs w:val="24"/>
          <w:lang w:val="en-US"/>
        </w:rPr>
        <w:t>.</w:t>
      </w:r>
    </w:p>
    <w:p w14:paraId="346B4B4E" w14:textId="77777777" w:rsidR="00A63308" w:rsidRPr="005442AE" w:rsidRDefault="00A63308" w:rsidP="00782AEF">
      <w:pPr>
        <w:pStyle w:val="PargrafodaLista"/>
        <w:numPr>
          <w:ilvl w:val="0"/>
          <w:numId w:val="1"/>
        </w:numPr>
        <w:spacing w:before="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General Information</w:t>
      </w:r>
    </w:p>
    <w:p w14:paraId="1334AFDA"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Company n</w:t>
      </w:r>
      <w:r w:rsidR="00A63308" w:rsidRPr="005442AE">
        <w:rPr>
          <w:rFonts w:ascii="Times New Roman" w:hAnsi="Times New Roman" w:cs="Times New Roman"/>
          <w:sz w:val="24"/>
          <w:szCs w:val="24"/>
          <w:lang w:val="en-US"/>
        </w:rPr>
        <w:t xml:space="preserve">ame, as presented on the company’s </w:t>
      </w:r>
      <w:r w:rsidR="00357067" w:rsidRPr="005442AE">
        <w:rPr>
          <w:rFonts w:ascii="Times New Roman" w:hAnsi="Times New Roman" w:cs="Times New Roman"/>
          <w:sz w:val="24"/>
          <w:szCs w:val="24"/>
          <w:lang w:val="en-US"/>
        </w:rPr>
        <w:t>acts of incorporation</w:t>
      </w:r>
      <w:r w:rsidR="00A63308" w:rsidRPr="005442AE">
        <w:rPr>
          <w:rFonts w:ascii="Times New Roman" w:hAnsi="Times New Roman" w:cs="Times New Roman"/>
          <w:sz w:val="24"/>
          <w:szCs w:val="24"/>
          <w:lang w:val="en-US"/>
        </w:rPr>
        <w:t>:</w:t>
      </w:r>
    </w:p>
    <w:p w14:paraId="674B00BB"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4367EB29"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04B56CF3"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Website:</w:t>
      </w:r>
    </w:p>
    <w:p w14:paraId="3F214CB7" w14:textId="77777777" w:rsidR="00EA5AF7" w:rsidRPr="005442AE" w:rsidRDefault="00EA5AF7" w:rsidP="00EA5AF7">
      <w:pPr>
        <w:spacing w:after="0" w:line="240" w:lineRule="auto"/>
        <w:ind w:left="709"/>
        <w:jc w:val="both"/>
        <w:rPr>
          <w:rFonts w:ascii="Times New Roman" w:hAnsi="Times New Roman" w:cs="Times New Roman"/>
          <w:sz w:val="24"/>
          <w:szCs w:val="24"/>
          <w:lang w:val="en-US"/>
        </w:rPr>
      </w:pPr>
    </w:p>
    <w:p w14:paraId="7B88E949"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Authorized Representative at </w:t>
      </w:r>
      <w:r w:rsidR="00343607">
        <w:rPr>
          <w:rFonts w:ascii="Times New Roman" w:hAnsi="Times New Roman" w:cs="Times New Roman"/>
          <w:b/>
          <w:sz w:val="24"/>
          <w:szCs w:val="24"/>
          <w:lang w:val="en-US"/>
        </w:rPr>
        <w:t>SDCOM</w:t>
      </w:r>
    </w:p>
    <w:p w14:paraId="4E6A896F" w14:textId="77777777" w:rsidR="00A63308" w:rsidRPr="005442AE" w:rsidRDefault="00A63308" w:rsidP="00A63308">
      <w:pPr>
        <w:ind w:left="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data of only one addressee</w:t>
      </w:r>
      <w:r w:rsidR="00854030" w:rsidRPr="005442AE">
        <w:rPr>
          <w:rFonts w:ascii="Times New Roman" w:hAnsi="Times New Roman" w:cs="Times New Roman"/>
          <w:sz w:val="24"/>
          <w:szCs w:val="24"/>
          <w:lang w:val="en-US"/>
        </w:rPr>
        <w:t xml:space="preserve"> and the address to which the documents sent by </w:t>
      </w:r>
      <w:r w:rsidR="00343607">
        <w:rPr>
          <w:rFonts w:ascii="Times New Roman" w:hAnsi="Times New Roman" w:cs="Times New Roman"/>
          <w:sz w:val="24"/>
          <w:szCs w:val="24"/>
          <w:lang w:val="en-US"/>
        </w:rPr>
        <w:t>SDCOM</w:t>
      </w:r>
      <w:r w:rsidR="00854030" w:rsidRPr="005442AE">
        <w:rPr>
          <w:rFonts w:ascii="Times New Roman" w:hAnsi="Times New Roman" w:cs="Times New Roman"/>
          <w:sz w:val="24"/>
          <w:szCs w:val="24"/>
          <w:lang w:val="en-US"/>
        </w:rPr>
        <w:t xml:space="preserve"> must be forwarded</w:t>
      </w:r>
      <w:r w:rsidR="00364353" w:rsidRPr="005442AE">
        <w:rPr>
          <w:rFonts w:ascii="Times New Roman" w:hAnsi="Times New Roman" w:cs="Times New Roman"/>
          <w:sz w:val="24"/>
          <w:szCs w:val="24"/>
          <w:lang w:val="en-US"/>
        </w:rPr>
        <w:t>.</w:t>
      </w:r>
      <w:r w:rsidR="00854030" w:rsidRPr="005442AE">
        <w:rPr>
          <w:rFonts w:ascii="Times New Roman" w:hAnsi="Times New Roman" w:cs="Times New Roman"/>
          <w:sz w:val="24"/>
          <w:szCs w:val="24"/>
          <w:lang w:val="en-US"/>
        </w:rPr>
        <w:t xml:space="preserve"> </w:t>
      </w:r>
    </w:p>
    <w:p w14:paraId="68274129"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44FBB9EE"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r w:rsidR="00A63308" w:rsidRPr="005442AE">
        <w:rPr>
          <w:rFonts w:ascii="Times New Roman" w:hAnsi="Times New Roman" w:cs="Times New Roman"/>
          <w:sz w:val="24"/>
          <w:szCs w:val="24"/>
          <w:lang w:val="en-US"/>
        </w:rPr>
        <w:t>:</w:t>
      </w:r>
    </w:p>
    <w:p w14:paraId="0818B8DB"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3778516C"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r w:rsidR="00E80E5C" w:rsidRPr="005442AE">
        <w:rPr>
          <w:rFonts w:ascii="Times New Roman" w:hAnsi="Times New Roman" w:cs="Times New Roman"/>
          <w:sz w:val="24"/>
          <w:szCs w:val="24"/>
          <w:lang w:val="en-US"/>
        </w:rPr>
        <w:t xml:space="preserve"> </w:t>
      </w:r>
    </w:p>
    <w:p w14:paraId="1DD867FD"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w:t>
      </w:r>
      <w:r w:rsidR="00A63308" w:rsidRPr="005442AE">
        <w:rPr>
          <w:rFonts w:ascii="Times New Roman" w:hAnsi="Times New Roman" w:cs="Times New Roman"/>
          <w:sz w:val="24"/>
          <w:szCs w:val="24"/>
          <w:lang w:val="en-US"/>
        </w:rPr>
        <w:t>ddress (e-mail):</w:t>
      </w:r>
    </w:p>
    <w:p w14:paraId="121A20E4" w14:textId="77777777" w:rsidR="00A07F82" w:rsidRPr="005442AE" w:rsidRDefault="00A07F82" w:rsidP="00EA5AF7">
      <w:pPr>
        <w:spacing w:after="0"/>
        <w:ind w:left="709"/>
        <w:jc w:val="both"/>
        <w:rPr>
          <w:rFonts w:ascii="Times New Roman" w:hAnsi="Times New Roman" w:cs="Times New Roman"/>
          <w:sz w:val="24"/>
          <w:szCs w:val="24"/>
          <w:lang w:val="en-US"/>
        </w:rPr>
      </w:pPr>
    </w:p>
    <w:p w14:paraId="0F6C855A"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Corporate structure and Affiliations</w:t>
      </w:r>
    </w:p>
    <w:p w14:paraId="51447BDA" w14:textId="77777777" w:rsidR="00CE6372" w:rsidRPr="005442AE" w:rsidRDefault="00CE6372" w:rsidP="00CE6372">
      <w:pPr>
        <w:pStyle w:val="PargrafodaLista"/>
        <w:ind w:left="360"/>
        <w:jc w:val="both"/>
        <w:rPr>
          <w:rFonts w:ascii="Times New Roman" w:hAnsi="Times New Roman" w:cs="Times New Roman"/>
          <w:sz w:val="24"/>
          <w:szCs w:val="24"/>
          <w:lang w:val="en-US"/>
        </w:rPr>
      </w:pPr>
    </w:p>
    <w:p w14:paraId="4B502FD7"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an organizational chart of your company’s operational structure and a description of each of its units’ functioning. It is particularly important </w:t>
      </w:r>
      <w:r w:rsidRPr="005442AE">
        <w:rPr>
          <w:rFonts w:ascii="Times New Roman" w:hAnsi="Times New Roman" w:cs="Times New Roman"/>
          <w:color w:val="000000"/>
          <w:sz w:val="24"/>
          <w:szCs w:val="24"/>
          <w:lang w:val="en-US"/>
        </w:rPr>
        <w:t xml:space="preserve">that the description of those units involved in the development, </w:t>
      </w:r>
      <w:r w:rsidR="003C1010" w:rsidRPr="005442AE">
        <w:rPr>
          <w:rFonts w:ascii="Times New Roman" w:hAnsi="Times New Roman" w:cs="Times New Roman"/>
          <w:color w:val="000000"/>
          <w:sz w:val="24"/>
          <w:szCs w:val="24"/>
          <w:lang w:val="en-US"/>
        </w:rPr>
        <w:t>manufacturing</w:t>
      </w:r>
      <w:r w:rsidRPr="005442AE">
        <w:rPr>
          <w:rFonts w:ascii="Times New Roman" w:hAnsi="Times New Roman" w:cs="Times New Roman"/>
          <w:color w:val="000000"/>
          <w:sz w:val="24"/>
          <w:szCs w:val="24"/>
          <w:lang w:val="en-US"/>
        </w:rPr>
        <w:t xml:space="preserve">, sale and/or distribution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 xml:space="preserve"> 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be sufficiently detailed in order to </w:t>
      </w:r>
      <w:r w:rsidRPr="005442AE">
        <w:rPr>
          <w:rFonts w:ascii="Times New Roman" w:hAnsi="Times New Roman" w:cs="Times New Roman"/>
          <w:sz w:val="24"/>
          <w:szCs w:val="24"/>
          <w:lang w:val="en-US"/>
        </w:rPr>
        <w:t xml:space="preserve">provide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with a perfect understanding of the described activities</w:t>
      </w:r>
      <w:r w:rsidR="00E80E5C" w:rsidRPr="005442AE">
        <w:rPr>
          <w:rFonts w:ascii="Times New Roman" w:hAnsi="Times New Roman" w:cs="Times New Roman"/>
          <w:sz w:val="24"/>
          <w:szCs w:val="24"/>
          <w:lang w:val="en-US"/>
        </w:rPr>
        <w:t>.</w:t>
      </w:r>
    </w:p>
    <w:p w14:paraId="5E48162F" w14:textId="77777777" w:rsidR="00A07F82" w:rsidRPr="005442AE" w:rsidRDefault="00A07F82" w:rsidP="00A07F82">
      <w:pPr>
        <w:pStyle w:val="PargrafodaLista"/>
        <w:spacing w:after="0" w:line="240" w:lineRule="auto"/>
        <w:ind w:left="792"/>
        <w:jc w:val="both"/>
        <w:rPr>
          <w:rFonts w:ascii="Times New Roman" w:hAnsi="Times New Roman" w:cs="Times New Roman"/>
          <w:sz w:val="24"/>
          <w:szCs w:val="24"/>
          <w:lang w:val="en-US"/>
        </w:rPr>
      </w:pPr>
    </w:p>
    <w:p w14:paraId="0E87E311" w14:textId="77777777"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Provide a list of all the production facilities, sales and/or administrative offices and research and development facilities related to the </w:t>
      </w:r>
      <w:r w:rsidR="00E80E5C" w:rsidRPr="005442AE">
        <w:rPr>
          <w:rFonts w:ascii="Times New Roman" w:hAnsi="Times New Roman" w:cs="Times New Roman"/>
          <w:sz w:val="24"/>
          <w:szCs w:val="24"/>
          <w:lang w:val="en-US"/>
        </w:rPr>
        <w:t>product</w:t>
      </w:r>
      <w:r w:rsidR="00E80E5C" w:rsidRPr="005442AE">
        <w:rPr>
          <w:rFonts w:ascii="Times New Roman" w:hAnsi="Times New Roman" w:cs="Times New Roman"/>
          <w:color w:val="000000"/>
          <w:sz w:val="24"/>
          <w:szCs w:val="24"/>
          <w:lang w:val="en-US"/>
        </w:rPr>
        <w:t xml:space="preserve"> </w:t>
      </w:r>
      <w:r w:rsidRPr="005442AE">
        <w:rPr>
          <w:rFonts w:ascii="Times New Roman" w:hAnsi="Times New Roman" w:cs="Times New Roman"/>
          <w:color w:val="000000"/>
          <w:sz w:val="24"/>
          <w:szCs w:val="24"/>
          <w:lang w:val="en-US"/>
        </w:rPr>
        <w:t xml:space="preserve">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operated by your company and its affiliates in your country and abroad, as well as their respective locations. </w:t>
      </w:r>
    </w:p>
    <w:p w14:paraId="0E1EBC6D" w14:textId="77777777" w:rsidR="00A07F82" w:rsidRPr="005442AE" w:rsidRDefault="00A07F82" w:rsidP="00A07F82">
      <w:pPr>
        <w:pStyle w:val="PargrafodaLista"/>
        <w:spacing w:after="0" w:line="240" w:lineRule="auto"/>
        <w:rPr>
          <w:rFonts w:ascii="Times New Roman" w:hAnsi="Times New Roman" w:cs="Times New Roman"/>
          <w:color w:val="000000"/>
          <w:sz w:val="24"/>
          <w:szCs w:val="24"/>
          <w:lang w:val="en-US"/>
        </w:rPr>
      </w:pPr>
    </w:p>
    <w:p w14:paraId="4C2F4C62" w14:textId="77777777"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 Provide an organization</w:t>
      </w:r>
      <w:r w:rsidR="00A428AD" w:rsidRPr="005442AE">
        <w:rPr>
          <w:rFonts w:ascii="Times New Roman" w:hAnsi="Times New Roman" w:cs="Times New Roman"/>
          <w:color w:val="000000"/>
          <w:sz w:val="24"/>
          <w:szCs w:val="24"/>
          <w:lang w:val="en-US"/>
        </w:rPr>
        <w:t>al</w:t>
      </w:r>
      <w:r w:rsidRPr="005442AE">
        <w:rPr>
          <w:rFonts w:ascii="Times New Roman" w:hAnsi="Times New Roman" w:cs="Times New Roman"/>
          <w:color w:val="000000"/>
          <w:sz w:val="24"/>
          <w:szCs w:val="24"/>
          <w:lang w:val="en-US"/>
        </w:rPr>
        <w:t xml:space="preserve"> chart of your company’s legal structure, including all </w:t>
      </w:r>
      <w:r w:rsidR="00A428AD" w:rsidRPr="005442AE">
        <w:rPr>
          <w:rFonts w:ascii="Times New Roman" w:hAnsi="Times New Roman" w:cs="Times New Roman"/>
          <w:color w:val="000000"/>
          <w:sz w:val="24"/>
          <w:szCs w:val="24"/>
          <w:lang w:val="en-US"/>
        </w:rPr>
        <w:t>affiliated parties.</w:t>
      </w:r>
      <w:r w:rsidRPr="005442AE">
        <w:rPr>
          <w:rFonts w:ascii="Times New Roman" w:hAnsi="Times New Roman" w:cs="Times New Roman"/>
          <w:color w:val="000000"/>
          <w:sz w:val="24"/>
          <w:szCs w:val="24"/>
          <w:lang w:val="en-US"/>
        </w:rPr>
        <w:t xml:space="preserve"> Parties will be considered affiliated if</w:t>
      </w:r>
      <w:r w:rsidR="00A428AD" w:rsidRPr="005442AE">
        <w:rPr>
          <w:rFonts w:ascii="Times New Roman" w:hAnsi="Times New Roman" w:cs="Times New Roman"/>
          <w:color w:val="000000"/>
          <w:sz w:val="24"/>
          <w:szCs w:val="24"/>
          <w:lang w:val="en-US"/>
        </w:rPr>
        <w:t>:</w:t>
      </w:r>
    </w:p>
    <w:p w14:paraId="4D921A93" w14:textId="77777777" w:rsidR="00A07F82" w:rsidRPr="005442AE" w:rsidRDefault="00A07F82" w:rsidP="00A07F82">
      <w:pPr>
        <w:pStyle w:val="PargrafodaLista"/>
        <w:ind w:left="792"/>
        <w:jc w:val="both"/>
        <w:rPr>
          <w:rFonts w:ascii="Times New Roman" w:hAnsi="Times New Roman" w:cs="Times New Roman"/>
          <w:color w:val="000000"/>
          <w:sz w:val="24"/>
          <w:szCs w:val="24"/>
          <w:lang w:val="en-US"/>
        </w:rPr>
      </w:pPr>
    </w:p>
    <w:p w14:paraId="79126479"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them occupies a responsibility or a direction pos</w:t>
      </w:r>
      <w:r w:rsidR="00D40C66" w:rsidRPr="005442AE">
        <w:rPr>
          <w:rFonts w:ascii="Times New Roman" w:hAnsi="Times New Roman" w:cs="Times New Roman"/>
          <w:color w:val="000000"/>
          <w:sz w:val="24"/>
          <w:szCs w:val="24"/>
          <w:lang w:val="en-US"/>
        </w:rPr>
        <w:t>i</w:t>
      </w:r>
      <w:r w:rsidRPr="005442AE">
        <w:rPr>
          <w:rFonts w:ascii="Times New Roman" w:hAnsi="Times New Roman" w:cs="Times New Roman"/>
          <w:color w:val="000000"/>
          <w:sz w:val="24"/>
          <w:szCs w:val="24"/>
          <w:lang w:val="en-US"/>
        </w:rPr>
        <w:t>t</w:t>
      </w:r>
      <w:r w:rsidR="00D40C66" w:rsidRPr="005442AE">
        <w:rPr>
          <w:rFonts w:ascii="Times New Roman" w:hAnsi="Times New Roman" w:cs="Times New Roman"/>
          <w:color w:val="000000"/>
          <w:sz w:val="24"/>
          <w:szCs w:val="24"/>
          <w:lang w:val="en-US"/>
        </w:rPr>
        <w:t>ion</w:t>
      </w:r>
      <w:r w:rsidRPr="005442AE">
        <w:rPr>
          <w:rFonts w:ascii="Times New Roman" w:hAnsi="Times New Roman" w:cs="Times New Roman"/>
          <w:color w:val="000000"/>
          <w:sz w:val="24"/>
          <w:szCs w:val="24"/>
          <w:lang w:val="en-US"/>
        </w:rPr>
        <w:t xml:space="preserve"> in another pa</w:t>
      </w:r>
      <w:r w:rsidR="00A428AD" w:rsidRPr="005442AE">
        <w:rPr>
          <w:rFonts w:ascii="Times New Roman" w:hAnsi="Times New Roman" w:cs="Times New Roman"/>
          <w:color w:val="000000"/>
          <w:sz w:val="24"/>
          <w:szCs w:val="24"/>
          <w:lang w:val="en-US"/>
        </w:rPr>
        <w:t>rty’s company;</w:t>
      </w:r>
    </w:p>
    <w:p w14:paraId="51A56573"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legally recognized as </w:t>
      </w:r>
      <w:r w:rsidRPr="005442AE">
        <w:rPr>
          <w:rFonts w:ascii="Times New Roman" w:hAnsi="Times New Roman" w:cs="Times New Roman"/>
          <w:sz w:val="24"/>
          <w:szCs w:val="24"/>
          <w:lang w:val="en-US"/>
        </w:rPr>
        <w:t>business associates</w:t>
      </w:r>
      <w:r w:rsidRPr="005442AE">
        <w:rPr>
          <w:rFonts w:ascii="Times New Roman" w:hAnsi="Times New Roman" w:cs="Times New Roman"/>
          <w:color w:val="000000"/>
          <w:sz w:val="24"/>
          <w:szCs w:val="24"/>
          <w:lang w:val="en-US"/>
        </w:rPr>
        <w:t>;</w:t>
      </w:r>
    </w:p>
    <w:p w14:paraId="5131D168"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The parties are employer and employee;</w:t>
      </w:r>
    </w:p>
    <w:p w14:paraId="7F3B5A72"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Any person, directly or indirectly, owns, controls or holds with power to vote five percent or more of the voting stock or </w:t>
      </w:r>
      <w:r w:rsidRPr="005442AE">
        <w:rPr>
          <w:rFonts w:ascii="Times New Roman" w:hAnsi="Times New Roman" w:cs="Times New Roman"/>
          <w:sz w:val="24"/>
          <w:szCs w:val="24"/>
          <w:lang w:val="en-US"/>
        </w:rPr>
        <w:t>shares of any orga</w:t>
      </w:r>
      <w:r w:rsidR="00F006CC" w:rsidRPr="005442AE">
        <w:rPr>
          <w:rFonts w:ascii="Times New Roman" w:hAnsi="Times New Roman" w:cs="Times New Roman"/>
          <w:sz w:val="24"/>
          <w:szCs w:val="24"/>
          <w:lang w:val="en-US"/>
        </w:rPr>
        <w:t>nization and such organization</w:t>
      </w:r>
      <w:r w:rsidRPr="005442AE">
        <w:rPr>
          <w:rFonts w:ascii="Times New Roman" w:hAnsi="Times New Roman" w:cs="Times New Roman"/>
          <w:color w:val="000000"/>
          <w:sz w:val="24"/>
          <w:szCs w:val="24"/>
          <w:lang w:val="en-US"/>
        </w:rPr>
        <w:t xml:space="preserve">; </w:t>
      </w:r>
    </w:p>
    <w:p w14:paraId="2309B530"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 parties, directly or indirectly, controls another party;</w:t>
      </w:r>
    </w:p>
    <w:p w14:paraId="4678A9F6"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parties are, directly or indirectly, controlled by a third party;</w:t>
      </w:r>
    </w:p>
    <w:p w14:paraId="1E1D0CB3"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Together, both parties control, directly or indirectly, a third party;</w:t>
      </w:r>
    </w:p>
    <w:p w14:paraId="5B7CE9B2"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parties are members of the same family; or</w:t>
      </w:r>
    </w:p>
    <w:p w14:paraId="621E341E"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There is a relationship of economic, financial </w:t>
      </w:r>
      <w:r w:rsidRPr="005442AE">
        <w:rPr>
          <w:rFonts w:ascii="Times New Roman" w:hAnsi="Times New Roman" w:cs="Times New Roman"/>
          <w:color w:val="000000"/>
          <w:sz w:val="24"/>
          <w:szCs w:val="24"/>
          <w:lang w:val="en-US"/>
        </w:rPr>
        <w:t>or technological dependence with customers, suppliers or lenders.</w:t>
      </w:r>
    </w:p>
    <w:p w14:paraId="3BC256AA"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State whether the companies classified as affiliated parties act in the manufacturing, raw material </w:t>
      </w:r>
      <w:r w:rsidR="00F27F89" w:rsidRPr="005442AE">
        <w:rPr>
          <w:rFonts w:ascii="Times New Roman" w:hAnsi="Times New Roman" w:cs="Times New Roman"/>
          <w:sz w:val="24"/>
          <w:szCs w:val="24"/>
          <w:lang w:val="en-US"/>
        </w:rPr>
        <w:t>supply</w:t>
      </w:r>
      <w:r w:rsidRPr="005442AE">
        <w:rPr>
          <w:rFonts w:ascii="Times New Roman" w:hAnsi="Times New Roman" w:cs="Times New Roman"/>
          <w:sz w:val="24"/>
          <w:szCs w:val="24"/>
          <w:lang w:val="en-US"/>
        </w:rPr>
        <w:t xml:space="preserve">, service rendering or commercialization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Describe in details the activities executed by each affiliated party.</w:t>
      </w:r>
    </w:p>
    <w:p w14:paraId="29838396"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355BE470"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List all stockholders that directly or indirectly hold more than five percent of your company’s capital, your controller’s capital and/or your controller’s subsidiaries’ capital</w:t>
      </w:r>
      <w:r w:rsidR="00352AE2" w:rsidRPr="005442AE">
        <w:rPr>
          <w:rFonts w:ascii="Times New Roman" w:hAnsi="Times New Roman" w:cs="Times New Roman"/>
          <w:sz w:val="24"/>
          <w:szCs w:val="24"/>
          <w:lang w:val="en-US"/>
        </w:rPr>
        <w:t>.</w:t>
      </w:r>
    </w:p>
    <w:p w14:paraId="21577973"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33DB05AC"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company may present a public bulletin that provides the requested information in details.</w:t>
      </w:r>
    </w:p>
    <w:p w14:paraId="7475699A"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57613C25"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existence of any specific sector policy that</w:t>
      </w:r>
      <w:r w:rsidR="00045CFC" w:rsidRPr="005442AE">
        <w:rPr>
          <w:rFonts w:ascii="Times New Roman" w:hAnsi="Times New Roman" w:cs="Times New Roman"/>
          <w:sz w:val="24"/>
          <w:szCs w:val="24"/>
          <w:lang w:val="en-US"/>
        </w:rPr>
        <w:t xml:space="preserve"> interferes with</w:t>
      </w:r>
      <w:r w:rsidRPr="005442AE">
        <w:rPr>
          <w:rFonts w:ascii="Times New Roman" w:hAnsi="Times New Roman" w:cs="Times New Roman"/>
          <w:sz w:val="24"/>
          <w:szCs w:val="24"/>
          <w:lang w:val="en-US"/>
        </w:rPr>
        <w:t xml:space="preserve"> the company’s economic activities.</w:t>
      </w:r>
    </w:p>
    <w:p w14:paraId="484D3361"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54B8E535" w14:textId="77777777" w:rsidR="00A07F82"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Describe, if applicable, any kind of direct or indirect governmental incentives granted to the manufacturing, commercialization and/or exporting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w:t>
      </w:r>
    </w:p>
    <w:p w14:paraId="543DFB58" w14:textId="77777777" w:rsidR="00A07F82" w:rsidRPr="005442AE" w:rsidRDefault="00A07F82" w:rsidP="00A82854">
      <w:pPr>
        <w:pStyle w:val="PargrafodaLista"/>
        <w:spacing w:after="0" w:line="240" w:lineRule="auto"/>
        <w:ind w:left="792"/>
        <w:jc w:val="both"/>
        <w:rPr>
          <w:rFonts w:ascii="Times New Roman" w:hAnsi="Times New Roman" w:cs="Times New Roman"/>
          <w:color w:val="000000"/>
          <w:sz w:val="24"/>
          <w:szCs w:val="24"/>
          <w:lang w:val="en-US"/>
        </w:rPr>
      </w:pPr>
    </w:p>
    <w:p w14:paraId="68E037AF"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Accounting and Financial Practices </w:t>
      </w:r>
    </w:p>
    <w:p w14:paraId="7CC510CF" w14:textId="77777777" w:rsidR="00A07F82" w:rsidRPr="005442AE" w:rsidRDefault="00A07F82" w:rsidP="00A82854">
      <w:pPr>
        <w:pStyle w:val="PargrafodaLista"/>
        <w:spacing w:after="0" w:line="240" w:lineRule="auto"/>
        <w:ind w:left="360"/>
        <w:jc w:val="both"/>
        <w:rPr>
          <w:rFonts w:ascii="Times New Roman" w:hAnsi="Times New Roman" w:cs="Times New Roman"/>
          <w:sz w:val="24"/>
          <w:szCs w:val="24"/>
          <w:lang w:val="en-US"/>
        </w:rPr>
      </w:pPr>
    </w:p>
    <w:p w14:paraId="2F22C60B"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in details, your company’s accounting and financial practices, that is, how the respective records are kept and what the period of time used by the company’s accounting is. </w:t>
      </w:r>
    </w:p>
    <w:p w14:paraId="64145CC0"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7C3719E6"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Indicate how the data of your company’s financial accounting are summarized in the financial statements</w:t>
      </w:r>
      <w:r w:rsidR="00482610" w:rsidRPr="005442AE">
        <w:rPr>
          <w:rFonts w:ascii="Times New Roman" w:hAnsi="Times New Roman" w:cs="Times New Roman"/>
          <w:sz w:val="24"/>
          <w:szCs w:val="24"/>
          <w:lang w:val="en-US"/>
        </w:rPr>
        <w:t>.</w:t>
      </w:r>
    </w:p>
    <w:p w14:paraId="68E978D3" w14:textId="77777777" w:rsidR="00A07F82" w:rsidRPr="005442AE" w:rsidRDefault="00A07F82" w:rsidP="00A07F82">
      <w:pPr>
        <w:pStyle w:val="PargrafodaLista"/>
        <w:ind w:left="792"/>
        <w:jc w:val="both"/>
        <w:rPr>
          <w:rFonts w:ascii="Times New Roman" w:hAnsi="Times New Roman" w:cs="Times New Roman"/>
          <w:sz w:val="24"/>
          <w:szCs w:val="24"/>
          <w:lang w:val="en-US"/>
        </w:rPr>
      </w:pPr>
    </w:p>
    <w:p w14:paraId="5FCD229F"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Explain, in details, how </w:t>
      </w:r>
      <w:r w:rsidR="00045CFC"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sales are recorded, stating all account books used for this purpose.</w:t>
      </w:r>
    </w:p>
    <w:p w14:paraId="5BB62426"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75959F57"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a flowchart illustrating the system used by your company and its respective account books.</w:t>
      </w:r>
    </w:p>
    <w:p w14:paraId="080ECF22" w14:textId="77777777" w:rsidR="00A07F82" w:rsidRPr="005442AE" w:rsidRDefault="00A07F82" w:rsidP="00A07F82">
      <w:pPr>
        <w:pStyle w:val="PargrafodaLista"/>
        <w:ind w:left="792"/>
        <w:jc w:val="both"/>
        <w:rPr>
          <w:rFonts w:ascii="Times New Roman" w:hAnsi="Times New Roman" w:cs="Times New Roman"/>
          <w:sz w:val="24"/>
          <w:szCs w:val="24"/>
          <w:lang w:val="en-US"/>
        </w:rPr>
      </w:pPr>
    </w:p>
    <w:p w14:paraId="3B2D0F03" w14:textId="77777777" w:rsidR="00A63308" w:rsidRPr="005442AE" w:rsidRDefault="00045CFC"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Explain how your</w:t>
      </w:r>
      <w:r w:rsidR="00A63308" w:rsidRPr="005442AE">
        <w:rPr>
          <w:rFonts w:ascii="Times New Roman" w:hAnsi="Times New Roman" w:cs="Times New Roman"/>
          <w:sz w:val="24"/>
          <w:szCs w:val="24"/>
          <w:lang w:val="en-US"/>
        </w:rPr>
        <w:t xml:space="preserve"> company classifies in its records sales in the domestic market, exports to a third</w:t>
      </w:r>
      <w:r w:rsidRPr="005442AE">
        <w:rPr>
          <w:rFonts w:ascii="Times New Roman" w:hAnsi="Times New Roman" w:cs="Times New Roman"/>
          <w:sz w:val="24"/>
          <w:szCs w:val="24"/>
          <w:lang w:val="en-US"/>
        </w:rPr>
        <w:t>-</w:t>
      </w:r>
      <w:r w:rsidR="00A63308" w:rsidRPr="005442AE">
        <w:rPr>
          <w:rFonts w:ascii="Times New Roman" w:hAnsi="Times New Roman" w:cs="Times New Roman"/>
          <w:sz w:val="24"/>
          <w:szCs w:val="24"/>
          <w:lang w:val="en-US"/>
        </w:rPr>
        <w:t>country</w:t>
      </w:r>
      <w:r w:rsidRPr="005442AE">
        <w:rPr>
          <w:rFonts w:ascii="Times New Roman" w:hAnsi="Times New Roman" w:cs="Times New Roman"/>
          <w:sz w:val="24"/>
          <w:szCs w:val="24"/>
          <w:lang w:val="en-US"/>
        </w:rPr>
        <w:t xml:space="preserve"> market</w:t>
      </w:r>
      <w:r w:rsidR="00A63308" w:rsidRPr="005442AE">
        <w:rPr>
          <w:rFonts w:ascii="Times New Roman" w:hAnsi="Times New Roman" w:cs="Times New Roman"/>
          <w:sz w:val="24"/>
          <w:szCs w:val="24"/>
          <w:lang w:val="en-US"/>
        </w:rPr>
        <w:t xml:space="preserve">, exports to Brazil and, when </w:t>
      </w:r>
      <w:r w:rsidRPr="005442AE">
        <w:rPr>
          <w:rFonts w:ascii="Times New Roman" w:hAnsi="Times New Roman" w:cs="Times New Roman"/>
          <w:sz w:val="24"/>
          <w:szCs w:val="24"/>
          <w:lang w:val="en-US"/>
        </w:rPr>
        <w:t>existent</w:t>
      </w:r>
      <w:r w:rsidR="00A63308" w:rsidRPr="005442AE">
        <w:rPr>
          <w:rFonts w:ascii="Times New Roman" w:hAnsi="Times New Roman" w:cs="Times New Roman"/>
          <w:sz w:val="24"/>
          <w:szCs w:val="24"/>
          <w:lang w:val="en-US"/>
        </w:rPr>
        <w:t xml:space="preserve">, sales </w:t>
      </w:r>
      <w:r w:rsidR="00F75CF0" w:rsidRPr="005442AE">
        <w:rPr>
          <w:rFonts w:ascii="Times New Roman" w:hAnsi="Times New Roman" w:cs="Times New Roman"/>
          <w:sz w:val="24"/>
          <w:szCs w:val="24"/>
          <w:lang w:val="en-US"/>
        </w:rPr>
        <w:t>intended for</w:t>
      </w:r>
      <w:r w:rsidRPr="005442AE">
        <w:rPr>
          <w:rFonts w:ascii="Times New Roman" w:hAnsi="Times New Roman" w:cs="Times New Roman"/>
          <w:sz w:val="24"/>
          <w:szCs w:val="24"/>
          <w:lang w:val="en-US"/>
        </w:rPr>
        <w:t xml:space="preserve"> Free Zones and Export Processing Zones.</w:t>
      </w:r>
    </w:p>
    <w:p w14:paraId="4AA5C0C1"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53E07DB6"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your company’s cost accounting system and how it is used to record, classify, aggregate and allocate the costs incurred </w:t>
      </w:r>
      <w:r w:rsidR="009B7107" w:rsidRPr="005442AE">
        <w:rPr>
          <w:rFonts w:ascii="Times New Roman" w:hAnsi="Times New Roman" w:cs="Times New Roman"/>
          <w:sz w:val="24"/>
          <w:szCs w:val="24"/>
          <w:lang w:val="en-US"/>
        </w:rPr>
        <w:t xml:space="preserve">in the production of </w:t>
      </w:r>
      <w:r w:rsidRPr="005442AE">
        <w:rPr>
          <w:rFonts w:ascii="Times New Roman" w:hAnsi="Times New Roman" w:cs="Times New Roman"/>
          <w:sz w:val="24"/>
          <w:szCs w:val="24"/>
          <w:lang w:val="en-US"/>
        </w:rPr>
        <w:t xml:space="preserve">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in the normal course of business. The description must be presented in a narrative form and followed by a flowchart.</w:t>
      </w:r>
    </w:p>
    <w:p w14:paraId="66438189"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46CD5D7B"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how the costs incurred throughout the whole manufacturing process are recorded, discriminating all the several auxiliary cost ledgers kept by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 Explain in which way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cost accounting system reconciles to the financial accounting system.</w:t>
      </w:r>
    </w:p>
    <w:p w14:paraId="4F880310"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2FEA4C50"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accounting software used by your company (Examples: SAP, Oracle, etc.)</w:t>
      </w:r>
    </w:p>
    <w:p w14:paraId="4A7E6830"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6E6FCC15"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the following financial documents for the two most recent fiscal years. In case your company’s fiscal year does not match that of the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it will be requested that you attach </w:t>
      </w:r>
      <w:r w:rsidR="00D350E8" w:rsidRPr="005442AE">
        <w:rPr>
          <w:rFonts w:ascii="Times New Roman" w:hAnsi="Times New Roman" w:cs="Times New Roman"/>
          <w:sz w:val="24"/>
          <w:szCs w:val="24"/>
          <w:lang w:val="en-US"/>
        </w:rPr>
        <w:t xml:space="preserve">trial balances, </w:t>
      </w:r>
      <w:r w:rsidR="00352AE2" w:rsidRPr="005442AE">
        <w:rPr>
          <w:rFonts w:ascii="Times New Roman" w:hAnsi="Times New Roman" w:cs="Times New Roman"/>
          <w:sz w:val="24"/>
          <w:szCs w:val="24"/>
          <w:lang w:val="en-US"/>
        </w:rPr>
        <w:t>profit and loss reports</w:t>
      </w:r>
      <w:r w:rsidRPr="005442AE">
        <w:rPr>
          <w:rFonts w:ascii="Times New Roman" w:hAnsi="Times New Roman" w:cs="Times New Roman"/>
          <w:sz w:val="24"/>
          <w:szCs w:val="24"/>
          <w:lang w:val="en-US"/>
        </w:rPr>
        <w:t xml:space="preserve"> and any other documents issued in</w:t>
      </w:r>
      <w:r w:rsidR="009B7107" w:rsidRPr="005442AE">
        <w:rPr>
          <w:rFonts w:ascii="Times New Roman" w:hAnsi="Times New Roman" w:cs="Times New Roman"/>
          <w:sz w:val="24"/>
          <w:szCs w:val="24"/>
          <w:lang w:val="en-US"/>
        </w:rPr>
        <w:t xml:space="preserve"> a</w:t>
      </w:r>
      <w:r w:rsidRPr="005442AE">
        <w:rPr>
          <w:rFonts w:ascii="Times New Roman" w:hAnsi="Times New Roman" w:cs="Times New Roman"/>
          <w:sz w:val="24"/>
          <w:szCs w:val="24"/>
          <w:lang w:val="en-US"/>
        </w:rPr>
        <w:t xml:space="preserve"> monthly, quarterly or semiannual basis that cover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p>
    <w:p w14:paraId="51F528E1" w14:textId="77777777" w:rsidR="00A82854" w:rsidRPr="005442AE" w:rsidRDefault="00A82854" w:rsidP="00A82854">
      <w:pPr>
        <w:pStyle w:val="PargrafodaLista"/>
        <w:ind w:left="792"/>
        <w:jc w:val="both"/>
        <w:rPr>
          <w:rFonts w:ascii="Times New Roman" w:hAnsi="Times New Roman" w:cs="Times New Roman"/>
          <w:sz w:val="24"/>
          <w:szCs w:val="24"/>
          <w:lang w:val="en-US"/>
        </w:rPr>
      </w:pPr>
    </w:p>
    <w:p w14:paraId="452E2544"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Complete chart of accounts;</w:t>
      </w:r>
    </w:p>
    <w:p w14:paraId="16588044"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Consolidated and audited financial statements, including all</w:t>
      </w:r>
      <w:r w:rsidR="009B7107" w:rsidRPr="005442AE">
        <w:rPr>
          <w:rFonts w:ascii="Times New Roman" w:hAnsi="Times New Roman" w:cs="Times New Roman"/>
          <w:sz w:val="24"/>
          <w:szCs w:val="24"/>
          <w:lang w:val="en-US"/>
        </w:rPr>
        <w:t xml:space="preserve"> explanation notes to the accounts and auditor’s opinion;</w:t>
      </w:r>
    </w:p>
    <w:p w14:paraId="5C3D6D05"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Internal balances</w:t>
      </w:r>
      <w:r w:rsidR="00325B7A" w:rsidRPr="005442AE">
        <w:rPr>
          <w:rFonts w:ascii="Times New Roman" w:hAnsi="Times New Roman" w:cs="Times New Roman"/>
          <w:sz w:val="24"/>
          <w:szCs w:val="24"/>
          <w:lang w:val="en-US"/>
        </w:rPr>
        <w:t xml:space="preserve"> and</w:t>
      </w:r>
      <w:r w:rsidR="00352AE2" w:rsidRPr="005442AE">
        <w:rPr>
          <w:rFonts w:ascii="Times New Roman" w:hAnsi="Times New Roman" w:cs="Times New Roman"/>
          <w:sz w:val="24"/>
          <w:szCs w:val="24"/>
          <w:lang w:val="en-US"/>
        </w:rPr>
        <w:t xml:space="preserve"> profit and loss reports</w:t>
      </w:r>
      <w:r w:rsidR="00325B7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prepared or kept by the company for the subject product.</w:t>
      </w:r>
    </w:p>
    <w:p w14:paraId="3B8C3B1F"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Income statements or any other type</w:t>
      </w:r>
      <w:r w:rsidR="00EB48E0" w:rsidRPr="005442AE">
        <w:rPr>
          <w:rFonts w:ascii="Times New Roman" w:hAnsi="Times New Roman" w:cs="Times New Roman"/>
          <w:sz w:val="24"/>
          <w:szCs w:val="24"/>
          <w:lang w:val="en-US"/>
        </w:rPr>
        <w:t xml:space="preserve"> of financial records presented</w:t>
      </w:r>
      <w:r w:rsidRPr="005442AE">
        <w:rPr>
          <w:rFonts w:ascii="Times New Roman" w:hAnsi="Times New Roman" w:cs="Times New Roman"/>
          <w:sz w:val="24"/>
          <w:szCs w:val="24"/>
          <w:lang w:val="en-US"/>
        </w:rPr>
        <w:t xml:space="preserve"> to local or national governments of the country in which the company is located.</w:t>
      </w:r>
    </w:p>
    <w:p w14:paraId="0DC4FA18" w14:textId="77777777" w:rsidR="00A82854" w:rsidRPr="005442AE" w:rsidRDefault="00A82854" w:rsidP="00A82854">
      <w:pPr>
        <w:pStyle w:val="PargrafodaLista"/>
        <w:spacing w:after="0" w:line="240" w:lineRule="auto"/>
        <w:ind w:left="1728"/>
        <w:jc w:val="both"/>
        <w:rPr>
          <w:rFonts w:ascii="Times New Roman" w:hAnsi="Times New Roman" w:cs="Times New Roman"/>
          <w:sz w:val="24"/>
          <w:szCs w:val="24"/>
          <w:lang w:val="en-US"/>
        </w:rPr>
      </w:pPr>
    </w:p>
    <w:p w14:paraId="58BB186D" w14:textId="77777777" w:rsidR="006B5504" w:rsidRPr="005442AE" w:rsidRDefault="003D0023"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If the product </w:t>
      </w:r>
      <w:r w:rsidR="006A3F0F" w:rsidRPr="005442AE">
        <w:rPr>
          <w:rFonts w:ascii="Times New Roman" w:hAnsi="Times New Roman" w:cs="Times New Roman"/>
          <w:sz w:val="24"/>
          <w:szCs w:val="24"/>
          <w:lang w:val="en-US"/>
        </w:rPr>
        <w:t xml:space="preserve">is </w:t>
      </w:r>
      <w:r w:rsidRPr="005442AE">
        <w:rPr>
          <w:rFonts w:ascii="Times New Roman" w:hAnsi="Times New Roman" w:cs="Times New Roman"/>
          <w:sz w:val="24"/>
          <w:szCs w:val="24"/>
          <w:lang w:val="en-US"/>
        </w:rPr>
        <w:t xml:space="preserve">exported to Brazil by </w:t>
      </w:r>
      <w:r w:rsidR="006A3F0F" w:rsidRPr="005442AE">
        <w:rPr>
          <w:rFonts w:ascii="Times New Roman" w:hAnsi="Times New Roman" w:cs="Times New Roman"/>
          <w:sz w:val="24"/>
          <w:szCs w:val="24"/>
          <w:lang w:val="en-US"/>
        </w:rPr>
        <w:t>an affiliated</w:t>
      </w:r>
      <w:r w:rsidRPr="005442AE">
        <w:rPr>
          <w:rFonts w:ascii="Times New Roman" w:hAnsi="Times New Roman" w:cs="Times New Roman"/>
          <w:sz w:val="24"/>
          <w:szCs w:val="24"/>
          <w:lang w:val="en-US"/>
        </w:rPr>
        <w:t xml:space="preserve"> party, provide, for the same period, the documents described in </w:t>
      </w:r>
      <w:r w:rsidR="00DF5729" w:rsidRPr="005442AE">
        <w:rPr>
          <w:rFonts w:ascii="Times New Roman" w:hAnsi="Times New Roman" w:cs="Times New Roman"/>
          <w:sz w:val="24"/>
          <w:szCs w:val="24"/>
          <w:lang w:val="en-US"/>
        </w:rPr>
        <w:t xml:space="preserve">item </w:t>
      </w:r>
      <w:r w:rsidR="006A3F0F" w:rsidRPr="005442AE">
        <w:rPr>
          <w:rFonts w:ascii="Times New Roman" w:hAnsi="Times New Roman" w:cs="Times New Roman"/>
          <w:sz w:val="24"/>
          <w:szCs w:val="24"/>
          <w:lang w:val="en-US"/>
        </w:rPr>
        <w:t>4.9 relative</w:t>
      </w:r>
      <w:r w:rsidRPr="005442AE">
        <w:rPr>
          <w:rFonts w:ascii="Times New Roman" w:hAnsi="Times New Roman" w:cs="Times New Roman"/>
          <w:sz w:val="24"/>
          <w:szCs w:val="24"/>
          <w:lang w:val="en-US"/>
        </w:rPr>
        <w:t xml:space="preserve"> to this </w:t>
      </w:r>
      <w:r w:rsidR="006A3F0F" w:rsidRPr="005442AE">
        <w:rPr>
          <w:rFonts w:ascii="Times New Roman" w:hAnsi="Times New Roman" w:cs="Times New Roman"/>
          <w:sz w:val="24"/>
          <w:szCs w:val="24"/>
          <w:lang w:val="en-US"/>
        </w:rPr>
        <w:t>affiliated</w:t>
      </w:r>
      <w:r w:rsidRPr="005442AE">
        <w:rPr>
          <w:rFonts w:ascii="Times New Roman" w:hAnsi="Times New Roman" w:cs="Times New Roman"/>
          <w:sz w:val="24"/>
          <w:szCs w:val="24"/>
          <w:lang w:val="en-US"/>
        </w:rPr>
        <w:t xml:space="preserve"> party.</w:t>
      </w:r>
    </w:p>
    <w:p w14:paraId="1CA4DFCC" w14:textId="77777777" w:rsidR="006A3F0F" w:rsidRPr="005442AE" w:rsidRDefault="006A3F0F" w:rsidP="006A3F0F">
      <w:pPr>
        <w:pStyle w:val="PargrafodaLista"/>
        <w:ind w:left="792"/>
        <w:jc w:val="both"/>
        <w:rPr>
          <w:rFonts w:ascii="Times New Roman" w:hAnsi="Times New Roman" w:cs="Times New Roman"/>
          <w:sz w:val="24"/>
          <w:szCs w:val="24"/>
          <w:lang w:val="en-US"/>
        </w:rPr>
      </w:pPr>
    </w:p>
    <w:p w14:paraId="7C2A528C" w14:textId="77777777" w:rsidR="006B5504" w:rsidRPr="005442AE" w:rsidRDefault="00343607" w:rsidP="00782AEF">
      <w:pPr>
        <w:pStyle w:val="PargrafodaLista"/>
        <w:numPr>
          <w:ilvl w:val="1"/>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6B5504" w:rsidRPr="005442AE">
        <w:rPr>
          <w:rFonts w:ascii="Times New Roman" w:hAnsi="Times New Roman" w:cs="Times New Roman"/>
          <w:sz w:val="24"/>
          <w:szCs w:val="24"/>
          <w:lang w:val="en-US"/>
        </w:rPr>
        <w:t xml:space="preserve"> may request</w:t>
      </w:r>
      <w:r w:rsidR="00F409D1" w:rsidRPr="005442AE">
        <w:rPr>
          <w:rFonts w:ascii="Times New Roman" w:hAnsi="Times New Roman" w:cs="Times New Roman"/>
          <w:sz w:val="24"/>
          <w:szCs w:val="24"/>
          <w:lang w:val="en-US"/>
        </w:rPr>
        <w:t>,</w:t>
      </w:r>
      <w:r w:rsidR="006B5504" w:rsidRPr="005442AE">
        <w:rPr>
          <w:rFonts w:ascii="Times New Roman" w:hAnsi="Times New Roman" w:cs="Times New Roman"/>
          <w:sz w:val="24"/>
          <w:szCs w:val="24"/>
          <w:lang w:val="en-US"/>
        </w:rPr>
        <w:t xml:space="preserve"> </w:t>
      </w:r>
      <w:r w:rsidR="00F409D1" w:rsidRPr="005442AE">
        <w:rPr>
          <w:rFonts w:ascii="Times New Roman" w:hAnsi="Times New Roman" w:cs="Times New Roman"/>
          <w:sz w:val="24"/>
          <w:szCs w:val="24"/>
          <w:lang w:val="en-US"/>
        </w:rPr>
        <w:t xml:space="preserve">in </w:t>
      </w:r>
      <w:r w:rsidR="006B5504" w:rsidRPr="005442AE">
        <w:rPr>
          <w:rFonts w:ascii="Times New Roman" w:hAnsi="Times New Roman" w:cs="Times New Roman"/>
          <w:sz w:val="24"/>
          <w:szCs w:val="24"/>
          <w:lang w:val="en-US"/>
        </w:rPr>
        <w:t xml:space="preserve">addition to the </w:t>
      </w:r>
      <w:r w:rsidR="00A63308" w:rsidRPr="005442AE">
        <w:rPr>
          <w:rFonts w:ascii="Times New Roman" w:hAnsi="Times New Roman" w:cs="Times New Roman"/>
          <w:sz w:val="24"/>
          <w:szCs w:val="24"/>
          <w:lang w:val="en-US"/>
        </w:rPr>
        <w:t>documents</w:t>
      </w:r>
      <w:r w:rsidR="006B5504" w:rsidRPr="005442AE">
        <w:rPr>
          <w:rFonts w:ascii="Times New Roman" w:hAnsi="Times New Roman" w:cs="Times New Roman"/>
          <w:sz w:val="24"/>
          <w:szCs w:val="24"/>
          <w:lang w:val="en-US"/>
        </w:rPr>
        <w:t xml:space="preserve"> </w:t>
      </w:r>
      <w:r w:rsidR="00A63308" w:rsidRPr="005442AE">
        <w:rPr>
          <w:rFonts w:ascii="Times New Roman" w:hAnsi="Times New Roman" w:cs="Times New Roman"/>
          <w:sz w:val="24"/>
          <w:szCs w:val="24"/>
          <w:lang w:val="en-US"/>
        </w:rPr>
        <w:t>described under item 4.9</w:t>
      </w:r>
      <w:r w:rsidR="00F409D1" w:rsidRPr="005442AE">
        <w:rPr>
          <w:rFonts w:ascii="Times New Roman" w:hAnsi="Times New Roman" w:cs="Times New Roman"/>
          <w:sz w:val="24"/>
          <w:szCs w:val="24"/>
          <w:lang w:val="en-US"/>
        </w:rPr>
        <w:t>, other documents</w:t>
      </w:r>
      <w:r w:rsidR="00A63308" w:rsidRPr="005442AE">
        <w:rPr>
          <w:rFonts w:ascii="Times New Roman" w:hAnsi="Times New Roman" w:cs="Times New Roman"/>
          <w:sz w:val="24"/>
          <w:szCs w:val="24"/>
          <w:lang w:val="en-US"/>
        </w:rPr>
        <w:t xml:space="preserve"> related to </w:t>
      </w:r>
      <w:r w:rsidR="006B5504" w:rsidRPr="005442AE">
        <w:rPr>
          <w:rFonts w:ascii="Times New Roman" w:hAnsi="Times New Roman" w:cs="Times New Roman"/>
          <w:sz w:val="24"/>
          <w:szCs w:val="24"/>
          <w:lang w:val="en-US"/>
        </w:rPr>
        <w:t xml:space="preserve">other </w:t>
      </w:r>
      <w:r w:rsidR="00A63308" w:rsidRPr="005442AE">
        <w:rPr>
          <w:rFonts w:ascii="Times New Roman" w:hAnsi="Times New Roman" w:cs="Times New Roman"/>
          <w:sz w:val="24"/>
          <w:szCs w:val="24"/>
          <w:lang w:val="en-US"/>
        </w:rPr>
        <w:t>affiliate</w:t>
      </w:r>
      <w:r w:rsidR="00F409D1" w:rsidRPr="005442AE">
        <w:rPr>
          <w:rFonts w:ascii="Times New Roman" w:hAnsi="Times New Roman" w:cs="Times New Roman"/>
          <w:sz w:val="24"/>
          <w:szCs w:val="24"/>
          <w:lang w:val="en-US"/>
        </w:rPr>
        <w:t>d parties</w:t>
      </w:r>
      <w:r w:rsidR="00A63308" w:rsidRPr="005442AE">
        <w:rPr>
          <w:rFonts w:ascii="Times New Roman" w:hAnsi="Times New Roman" w:cs="Times New Roman"/>
          <w:sz w:val="24"/>
          <w:szCs w:val="24"/>
          <w:lang w:val="en-US"/>
        </w:rPr>
        <w:t xml:space="preserve"> involved in the production or sale of the investigated </w:t>
      </w:r>
      <w:r w:rsidR="00E80E5C" w:rsidRPr="005442AE">
        <w:rPr>
          <w:rFonts w:ascii="Times New Roman" w:hAnsi="Times New Roman" w:cs="Times New Roman"/>
          <w:sz w:val="24"/>
          <w:szCs w:val="24"/>
          <w:lang w:val="en-US"/>
        </w:rPr>
        <w:t>product</w:t>
      </w:r>
      <w:r w:rsidR="00A63308" w:rsidRPr="005442AE">
        <w:rPr>
          <w:rFonts w:ascii="Times New Roman" w:hAnsi="Times New Roman" w:cs="Times New Roman"/>
          <w:sz w:val="24"/>
          <w:szCs w:val="24"/>
          <w:lang w:val="en-US"/>
        </w:rPr>
        <w:t xml:space="preserve"> in the domestic and foreign markets.</w:t>
      </w:r>
    </w:p>
    <w:p w14:paraId="7EADC2F6" w14:textId="77777777" w:rsidR="003E5CA8" w:rsidRPr="005442AE" w:rsidRDefault="003E5CA8" w:rsidP="003E5CA8">
      <w:pPr>
        <w:pStyle w:val="PargrafodaLista"/>
        <w:ind w:left="792"/>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2576" behindDoc="0" locked="0" layoutInCell="1" allowOverlap="1" wp14:anchorId="57377A8A" wp14:editId="0664EF1B">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4438484"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" filled="f" strokecolor="black [1600]"/>
            </w:pict>
          </mc:Fallback>
        </mc:AlternateContent>
      </w:r>
    </w:p>
    <w:p w14:paraId="6B1D4C2E" w14:textId="77777777" w:rsidR="00A63308" w:rsidRPr="005442AE" w:rsidRDefault="0049356D" w:rsidP="00A63308">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“Information about the Company” section above.  </w:t>
      </w:r>
    </w:p>
    <w:p w14:paraId="5E006171"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4FA71912"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5879AC64"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4ED764E6"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3846ACF6" w14:textId="77777777" w:rsidR="00A63308" w:rsidRPr="005442AE" w:rsidRDefault="00A63308" w:rsidP="00A63308">
      <w:pPr>
        <w:jc w:val="both"/>
        <w:rPr>
          <w:rFonts w:ascii="Times New Roman" w:hAnsi="Times New Roman" w:cs="Times New Roman"/>
          <w:sz w:val="24"/>
          <w:szCs w:val="24"/>
          <w:lang w:val="en-US"/>
        </w:rPr>
      </w:pPr>
    </w:p>
    <w:p w14:paraId="0A66384E" w14:textId="77777777" w:rsidR="0049356D" w:rsidRPr="005442AE" w:rsidRDefault="00F851FB" w:rsidP="0049356D">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br w:type="page"/>
      </w:r>
    </w:p>
    <w:p w14:paraId="0E8AC123" w14:textId="77777777"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8720" behindDoc="0" locked="0" layoutInCell="1" allowOverlap="1" wp14:anchorId="693592A8" wp14:editId="47482B8B">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1456BC"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" filled="f"/>
            </w:pict>
          </mc:Fallback>
        </mc:AlternateContent>
      </w:r>
      <w:r w:rsidRPr="005442AE">
        <w:rPr>
          <w:rFonts w:ascii="Times New Roman" w:hAnsi="Times New Roman" w:cs="Times New Roman"/>
          <w:b/>
          <w:sz w:val="24"/>
          <w:szCs w:val="24"/>
          <w:lang w:val="en-US"/>
        </w:rPr>
        <w:t>II</w:t>
      </w:r>
      <w:r w:rsidR="00A63308" w:rsidRPr="005442AE">
        <w:rPr>
          <w:rFonts w:ascii="Times New Roman" w:hAnsi="Times New Roman" w:cs="Times New Roman"/>
          <w:b/>
          <w:sz w:val="24"/>
          <w:szCs w:val="24"/>
          <w:lang w:val="en-US"/>
        </w:rPr>
        <w:t xml:space="preserve"> – P</w:t>
      </w:r>
      <w:r w:rsidRPr="005442AE">
        <w:rPr>
          <w:rFonts w:ascii="Times New Roman" w:hAnsi="Times New Roman" w:cs="Times New Roman"/>
          <w:b/>
          <w:sz w:val="24"/>
          <w:szCs w:val="24"/>
          <w:lang w:val="en-US"/>
        </w:rPr>
        <w:t xml:space="preserve">RODUCT UNDER </w:t>
      </w:r>
      <w:r w:rsidR="00422A8D">
        <w:rPr>
          <w:rFonts w:ascii="Times New Roman" w:hAnsi="Times New Roman" w:cs="Times New Roman"/>
          <w:b/>
          <w:sz w:val="24"/>
          <w:szCs w:val="24"/>
          <w:lang w:val="en-US"/>
        </w:rPr>
        <w:t>REVIEW</w:t>
      </w:r>
    </w:p>
    <w:p w14:paraId="7C20030D" w14:textId="77777777" w:rsidR="00F75CF0" w:rsidRPr="005442AE" w:rsidRDefault="00F75CF0" w:rsidP="00A63308">
      <w:pPr>
        <w:jc w:val="both"/>
        <w:rPr>
          <w:rFonts w:ascii="Times New Roman" w:hAnsi="Times New Roman" w:cs="Times New Roman"/>
          <w:sz w:val="24"/>
          <w:szCs w:val="24"/>
          <w:lang w:val="en-US"/>
        </w:rPr>
      </w:pPr>
    </w:p>
    <w:p w14:paraId="7321F16C"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Product under </w:t>
      </w:r>
      <w:r w:rsidR="00422A8D">
        <w:rPr>
          <w:rFonts w:ascii="Times New Roman" w:hAnsi="Times New Roman" w:cs="Times New Roman"/>
          <w:b/>
          <w:sz w:val="24"/>
          <w:szCs w:val="24"/>
          <w:lang w:val="en-US"/>
        </w:rPr>
        <w:t>review</w:t>
      </w:r>
      <w:r w:rsidRPr="005442AE">
        <w:rPr>
          <w:rFonts w:ascii="Times New Roman" w:hAnsi="Times New Roman" w:cs="Times New Roman"/>
          <w:b/>
          <w:sz w:val="24"/>
          <w:szCs w:val="24"/>
          <w:lang w:val="en-US"/>
        </w:rPr>
        <w:t>:</w:t>
      </w:r>
    </w:p>
    <w:p w14:paraId="7837A50E" w14:textId="1C814788" w:rsidR="001157B4" w:rsidRPr="00CA2B6C" w:rsidRDefault="002755D6" w:rsidP="001157B4">
      <w:pPr>
        <w:pStyle w:val="PargrafodaLista"/>
        <w:numPr>
          <w:ilvl w:val="0"/>
          <w:numId w:val="4"/>
        </w:numPr>
        <w:jc w:val="both"/>
        <w:rPr>
          <w:rFonts w:ascii="Times New Roman" w:hAnsi="Times New Roman" w:cs="Times New Roman"/>
          <w:sz w:val="24"/>
          <w:szCs w:val="24"/>
          <w:lang w:val="en-US"/>
        </w:rPr>
      </w:pPr>
      <w:r w:rsidRPr="00CA2B6C">
        <w:rPr>
          <w:rFonts w:ascii="Times New Roman" w:hAnsi="Times New Roman" w:cs="Times New Roman"/>
          <w:sz w:val="24"/>
          <w:szCs w:val="24"/>
          <w:u w:color="FF0000"/>
          <w:lang w:val="en-US"/>
        </w:rPr>
        <w:t>Ethylene glycol monobutyl ether (EGMBE)</w:t>
      </w:r>
      <w:r w:rsidR="001157B4" w:rsidRPr="00CA2B6C">
        <w:rPr>
          <w:rFonts w:ascii="Times New Roman" w:hAnsi="Times New Roman" w:cs="Times New Roman"/>
          <w:sz w:val="24"/>
          <w:szCs w:val="24"/>
          <w:lang w:val="en-US"/>
        </w:rPr>
        <w:t xml:space="preserve">, commonly classified under </w:t>
      </w:r>
      <w:r w:rsidR="00D3680E" w:rsidRPr="00CA2B6C">
        <w:rPr>
          <w:rFonts w:ascii="Times New Roman" w:hAnsi="Times New Roman" w:cs="Times New Roman"/>
          <w:sz w:val="24"/>
          <w:szCs w:val="24"/>
          <w:lang w:val="en-US"/>
        </w:rPr>
        <w:t>sub</w:t>
      </w:r>
      <w:r w:rsidR="001157B4" w:rsidRPr="00CA2B6C">
        <w:rPr>
          <w:rFonts w:ascii="Times New Roman" w:hAnsi="Times New Roman" w:cs="Times New Roman"/>
          <w:sz w:val="24"/>
          <w:szCs w:val="24"/>
          <w:lang w:val="en-US"/>
        </w:rPr>
        <w:t>item</w:t>
      </w:r>
      <w:r w:rsidRPr="00CA2B6C">
        <w:rPr>
          <w:rFonts w:ascii="Times New Roman" w:hAnsi="Times New Roman" w:cs="Times New Roman"/>
          <w:sz w:val="24"/>
          <w:szCs w:val="24"/>
          <w:lang w:val="en-US"/>
        </w:rPr>
        <w:t xml:space="preserve"> 2909.43.10</w:t>
      </w:r>
      <w:r w:rsidR="001157B4" w:rsidRPr="00CA2B6C">
        <w:rPr>
          <w:rFonts w:ascii="Times New Roman" w:hAnsi="Times New Roman" w:cs="Times New Roman"/>
          <w:sz w:val="24"/>
          <w:szCs w:val="24"/>
          <w:lang w:val="en-US"/>
        </w:rPr>
        <w:t xml:space="preserve"> of the MERCOSUR Common Nomenclature (NCM – Nomenclatura Comum do MERCOSUL), exported from </w:t>
      </w:r>
      <w:r w:rsidRPr="00CA2B6C">
        <w:rPr>
          <w:rFonts w:ascii="Times New Roman" w:hAnsi="Times New Roman" w:cs="Times New Roman"/>
          <w:sz w:val="24"/>
          <w:szCs w:val="24"/>
          <w:lang w:val="en-US"/>
        </w:rPr>
        <w:t>Germany and USA</w:t>
      </w:r>
      <w:r w:rsidR="001157B4" w:rsidRPr="00CA2B6C">
        <w:rPr>
          <w:rFonts w:ascii="Times New Roman" w:hAnsi="Times New Roman" w:cs="Times New Roman"/>
          <w:sz w:val="24"/>
          <w:szCs w:val="24"/>
          <w:lang w:val="en-US"/>
        </w:rPr>
        <w:t>.</w:t>
      </w:r>
    </w:p>
    <w:p w14:paraId="09C40ECA" w14:textId="77777777" w:rsidR="001157B4" w:rsidRPr="00CA2B6C" w:rsidRDefault="001157B4" w:rsidP="001157B4">
      <w:pPr>
        <w:pStyle w:val="PargrafodaLista"/>
        <w:jc w:val="both"/>
        <w:rPr>
          <w:rFonts w:ascii="Times New Roman" w:hAnsi="Times New Roman" w:cs="Times New Roman"/>
          <w:sz w:val="24"/>
          <w:szCs w:val="24"/>
          <w:lang w:val="en-US"/>
        </w:rPr>
      </w:pPr>
    </w:p>
    <w:p w14:paraId="3FFCD4B6" w14:textId="0F1BE735" w:rsidR="00B77929" w:rsidRPr="00B77929" w:rsidRDefault="00CA2B6C" w:rsidP="00CA2B6C">
      <w:pPr>
        <w:pStyle w:val="PargrafodaLista"/>
        <w:ind w:left="708" w:firstLine="708"/>
        <w:jc w:val="both"/>
        <w:rPr>
          <w:rFonts w:ascii="Times New Roman" w:hAnsi="Times New Roman" w:cs="Times New Roman"/>
          <w:sz w:val="24"/>
          <w:szCs w:val="24"/>
          <w:lang w:val="en"/>
        </w:rPr>
      </w:pPr>
      <w:r w:rsidRPr="00CA2B6C">
        <w:rPr>
          <w:rFonts w:ascii="Times New Roman" w:hAnsi="Times New Roman" w:cs="Times New Roman"/>
          <w:sz w:val="24"/>
          <w:szCs w:val="24"/>
          <w:u w:color="FF0000"/>
          <w:lang w:val="en-US"/>
        </w:rPr>
        <w:t>Ethylene glycol monobutyl ether (EGMBE)</w:t>
      </w:r>
      <w:r w:rsidR="00B77929" w:rsidRPr="00B77929">
        <w:rPr>
          <w:rFonts w:ascii="Times New Roman" w:hAnsi="Times New Roman" w:cs="Times New Roman"/>
          <w:sz w:val="24"/>
          <w:szCs w:val="24"/>
          <w:lang w:val="en"/>
        </w:rPr>
        <w:t xml:space="preserve"> is a glycolic ether derived from the reaction of n-butanol with ethylene oxide. The reaction that originates the product is carried out in a continuous process, in which the n-butanol and the ethylene oxide are combined in a reactor in pre-established proportions to form the EG</w:t>
      </w:r>
      <w:r w:rsidRPr="00CA2B6C">
        <w:rPr>
          <w:rFonts w:ascii="Times New Roman" w:hAnsi="Times New Roman" w:cs="Times New Roman"/>
          <w:sz w:val="24"/>
          <w:szCs w:val="24"/>
          <w:lang w:val="en"/>
        </w:rPr>
        <w:t>MBE</w:t>
      </w:r>
      <w:r w:rsidR="00B77929" w:rsidRPr="00B77929">
        <w:rPr>
          <w:rFonts w:ascii="Times New Roman" w:hAnsi="Times New Roman" w:cs="Times New Roman"/>
          <w:sz w:val="24"/>
          <w:szCs w:val="24"/>
          <w:lang w:val="en"/>
        </w:rPr>
        <w:t>. Subsequently, the product obtained passes through distillation columns for the separation of the following components: (i) unreacted n-butanol, so that it is redirected to the reactor; (ii) EG</w:t>
      </w:r>
      <w:r w:rsidRPr="00CA2B6C">
        <w:rPr>
          <w:rFonts w:ascii="Times New Roman" w:hAnsi="Times New Roman" w:cs="Times New Roman"/>
          <w:sz w:val="24"/>
          <w:szCs w:val="24"/>
          <w:lang w:val="en"/>
        </w:rPr>
        <w:t>MBE</w:t>
      </w:r>
      <w:r w:rsidR="00B77929" w:rsidRPr="00B77929">
        <w:rPr>
          <w:rFonts w:ascii="Times New Roman" w:hAnsi="Times New Roman" w:cs="Times New Roman"/>
          <w:sz w:val="24"/>
          <w:szCs w:val="24"/>
          <w:lang w:val="en"/>
        </w:rPr>
        <w:t>; (iii) other by-products arising from reactions caused by the additional linking of ethylene oxide and EG</w:t>
      </w:r>
      <w:r w:rsidRPr="00CA2B6C">
        <w:rPr>
          <w:rFonts w:ascii="Times New Roman" w:hAnsi="Times New Roman" w:cs="Times New Roman"/>
          <w:sz w:val="24"/>
          <w:szCs w:val="24"/>
          <w:lang w:val="en"/>
        </w:rPr>
        <w:t>MBE</w:t>
      </w:r>
      <w:r w:rsidR="00B77929" w:rsidRPr="00B77929">
        <w:rPr>
          <w:rFonts w:ascii="Times New Roman" w:hAnsi="Times New Roman" w:cs="Times New Roman"/>
          <w:sz w:val="24"/>
          <w:szCs w:val="24"/>
          <w:lang w:val="en"/>
        </w:rPr>
        <w:t xml:space="preserve"> molecules. This reaction generates butyl ethers: monoethylene glycol butyl ether (EG</w:t>
      </w:r>
      <w:r w:rsidRPr="00CA2B6C">
        <w:rPr>
          <w:rFonts w:ascii="Times New Roman" w:hAnsi="Times New Roman" w:cs="Times New Roman"/>
          <w:sz w:val="24"/>
          <w:szCs w:val="24"/>
          <w:lang w:val="en"/>
        </w:rPr>
        <w:t>MBE</w:t>
      </w:r>
      <w:r w:rsidR="00B77929" w:rsidRPr="00B77929">
        <w:rPr>
          <w:rFonts w:ascii="Times New Roman" w:hAnsi="Times New Roman" w:cs="Times New Roman"/>
          <w:sz w:val="24"/>
          <w:szCs w:val="24"/>
          <w:lang w:val="en"/>
        </w:rPr>
        <w:t>), diethylene glycol butyl ether (EG</w:t>
      </w:r>
      <w:r w:rsidRPr="00CA2B6C">
        <w:rPr>
          <w:rFonts w:ascii="Times New Roman" w:hAnsi="Times New Roman" w:cs="Times New Roman"/>
          <w:sz w:val="24"/>
          <w:szCs w:val="24"/>
          <w:lang w:val="en"/>
        </w:rPr>
        <w:t>DBE</w:t>
      </w:r>
      <w:r w:rsidR="00B77929" w:rsidRPr="00B77929">
        <w:rPr>
          <w:rFonts w:ascii="Times New Roman" w:hAnsi="Times New Roman" w:cs="Times New Roman"/>
          <w:sz w:val="24"/>
          <w:szCs w:val="24"/>
          <w:lang w:val="en"/>
        </w:rPr>
        <w:t>) and triethylene glycol butyl ether (E</w:t>
      </w:r>
      <w:r w:rsidRPr="00CA2B6C">
        <w:rPr>
          <w:rFonts w:ascii="Times New Roman" w:hAnsi="Times New Roman" w:cs="Times New Roman"/>
          <w:sz w:val="24"/>
          <w:szCs w:val="24"/>
          <w:lang w:val="en"/>
        </w:rPr>
        <w:t>G</w:t>
      </w:r>
      <w:r w:rsidR="00B77929" w:rsidRPr="00B77929">
        <w:rPr>
          <w:rFonts w:ascii="Times New Roman" w:hAnsi="Times New Roman" w:cs="Times New Roman"/>
          <w:sz w:val="24"/>
          <w:szCs w:val="24"/>
          <w:lang w:val="en"/>
        </w:rPr>
        <w:t>T</w:t>
      </w:r>
      <w:r w:rsidRPr="00CA2B6C">
        <w:rPr>
          <w:rFonts w:ascii="Times New Roman" w:hAnsi="Times New Roman" w:cs="Times New Roman"/>
          <w:sz w:val="24"/>
          <w:szCs w:val="24"/>
          <w:lang w:val="en"/>
        </w:rPr>
        <w:t>BE</w:t>
      </w:r>
      <w:r w:rsidR="00B77929" w:rsidRPr="00B77929">
        <w:rPr>
          <w:rFonts w:ascii="Times New Roman" w:hAnsi="Times New Roman" w:cs="Times New Roman"/>
          <w:sz w:val="24"/>
          <w:szCs w:val="24"/>
          <w:lang w:val="en"/>
        </w:rPr>
        <w:t>).</w:t>
      </w:r>
    </w:p>
    <w:p w14:paraId="61792DEC" w14:textId="3C5445DB" w:rsidR="00B77929" w:rsidRPr="00B77929" w:rsidRDefault="00B77929" w:rsidP="00CA2B6C">
      <w:pPr>
        <w:pStyle w:val="PargrafodaLista"/>
        <w:ind w:left="708" w:firstLine="708"/>
        <w:jc w:val="both"/>
        <w:rPr>
          <w:rFonts w:ascii="Times New Roman" w:hAnsi="Times New Roman" w:cs="Times New Roman"/>
          <w:sz w:val="24"/>
          <w:szCs w:val="24"/>
          <w:lang w:val="en"/>
        </w:rPr>
      </w:pPr>
      <w:r w:rsidRPr="00B77929">
        <w:rPr>
          <w:rFonts w:ascii="Times New Roman" w:hAnsi="Times New Roman" w:cs="Times New Roman"/>
          <w:sz w:val="24"/>
          <w:szCs w:val="24"/>
          <w:lang w:val="en"/>
        </w:rPr>
        <w:t xml:space="preserve">Butylglycol, </w:t>
      </w:r>
      <w:r w:rsidR="00CA2B6C" w:rsidRPr="00CA2B6C">
        <w:rPr>
          <w:rFonts w:ascii="Times New Roman" w:hAnsi="Times New Roman" w:cs="Times New Roman"/>
          <w:sz w:val="24"/>
          <w:szCs w:val="24"/>
          <w:lang w:val="en"/>
        </w:rPr>
        <w:t>commercial</w:t>
      </w:r>
      <w:r w:rsidRPr="00B77929">
        <w:rPr>
          <w:rFonts w:ascii="Times New Roman" w:hAnsi="Times New Roman" w:cs="Times New Roman"/>
          <w:sz w:val="24"/>
          <w:szCs w:val="24"/>
          <w:lang w:val="en"/>
        </w:rPr>
        <w:t xml:space="preserve"> name for EG</w:t>
      </w:r>
      <w:r w:rsidR="00CA2B6C" w:rsidRPr="00CA2B6C">
        <w:rPr>
          <w:rFonts w:ascii="Times New Roman" w:hAnsi="Times New Roman" w:cs="Times New Roman"/>
          <w:sz w:val="24"/>
          <w:szCs w:val="24"/>
          <w:lang w:val="en"/>
        </w:rPr>
        <w:t>MBE</w:t>
      </w:r>
      <w:r w:rsidRPr="00B77929">
        <w:rPr>
          <w:rFonts w:ascii="Times New Roman" w:hAnsi="Times New Roman" w:cs="Times New Roman"/>
          <w:sz w:val="24"/>
          <w:szCs w:val="24"/>
          <w:lang w:val="en"/>
        </w:rPr>
        <w:t>, is a glycolic ether, biodegradable, completely soluble in water and miscible in most organic solvents. The product is a clear liquid with a mild alcohol-like odor. The product is also characterized by being an excellent active solvent with a low evaporation rate, compatible with most of the resins used to manufacture both conventional solvent-based paints and varnishes and those water-dispersible formulations.</w:t>
      </w:r>
    </w:p>
    <w:p w14:paraId="00E38E7B" w14:textId="42CAC245" w:rsidR="00B77929" w:rsidRPr="00B77929" w:rsidRDefault="00B77929" w:rsidP="00CA2B6C">
      <w:pPr>
        <w:pStyle w:val="PargrafodaLista"/>
        <w:ind w:left="708" w:firstLine="708"/>
        <w:jc w:val="both"/>
        <w:rPr>
          <w:rFonts w:ascii="Times New Roman" w:hAnsi="Times New Roman" w:cs="Times New Roman"/>
          <w:sz w:val="24"/>
          <w:szCs w:val="24"/>
        </w:rPr>
      </w:pPr>
      <w:r w:rsidRPr="00B77929">
        <w:rPr>
          <w:rFonts w:ascii="Times New Roman" w:hAnsi="Times New Roman" w:cs="Times New Roman"/>
          <w:sz w:val="24"/>
          <w:szCs w:val="24"/>
          <w:lang w:val="en"/>
        </w:rPr>
        <w:t xml:space="preserve">With regard to applications, the product can be used as an active solvent for solvent-based paints; coalescent for water-based industrial paints; coupling agent for water-based architectural paints; coupling agent and solvent for household and industrial cleaning products, paint and floor polish removers, heavy cleaning products and disinfectants; primary solvent for solvent-based inks for screen printing; coupling agent for resins and dyes in water-based ink for stamping; </w:t>
      </w:r>
      <w:r w:rsidR="00CA2B6C" w:rsidRPr="00CA2B6C">
        <w:rPr>
          <w:rFonts w:ascii="Times New Roman" w:hAnsi="Times New Roman" w:cs="Times New Roman"/>
          <w:sz w:val="24"/>
          <w:szCs w:val="24"/>
          <w:lang w:val="en"/>
        </w:rPr>
        <w:t xml:space="preserve">and </w:t>
      </w:r>
      <w:r w:rsidRPr="00B77929">
        <w:rPr>
          <w:rFonts w:ascii="Times New Roman" w:hAnsi="Times New Roman" w:cs="Times New Roman"/>
          <w:sz w:val="24"/>
          <w:szCs w:val="24"/>
          <w:lang w:val="en"/>
        </w:rPr>
        <w:t>solvent for agricultural pesticides.</w:t>
      </w:r>
    </w:p>
    <w:p w14:paraId="3412F449" w14:textId="77777777" w:rsidR="001157B4" w:rsidRPr="00CA2B6C" w:rsidRDefault="001157B4" w:rsidP="001157B4">
      <w:pPr>
        <w:pStyle w:val="PargrafodaLista"/>
        <w:ind w:left="1440"/>
        <w:jc w:val="both"/>
        <w:rPr>
          <w:rFonts w:ascii="Times New Roman" w:hAnsi="Times New Roman" w:cs="Times New Roman"/>
          <w:sz w:val="24"/>
          <w:szCs w:val="24"/>
          <w:lang w:val="en-US"/>
        </w:rPr>
      </w:pPr>
    </w:p>
    <w:p w14:paraId="5632751A" w14:textId="77777777" w:rsidR="001157B4" w:rsidRPr="00CA2B6C" w:rsidRDefault="001157B4" w:rsidP="001157B4">
      <w:pPr>
        <w:pStyle w:val="PargrafodaLista"/>
        <w:numPr>
          <w:ilvl w:val="0"/>
          <w:numId w:val="4"/>
        </w:numPr>
        <w:jc w:val="both"/>
        <w:rPr>
          <w:rFonts w:ascii="Times New Roman" w:hAnsi="Times New Roman" w:cs="Times New Roman"/>
          <w:sz w:val="24"/>
          <w:szCs w:val="24"/>
          <w:lang w:val="en-US"/>
        </w:rPr>
      </w:pPr>
      <w:r w:rsidRPr="00CA2B6C">
        <w:rPr>
          <w:rFonts w:ascii="Times New Roman" w:hAnsi="Times New Roman" w:cs="Times New Roman"/>
          <w:sz w:val="24"/>
          <w:szCs w:val="24"/>
          <w:lang w:val="en-US"/>
        </w:rPr>
        <w:t xml:space="preserve">Period of dumping </w:t>
      </w:r>
      <w:r w:rsidR="00422A8D" w:rsidRPr="00CA2B6C">
        <w:rPr>
          <w:rFonts w:ascii="Times New Roman" w:hAnsi="Times New Roman" w:cs="Times New Roman"/>
          <w:sz w:val="24"/>
          <w:szCs w:val="24"/>
          <w:lang w:val="en-US"/>
        </w:rPr>
        <w:t>review</w:t>
      </w:r>
    </w:p>
    <w:p w14:paraId="68C34574" w14:textId="77777777" w:rsidR="001157B4" w:rsidRPr="00CA2B6C" w:rsidRDefault="001157B4" w:rsidP="001157B4">
      <w:pPr>
        <w:pStyle w:val="PargrafodaLista"/>
        <w:ind w:left="1440"/>
        <w:jc w:val="both"/>
        <w:rPr>
          <w:rFonts w:ascii="Times New Roman" w:hAnsi="Times New Roman" w:cs="Times New Roman"/>
          <w:sz w:val="24"/>
          <w:szCs w:val="24"/>
          <w:lang w:val="en-US"/>
        </w:rPr>
      </w:pPr>
    </w:p>
    <w:p w14:paraId="264C5945" w14:textId="4244C7F8" w:rsidR="001157B4" w:rsidRPr="00CA2B6C" w:rsidRDefault="002755D6" w:rsidP="001157B4">
      <w:pPr>
        <w:pStyle w:val="PargrafodaLista"/>
        <w:ind w:left="1440"/>
        <w:jc w:val="both"/>
        <w:rPr>
          <w:rFonts w:ascii="Times New Roman" w:hAnsi="Times New Roman" w:cs="Times New Roman"/>
          <w:sz w:val="24"/>
          <w:szCs w:val="24"/>
          <w:lang w:val="en-US"/>
        </w:rPr>
      </w:pPr>
      <w:r w:rsidRPr="00CA2B6C">
        <w:rPr>
          <w:rFonts w:ascii="Times New Roman" w:hAnsi="Times New Roman" w:cs="Times New Roman"/>
          <w:sz w:val="24"/>
          <w:szCs w:val="24"/>
          <w:lang w:val="en-US"/>
        </w:rPr>
        <w:t>October</w:t>
      </w:r>
      <w:r w:rsidR="001157B4" w:rsidRPr="00CA2B6C">
        <w:rPr>
          <w:rFonts w:ascii="Times New Roman" w:hAnsi="Times New Roman" w:cs="Times New Roman"/>
          <w:sz w:val="24"/>
          <w:szCs w:val="24"/>
          <w:lang w:val="en-US"/>
        </w:rPr>
        <w:t xml:space="preserve"> of </w:t>
      </w:r>
      <w:r w:rsidRPr="00CA2B6C">
        <w:rPr>
          <w:rFonts w:ascii="Times New Roman" w:hAnsi="Times New Roman" w:cs="Times New Roman"/>
          <w:sz w:val="24"/>
          <w:szCs w:val="24"/>
          <w:lang w:val="en-US"/>
        </w:rPr>
        <w:t>2019</w:t>
      </w:r>
      <w:r w:rsidR="001157B4" w:rsidRPr="00CA2B6C">
        <w:rPr>
          <w:rFonts w:ascii="Times New Roman" w:hAnsi="Times New Roman" w:cs="Times New Roman"/>
          <w:sz w:val="24"/>
          <w:szCs w:val="24"/>
          <w:lang w:val="en-US"/>
        </w:rPr>
        <w:t xml:space="preserve"> to </w:t>
      </w:r>
      <w:r w:rsidRPr="00CA2B6C">
        <w:rPr>
          <w:rFonts w:ascii="Times New Roman" w:hAnsi="Times New Roman" w:cs="Times New Roman"/>
          <w:sz w:val="24"/>
          <w:szCs w:val="24"/>
          <w:lang w:val="en-US"/>
        </w:rPr>
        <w:t>september</w:t>
      </w:r>
      <w:r w:rsidR="001157B4" w:rsidRPr="00CA2B6C">
        <w:rPr>
          <w:rFonts w:ascii="Times New Roman" w:hAnsi="Times New Roman" w:cs="Times New Roman"/>
          <w:sz w:val="24"/>
          <w:szCs w:val="24"/>
          <w:lang w:val="en-US"/>
        </w:rPr>
        <w:t xml:space="preserve"> of </w:t>
      </w:r>
      <w:r w:rsidRPr="00CA2B6C">
        <w:rPr>
          <w:rFonts w:ascii="Times New Roman" w:hAnsi="Times New Roman" w:cs="Times New Roman"/>
          <w:sz w:val="24"/>
          <w:szCs w:val="24"/>
          <w:lang w:val="en-US"/>
        </w:rPr>
        <w:t>2020</w:t>
      </w:r>
    </w:p>
    <w:p w14:paraId="5A0975A5" w14:textId="77777777" w:rsidR="001157B4" w:rsidRPr="00CA2B6C" w:rsidRDefault="001157B4" w:rsidP="001157B4">
      <w:pPr>
        <w:pStyle w:val="PargrafodaLista"/>
        <w:ind w:left="1440"/>
        <w:jc w:val="both"/>
        <w:rPr>
          <w:rFonts w:ascii="Times New Roman" w:hAnsi="Times New Roman" w:cs="Times New Roman"/>
          <w:sz w:val="24"/>
          <w:szCs w:val="24"/>
          <w:lang w:val="en-US"/>
        </w:rPr>
      </w:pPr>
    </w:p>
    <w:p w14:paraId="37F32305" w14:textId="77777777" w:rsidR="001157B4" w:rsidRPr="00CA2B6C" w:rsidRDefault="001157B4" w:rsidP="001157B4">
      <w:pPr>
        <w:pStyle w:val="PargrafodaLista"/>
        <w:numPr>
          <w:ilvl w:val="0"/>
          <w:numId w:val="4"/>
        </w:numPr>
        <w:jc w:val="both"/>
        <w:rPr>
          <w:rFonts w:ascii="Times New Roman" w:hAnsi="Times New Roman" w:cs="Times New Roman"/>
          <w:sz w:val="24"/>
          <w:szCs w:val="24"/>
          <w:lang w:val="en-US"/>
        </w:rPr>
      </w:pPr>
      <w:r w:rsidRPr="00CA2B6C">
        <w:rPr>
          <w:rFonts w:ascii="Times New Roman" w:hAnsi="Times New Roman" w:cs="Times New Roman"/>
          <w:sz w:val="24"/>
          <w:szCs w:val="24"/>
          <w:lang w:val="en-US"/>
        </w:rPr>
        <w:t xml:space="preserve">Period of injury </w:t>
      </w:r>
      <w:r w:rsidR="00422A8D" w:rsidRPr="00CA2B6C">
        <w:rPr>
          <w:rFonts w:ascii="Times New Roman" w:hAnsi="Times New Roman" w:cs="Times New Roman"/>
          <w:sz w:val="24"/>
          <w:szCs w:val="24"/>
          <w:lang w:val="en-US"/>
        </w:rPr>
        <w:t>review</w:t>
      </w:r>
    </w:p>
    <w:p w14:paraId="059335C3" w14:textId="21304EDF" w:rsidR="001157B4" w:rsidRPr="00CA2B6C" w:rsidRDefault="002755D6" w:rsidP="001157B4">
      <w:pPr>
        <w:ind w:left="142"/>
        <w:jc w:val="both"/>
        <w:rPr>
          <w:rFonts w:ascii="Times New Roman" w:hAnsi="Times New Roman" w:cs="Times New Roman"/>
          <w:sz w:val="24"/>
          <w:szCs w:val="24"/>
          <w:lang w:val="en-US"/>
        </w:rPr>
      </w:pPr>
      <w:r w:rsidRPr="00CA2B6C">
        <w:rPr>
          <w:rFonts w:ascii="Times New Roman" w:hAnsi="Times New Roman" w:cs="Times New Roman"/>
          <w:sz w:val="24"/>
          <w:szCs w:val="24"/>
          <w:lang w:val="en-US"/>
        </w:rPr>
        <w:t>October</w:t>
      </w:r>
      <w:r w:rsidR="001157B4" w:rsidRPr="00CA2B6C">
        <w:rPr>
          <w:rFonts w:ascii="Times New Roman" w:hAnsi="Times New Roman" w:cs="Times New Roman"/>
          <w:sz w:val="24"/>
          <w:szCs w:val="24"/>
          <w:lang w:val="en-US"/>
        </w:rPr>
        <w:t xml:space="preserve"> of </w:t>
      </w:r>
      <w:r w:rsidRPr="00CA2B6C">
        <w:rPr>
          <w:rFonts w:ascii="Times New Roman" w:hAnsi="Times New Roman" w:cs="Times New Roman"/>
          <w:sz w:val="24"/>
          <w:szCs w:val="24"/>
          <w:lang w:val="en-US"/>
        </w:rPr>
        <w:t>2015</w:t>
      </w:r>
      <w:r w:rsidR="001157B4" w:rsidRPr="00CA2B6C">
        <w:rPr>
          <w:rFonts w:ascii="Times New Roman" w:hAnsi="Times New Roman" w:cs="Times New Roman"/>
          <w:sz w:val="24"/>
          <w:szCs w:val="24"/>
          <w:lang w:val="en-US"/>
        </w:rPr>
        <w:t xml:space="preserve"> to </w:t>
      </w:r>
      <w:r w:rsidRPr="00CA2B6C">
        <w:rPr>
          <w:rFonts w:ascii="Times New Roman" w:hAnsi="Times New Roman" w:cs="Times New Roman"/>
          <w:sz w:val="24"/>
          <w:szCs w:val="24"/>
          <w:lang w:val="en-US"/>
        </w:rPr>
        <w:t>september</w:t>
      </w:r>
      <w:r w:rsidR="001157B4" w:rsidRPr="00CA2B6C">
        <w:rPr>
          <w:rFonts w:ascii="Times New Roman" w:hAnsi="Times New Roman" w:cs="Times New Roman"/>
          <w:sz w:val="24"/>
          <w:szCs w:val="24"/>
          <w:lang w:val="en-US"/>
        </w:rPr>
        <w:t xml:space="preserve"> of </w:t>
      </w:r>
      <w:r w:rsidRPr="00CA2B6C">
        <w:rPr>
          <w:rFonts w:ascii="Times New Roman" w:hAnsi="Times New Roman" w:cs="Times New Roman"/>
          <w:sz w:val="24"/>
          <w:szCs w:val="24"/>
          <w:lang w:val="en-US"/>
        </w:rPr>
        <w:t>2020</w:t>
      </w:r>
      <w:r w:rsidR="001157B4" w:rsidRPr="00CA2B6C">
        <w:rPr>
          <w:rFonts w:ascii="Times New Roman" w:hAnsi="Times New Roman" w:cs="Times New Roman"/>
          <w:sz w:val="24"/>
          <w:szCs w:val="24"/>
          <w:lang w:val="en-US"/>
        </w:rPr>
        <w:t>, divided into five periods, in accordance to the specification below:</w:t>
      </w:r>
    </w:p>
    <w:p w14:paraId="7B821D21" w14:textId="2ED82E9E" w:rsidR="001157B4" w:rsidRPr="00CA2B6C" w:rsidRDefault="001157B4" w:rsidP="001157B4">
      <w:pPr>
        <w:pStyle w:val="PargrafodaLista"/>
        <w:ind w:left="1440"/>
        <w:jc w:val="both"/>
        <w:rPr>
          <w:rFonts w:ascii="Times New Roman" w:hAnsi="Times New Roman" w:cs="Times New Roman"/>
          <w:sz w:val="24"/>
          <w:szCs w:val="24"/>
          <w:lang w:val="en-US"/>
        </w:rPr>
      </w:pPr>
      <w:r w:rsidRPr="00CA2B6C">
        <w:rPr>
          <w:rFonts w:ascii="Times New Roman" w:hAnsi="Times New Roman" w:cs="Times New Roman"/>
          <w:sz w:val="24"/>
          <w:szCs w:val="24"/>
          <w:lang w:val="en-US"/>
        </w:rPr>
        <w:t xml:space="preserve">P1 - </w:t>
      </w:r>
      <w:r w:rsidR="002755D6" w:rsidRPr="00CA2B6C">
        <w:rPr>
          <w:rFonts w:ascii="Times New Roman" w:hAnsi="Times New Roman" w:cs="Times New Roman"/>
          <w:sz w:val="24"/>
          <w:szCs w:val="24"/>
          <w:lang w:val="en-US"/>
        </w:rPr>
        <w:t>october</w:t>
      </w:r>
      <w:r w:rsidRPr="00CA2B6C">
        <w:rPr>
          <w:rFonts w:ascii="Times New Roman" w:hAnsi="Times New Roman" w:cs="Times New Roman"/>
          <w:sz w:val="24"/>
          <w:szCs w:val="24"/>
          <w:lang w:val="en-US"/>
        </w:rPr>
        <w:t xml:space="preserve"> of </w:t>
      </w:r>
      <w:r w:rsidR="002755D6" w:rsidRPr="00CA2B6C">
        <w:rPr>
          <w:rFonts w:ascii="Times New Roman" w:hAnsi="Times New Roman" w:cs="Times New Roman"/>
          <w:sz w:val="24"/>
          <w:szCs w:val="24"/>
          <w:lang w:val="en-US"/>
        </w:rPr>
        <w:t>2015</w:t>
      </w:r>
      <w:r w:rsidRPr="00CA2B6C">
        <w:rPr>
          <w:rFonts w:ascii="Times New Roman" w:hAnsi="Times New Roman" w:cs="Times New Roman"/>
          <w:sz w:val="24"/>
          <w:szCs w:val="24"/>
          <w:lang w:val="en-US"/>
        </w:rPr>
        <w:t xml:space="preserve"> to </w:t>
      </w:r>
      <w:r w:rsidR="002755D6" w:rsidRPr="00CA2B6C">
        <w:rPr>
          <w:rFonts w:ascii="Times New Roman" w:hAnsi="Times New Roman" w:cs="Times New Roman"/>
          <w:sz w:val="24"/>
          <w:szCs w:val="24"/>
          <w:lang w:val="en-US"/>
        </w:rPr>
        <w:t>september</w:t>
      </w:r>
      <w:r w:rsidRPr="00CA2B6C">
        <w:rPr>
          <w:rFonts w:ascii="Times New Roman" w:hAnsi="Times New Roman" w:cs="Times New Roman"/>
          <w:sz w:val="24"/>
          <w:szCs w:val="24"/>
          <w:lang w:val="en-US"/>
        </w:rPr>
        <w:t xml:space="preserve"> of </w:t>
      </w:r>
      <w:r w:rsidR="002755D6" w:rsidRPr="00CA2B6C">
        <w:rPr>
          <w:rFonts w:ascii="Times New Roman" w:hAnsi="Times New Roman" w:cs="Times New Roman"/>
          <w:sz w:val="24"/>
          <w:szCs w:val="24"/>
          <w:lang w:val="en-US"/>
        </w:rPr>
        <w:t>2016</w:t>
      </w:r>
    </w:p>
    <w:p w14:paraId="49A46A08" w14:textId="79425F5E" w:rsidR="001157B4" w:rsidRPr="00CA2B6C" w:rsidRDefault="001157B4" w:rsidP="001157B4">
      <w:pPr>
        <w:pStyle w:val="PargrafodaLista"/>
        <w:ind w:left="1440"/>
        <w:jc w:val="both"/>
        <w:rPr>
          <w:rFonts w:ascii="Times New Roman" w:hAnsi="Times New Roman" w:cs="Times New Roman"/>
          <w:sz w:val="24"/>
          <w:szCs w:val="24"/>
          <w:lang w:val="en-US"/>
        </w:rPr>
      </w:pPr>
      <w:r w:rsidRPr="00CA2B6C">
        <w:rPr>
          <w:rFonts w:ascii="Times New Roman" w:hAnsi="Times New Roman" w:cs="Times New Roman"/>
          <w:sz w:val="24"/>
          <w:szCs w:val="24"/>
          <w:lang w:val="en-US"/>
        </w:rPr>
        <w:t xml:space="preserve">P2 - </w:t>
      </w:r>
      <w:r w:rsidR="002755D6" w:rsidRPr="00CA2B6C">
        <w:rPr>
          <w:rFonts w:ascii="Times New Roman" w:hAnsi="Times New Roman" w:cs="Times New Roman"/>
          <w:sz w:val="24"/>
          <w:szCs w:val="24"/>
          <w:lang w:val="en-US"/>
        </w:rPr>
        <w:t>october of 2016 to september of 2017</w:t>
      </w:r>
    </w:p>
    <w:p w14:paraId="4384963D" w14:textId="10271B6D" w:rsidR="001157B4" w:rsidRPr="00CA2B6C" w:rsidRDefault="001157B4" w:rsidP="001157B4">
      <w:pPr>
        <w:pStyle w:val="PargrafodaLista"/>
        <w:ind w:left="1440"/>
        <w:jc w:val="both"/>
        <w:rPr>
          <w:rFonts w:ascii="Times New Roman" w:hAnsi="Times New Roman" w:cs="Times New Roman"/>
          <w:sz w:val="24"/>
          <w:szCs w:val="24"/>
          <w:lang w:val="en-US"/>
        </w:rPr>
      </w:pPr>
      <w:r w:rsidRPr="00CA2B6C">
        <w:rPr>
          <w:rFonts w:ascii="Times New Roman" w:hAnsi="Times New Roman" w:cs="Times New Roman"/>
          <w:sz w:val="24"/>
          <w:szCs w:val="24"/>
          <w:lang w:val="en-US"/>
        </w:rPr>
        <w:t xml:space="preserve">P3 - </w:t>
      </w:r>
      <w:r w:rsidR="002755D6" w:rsidRPr="00CA2B6C">
        <w:rPr>
          <w:rFonts w:ascii="Times New Roman" w:hAnsi="Times New Roman" w:cs="Times New Roman"/>
          <w:sz w:val="24"/>
          <w:szCs w:val="24"/>
          <w:lang w:val="en-US"/>
        </w:rPr>
        <w:t>october of 2017 to september of 2018</w:t>
      </w:r>
    </w:p>
    <w:p w14:paraId="50847A20" w14:textId="798377D2" w:rsidR="001157B4" w:rsidRPr="00CA2B6C" w:rsidRDefault="001157B4" w:rsidP="001157B4">
      <w:pPr>
        <w:pStyle w:val="PargrafodaLista"/>
        <w:ind w:left="1440"/>
        <w:jc w:val="both"/>
        <w:rPr>
          <w:rFonts w:ascii="Times New Roman" w:hAnsi="Times New Roman" w:cs="Times New Roman"/>
          <w:sz w:val="24"/>
          <w:szCs w:val="24"/>
          <w:lang w:val="en-US"/>
        </w:rPr>
      </w:pPr>
      <w:r w:rsidRPr="00CA2B6C">
        <w:rPr>
          <w:rFonts w:ascii="Times New Roman" w:hAnsi="Times New Roman" w:cs="Times New Roman"/>
          <w:sz w:val="24"/>
          <w:szCs w:val="24"/>
          <w:lang w:val="en-US"/>
        </w:rPr>
        <w:t xml:space="preserve">P4 - </w:t>
      </w:r>
      <w:r w:rsidR="002755D6" w:rsidRPr="00CA2B6C">
        <w:rPr>
          <w:rFonts w:ascii="Times New Roman" w:hAnsi="Times New Roman" w:cs="Times New Roman"/>
          <w:sz w:val="24"/>
          <w:szCs w:val="24"/>
          <w:lang w:val="en-US"/>
        </w:rPr>
        <w:t>october of 2018 to september of 2019</w:t>
      </w:r>
    </w:p>
    <w:p w14:paraId="054E00E9" w14:textId="59FDD959" w:rsidR="001157B4" w:rsidRPr="00CA2B6C" w:rsidRDefault="001157B4" w:rsidP="001157B4">
      <w:pPr>
        <w:pStyle w:val="PargrafodaLista"/>
        <w:ind w:left="1440"/>
        <w:jc w:val="both"/>
        <w:rPr>
          <w:rFonts w:ascii="Times New Roman" w:hAnsi="Times New Roman" w:cs="Times New Roman"/>
          <w:sz w:val="24"/>
          <w:szCs w:val="24"/>
          <w:lang w:val="en-US"/>
        </w:rPr>
      </w:pPr>
      <w:r w:rsidRPr="00CA2B6C">
        <w:rPr>
          <w:rFonts w:ascii="Times New Roman" w:hAnsi="Times New Roman" w:cs="Times New Roman"/>
          <w:sz w:val="24"/>
          <w:szCs w:val="24"/>
          <w:lang w:val="en-US"/>
        </w:rPr>
        <w:t xml:space="preserve">P4 - </w:t>
      </w:r>
      <w:r w:rsidR="002755D6" w:rsidRPr="00CA2B6C">
        <w:rPr>
          <w:rFonts w:ascii="Times New Roman" w:hAnsi="Times New Roman" w:cs="Times New Roman"/>
          <w:sz w:val="24"/>
          <w:szCs w:val="24"/>
          <w:lang w:val="en-US"/>
        </w:rPr>
        <w:t>october of 2019 to september of 2020</w:t>
      </w:r>
    </w:p>
    <w:p w14:paraId="1C85919C" w14:textId="77777777" w:rsidR="00765DD6" w:rsidRPr="005442AE" w:rsidRDefault="00765DD6" w:rsidP="00765DD6">
      <w:pPr>
        <w:pStyle w:val="PargrafodaLista"/>
        <w:spacing w:after="0" w:line="240" w:lineRule="auto"/>
        <w:ind w:left="1979"/>
        <w:jc w:val="both"/>
        <w:rPr>
          <w:rFonts w:ascii="Times New Roman" w:hAnsi="Times New Roman" w:cs="Times New Roman"/>
          <w:sz w:val="24"/>
          <w:szCs w:val="24"/>
          <w:lang w:val="en-US"/>
        </w:rPr>
      </w:pPr>
    </w:p>
    <w:p w14:paraId="4B2FD288" w14:textId="77777777" w:rsidR="00A63308" w:rsidRPr="005442AE" w:rsidRDefault="00A63308" w:rsidP="00A63308">
      <w:pPr>
        <w:jc w:val="both"/>
        <w:rPr>
          <w:rFonts w:ascii="Times New Roman" w:hAnsi="Times New Roman" w:cs="Times New Roman"/>
          <w:sz w:val="24"/>
          <w:szCs w:val="24"/>
          <w:lang w:val="en-US"/>
        </w:rPr>
      </w:pPr>
    </w:p>
    <w:p w14:paraId="6080D450" w14:textId="77777777" w:rsidR="00F851FB" w:rsidRPr="005442AE" w:rsidRDefault="00270743"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6672" behindDoc="0" locked="0" layoutInCell="1" allowOverlap="1" wp14:anchorId="36BB5EA5" wp14:editId="4D2AB00A">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9F02C3"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" filled="f"/>
            </w:pict>
          </mc:Fallback>
        </mc:AlternateContent>
      </w:r>
      <w:r w:rsidR="00F851FB" w:rsidRPr="005442AE">
        <w:rPr>
          <w:rFonts w:ascii="Times New Roman" w:hAnsi="Times New Roman" w:cs="Times New Roman"/>
          <w:b/>
          <w:sz w:val="24"/>
          <w:szCs w:val="24"/>
          <w:lang w:val="en-US"/>
        </w:rPr>
        <w:t>III – PRODUCT AND PRODUCTION PROCESS</w:t>
      </w:r>
    </w:p>
    <w:p w14:paraId="495DFCB2" w14:textId="77777777" w:rsidR="00F75CF0" w:rsidRPr="005442AE" w:rsidRDefault="00F75CF0" w:rsidP="00A63308">
      <w:pPr>
        <w:jc w:val="both"/>
        <w:rPr>
          <w:rFonts w:ascii="Times New Roman" w:hAnsi="Times New Roman" w:cs="Times New Roman"/>
          <w:sz w:val="24"/>
          <w:szCs w:val="24"/>
          <w:lang w:val="en-US"/>
        </w:rPr>
      </w:pPr>
    </w:p>
    <w:p w14:paraId="35B40744" w14:textId="77777777" w:rsidR="00A63308" w:rsidRPr="005442AE" w:rsidRDefault="00A63308" w:rsidP="001B111A">
      <w:pPr>
        <w:spacing w:after="240"/>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information about the foreign company’s product, in a way to allow a fair comparison to the aforementioned product under </w:t>
      </w:r>
      <w:r w:rsidR="00422A8D">
        <w:rPr>
          <w:rFonts w:ascii="Times New Roman" w:hAnsi="Times New Roman" w:cs="Times New Roman"/>
          <w:i/>
          <w:sz w:val="24"/>
          <w:szCs w:val="24"/>
          <w:lang w:val="en-US"/>
        </w:rPr>
        <w:t>review</w:t>
      </w:r>
      <w:r w:rsidRPr="005442AE">
        <w:rPr>
          <w:rFonts w:ascii="Times New Roman" w:hAnsi="Times New Roman" w:cs="Times New Roman"/>
          <w:i/>
          <w:sz w:val="24"/>
          <w:szCs w:val="24"/>
          <w:lang w:val="en-US"/>
        </w:rPr>
        <w:t xml:space="preserve">. </w:t>
      </w:r>
      <w:r w:rsidR="00AC6DE4" w:rsidRPr="005442AE">
        <w:rPr>
          <w:rFonts w:ascii="Times New Roman" w:hAnsi="Times New Roman" w:cs="Times New Roman"/>
          <w:i/>
          <w:sz w:val="24"/>
          <w:szCs w:val="24"/>
          <w:lang w:val="en-US"/>
        </w:rPr>
        <w:t>In addition</w:t>
      </w:r>
      <w:r w:rsidRPr="005442AE">
        <w:rPr>
          <w:rFonts w:ascii="Times New Roman" w:hAnsi="Times New Roman" w:cs="Times New Roman"/>
          <w:i/>
          <w:sz w:val="24"/>
          <w:szCs w:val="24"/>
          <w:lang w:val="en-US"/>
        </w:rPr>
        <w:t xml:space="preserve">, this section aims to learn about the manufacturing process used by the foreign company in the production of its </w:t>
      </w:r>
      <w:r w:rsidR="00E80E5C" w:rsidRPr="005442AE">
        <w:rPr>
          <w:rFonts w:ascii="Times New Roman" w:hAnsi="Times New Roman" w:cs="Times New Roman"/>
          <w:i/>
          <w:sz w:val="24"/>
          <w:szCs w:val="24"/>
          <w:lang w:val="en-US"/>
        </w:rPr>
        <w:t>product</w:t>
      </w:r>
      <w:r w:rsidRPr="005442AE">
        <w:rPr>
          <w:rFonts w:ascii="Times New Roman" w:hAnsi="Times New Roman" w:cs="Times New Roman"/>
          <w:i/>
          <w:sz w:val="24"/>
          <w:szCs w:val="24"/>
          <w:lang w:val="en-US"/>
        </w:rPr>
        <w:t>.</w:t>
      </w:r>
    </w:p>
    <w:p w14:paraId="568783EF" w14:textId="77777777" w:rsidR="00A63308" w:rsidRPr="005442AE" w:rsidRDefault="00A63308" w:rsidP="001B111A">
      <w:pPr>
        <w:spacing w:after="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5. Company Product </w:t>
      </w:r>
    </w:p>
    <w:p w14:paraId="27DD459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5.1 Describe, in details,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produced for consumption in your domestic market, that exported to third countries and that exported to Brazil, specifying, as applicable: raw material; chemical composition; model; </w:t>
      </w:r>
      <w:r w:rsidR="00AC6DE4" w:rsidRPr="005442AE">
        <w:rPr>
          <w:rFonts w:ascii="Times New Roman" w:hAnsi="Times New Roman" w:cs="Times New Roman"/>
          <w:sz w:val="24"/>
          <w:szCs w:val="24"/>
          <w:lang w:val="en-US"/>
        </w:rPr>
        <w:t>size</w:t>
      </w:r>
      <w:r w:rsidRPr="005442AE">
        <w:rPr>
          <w:rFonts w:ascii="Times New Roman" w:hAnsi="Times New Roman" w:cs="Times New Roman"/>
          <w:sz w:val="24"/>
          <w:szCs w:val="24"/>
          <w:lang w:val="en-US"/>
        </w:rPr>
        <w:t xml:space="preserve">; capacity; power; form of presentation, uses and applications and </w:t>
      </w:r>
      <w:r w:rsidR="00AC6DE4"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distribution. State any other characteristics considered relevant to the identification of the product.</w:t>
      </w:r>
    </w:p>
    <w:p w14:paraId="6EC261B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5.2 Present, if available, literature, catalogue, marketing material or another document that provides technical information about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w:t>
      </w:r>
    </w:p>
    <w:p w14:paraId="322B1FA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5.3 Clarify differences, when existent, between the product sold in the domestic market, the one exported to third</w:t>
      </w:r>
      <w:r w:rsidR="00AC6DE4" w:rsidRPr="005442AE">
        <w:rPr>
          <w:rFonts w:ascii="Times New Roman" w:hAnsi="Times New Roman" w:cs="Times New Roman"/>
          <w:sz w:val="24"/>
          <w:szCs w:val="24"/>
          <w:lang w:val="en-US"/>
        </w:rPr>
        <w:t>-country markets</w:t>
      </w:r>
      <w:r w:rsidRPr="005442AE">
        <w:rPr>
          <w:rFonts w:ascii="Times New Roman" w:hAnsi="Times New Roman" w:cs="Times New Roman"/>
          <w:sz w:val="24"/>
          <w:szCs w:val="24"/>
          <w:lang w:val="en-US"/>
        </w:rPr>
        <w:t xml:space="preserve"> and the one exported to Brazil.</w:t>
      </w:r>
    </w:p>
    <w:p w14:paraId="3B6A9E8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5.4 Describe, in details, the product codification system (CODPROD) used by </w:t>
      </w:r>
      <w:r w:rsidR="00AC6DE4"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 in the normal course of business, including the full range of prefixes, suffixes and other notations that identify the different types/models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Present a full</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list of codes, accompanied by the description of the elements that compose them and by their respective commercial names. </w:t>
      </w:r>
    </w:p>
    <w:p w14:paraId="060F0C72" w14:textId="0A5D239A" w:rsidR="00E00C19" w:rsidRPr="00E00C19" w:rsidRDefault="00A63308" w:rsidP="00F75CF0">
      <w:pPr>
        <w:rPr>
          <w:rFonts w:ascii="Times New Roman" w:hAnsi="Times New Roman" w:cs="Times New Roman"/>
          <w:sz w:val="24"/>
          <w:szCs w:val="24"/>
          <w:lang w:val="en-US"/>
        </w:rPr>
      </w:pPr>
      <w:r w:rsidRPr="005442AE">
        <w:rPr>
          <w:rFonts w:ascii="Times New Roman" w:hAnsi="Times New Roman" w:cs="Times New Roman"/>
          <w:sz w:val="24"/>
          <w:szCs w:val="24"/>
          <w:lang w:val="en-US"/>
        </w:rPr>
        <w:tab/>
        <w:t>5.5 State the existence of a specific CODPROD</w:t>
      </w:r>
      <w:r w:rsidR="00F75CF0" w:rsidRPr="005442AE">
        <w:rPr>
          <w:rFonts w:ascii="Times New Roman" w:hAnsi="Times New Roman" w:cs="Times New Roman"/>
          <w:sz w:val="24"/>
          <w:szCs w:val="24"/>
          <w:lang w:val="en-US"/>
        </w:rPr>
        <w:t xml:space="preserve"> used</w:t>
      </w:r>
      <w:r w:rsidRPr="005442AE">
        <w:rPr>
          <w:rFonts w:ascii="Times New Roman" w:hAnsi="Times New Roman" w:cs="Times New Roman"/>
          <w:sz w:val="24"/>
          <w:szCs w:val="24"/>
          <w:lang w:val="en-US"/>
        </w:rPr>
        <w:t xml:space="preserve"> to classify products according to the market for which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will be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w:t>
      </w:r>
    </w:p>
    <w:p w14:paraId="1E92BCAE"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6. Production Process</w:t>
      </w:r>
    </w:p>
    <w:p w14:paraId="7E5D2065"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6.1 General Production Process</w:t>
      </w:r>
    </w:p>
    <w:p w14:paraId="55B0C3F1"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 Describe, in details, your company’s production process, specifying, among other items: raw materials, subsidiary materials, utilities and the</w:t>
      </w:r>
      <w:r w:rsidR="00482610" w:rsidRPr="005442AE">
        <w:rPr>
          <w:rFonts w:ascii="Times New Roman" w:hAnsi="Times New Roman" w:cs="Times New Roman"/>
          <w:sz w:val="24"/>
          <w:szCs w:val="24"/>
          <w:lang w:val="en-US"/>
        </w:rPr>
        <w:t xml:space="preserve"> production unit of volume</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(i.e. units, kilograms, tons). Specify, when existent, differences in the production process according to the destin</w:t>
      </w:r>
      <w:r w:rsidR="00FC7068" w:rsidRPr="005442AE">
        <w:rPr>
          <w:rFonts w:ascii="Times New Roman" w:hAnsi="Times New Roman" w:cs="Times New Roman"/>
          <w:sz w:val="24"/>
          <w:szCs w:val="24"/>
          <w:lang w:val="en-US"/>
        </w:rPr>
        <w:t>ation</w:t>
      </w:r>
      <w:r w:rsidRPr="005442AE">
        <w:rPr>
          <w:rFonts w:ascii="Times New Roman" w:hAnsi="Times New Roman" w:cs="Times New Roman"/>
          <w:sz w:val="24"/>
          <w:szCs w:val="24"/>
          <w:lang w:val="en-US"/>
        </w:rPr>
        <w:t xml:space="preserv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(domestic market, exports to third</w:t>
      </w:r>
      <w:r w:rsidR="00FC7068" w:rsidRPr="005442AE">
        <w:rPr>
          <w:rFonts w:ascii="Times New Roman" w:hAnsi="Times New Roman" w:cs="Times New Roman"/>
          <w:sz w:val="24"/>
          <w:szCs w:val="24"/>
          <w:lang w:val="en-US"/>
        </w:rPr>
        <w:t>-country market</w:t>
      </w:r>
      <w:r w:rsidR="00864CB2"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and exports to Brazil).</w:t>
      </w:r>
    </w:p>
    <w:p w14:paraId="7959DB20"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07384E05"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6.1.3 If production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takes place at more than one facility or affiliate, identify each one of them and describe, in details, the production activities conducted by each one.</w:t>
      </w:r>
    </w:p>
    <w:p w14:paraId="1615BECE"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6.1.4 State whether any services part of the production process are outsourced, such as maintenance and tooling, utilities supply, etc.</w:t>
      </w:r>
    </w:p>
    <w:p w14:paraId="5B45A606"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19FF0F12"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6.1.6 List all byproducts, co-products and scrap that result from producing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Indicate whether this material is reintroduced in the production cycle or reused in any way, sold or thrown away for being devoid of any economic value.</w:t>
      </w:r>
    </w:p>
    <w:p w14:paraId="68F1E5AD"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6.1.7 State your company’s usual production regime (i.e. continuous or batch production) and the number</w:t>
      </w:r>
      <w:r w:rsidR="00482610"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of shifts.</w:t>
      </w:r>
    </w:p>
    <w:p w14:paraId="23050A45"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6.1.8 State if there are any other products manufactured by your company.</w:t>
      </w:r>
    </w:p>
    <w:p w14:paraId="1367CC8A"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6.1.9 Clarify whether the production line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is also used for the manufacturing of other products.</w:t>
      </w:r>
    </w:p>
    <w:p w14:paraId="101E8AF3"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6.1.10 State the nominal and effective installed capacity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7EC54452"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6.1.11 If the installed capacity is used for the manufacturing of other products, pursuant to 6.8 and 6.9, state, also in Appendix II, their production, by listing them separately in the column “others”.</w:t>
      </w:r>
    </w:p>
    <w:p w14:paraId="70DAF8E5"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6.1.12 State the existence of stock, pursuant to the model provided in Appendix </w:t>
      </w:r>
      <w:r w:rsidR="00A87FF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State it below and provide a version of Appendix </w:t>
      </w:r>
      <w:r w:rsidR="00A87FF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in weight units (kilograms or tons) and in other trading units (units, pieces, lit</w:t>
      </w:r>
      <w:r w:rsidR="009A1459"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es). </w:t>
      </w:r>
      <w:r w:rsidR="00753A99" w:rsidRPr="006E0824">
        <w:rPr>
          <w:rFonts w:ascii="Times New Roman" w:hAnsi="Times New Roman" w:cs="Times New Roman"/>
          <w:sz w:val="24"/>
          <w:szCs w:val="24"/>
          <w:lang w:val="en-US"/>
        </w:rPr>
        <w:t>It must be emphasized that the initial stock must be identical to the final stock of the previous period.</w:t>
      </w:r>
    </w:p>
    <w:p w14:paraId="1B8B53D1"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6.2 Production Process with the Participation of Affiliated Parties</w:t>
      </w:r>
    </w:p>
    <w:p w14:paraId="4B1B3EAF"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6.2.1 State whether your company purchases raw materials, inputs, services or utilities from affiliated parties.</w:t>
      </w:r>
    </w:p>
    <w:p w14:paraId="6F409D88"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6.2.2 List all elements received from each affiliated party and used in the production. For each of the products described, specify, pursuant to Appendix </w:t>
      </w:r>
      <w:r w:rsidR="00F10281"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V:</w:t>
      </w:r>
    </w:p>
    <w:p w14:paraId="1CE86212"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a) Value and volume of elements purchased from affiliated parties in P5.</w:t>
      </w:r>
    </w:p>
    <w:p w14:paraId="1A07032A"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b) Transferring unit price charged in these transactions in P5.</w:t>
      </w:r>
    </w:p>
    <w:p w14:paraId="1A1125B2"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c) If the affiliated party sells the same product to non-affiliated buyers, attach documentation that confirms the price paid by non-affiliated parties.</w:t>
      </w:r>
    </w:p>
    <w:p w14:paraId="1EDFE36D" w14:textId="77777777" w:rsidR="00A63308" w:rsidRPr="005442AE" w:rsidRDefault="00D16D66"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4624" behindDoc="0" locked="0" layoutInCell="1" allowOverlap="1" wp14:anchorId="79B05023" wp14:editId="7BFF4D1E">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511C6F0"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" filled="f" strokecolor="black [1600]"/>
            </w:pict>
          </mc:Fallback>
        </mc:AlternateContent>
      </w:r>
    </w:p>
    <w:p w14:paraId="0E248433" w14:textId="77777777" w:rsidR="00A4067C" w:rsidRPr="005442AE" w:rsidRDefault="00A4067C" w:rsidP="00A4067C">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“Product and Production Process” section above.  </w:t>
      </w:r>
    </w:p>
    <w:p w14:paraId="29F04377"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0158E2C8"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4A00CF20"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1C16C882"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3116E5EA" w14:textId="77777777" w:rsidR="00F851FB" w:rsidRPr="005442AE" w:rsidRDefault="00F851FB">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14:paraId="567F0ECF" w14:textId="77777777" w:rsidR="00A63308" w:rsidRPr="005442AE" w:rsidRDefault="00576861" w:rsidP="0054503F">
      <w:pPr>
        <w:ind w:left="1068" w:firstLine="348"/>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0528" behindDoc="0" locked="0" layoutInCell="1" allowOverlap="1" wp14:anchorId="0C3E623A" wp14:editId="504AF4F4">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C337EA"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" filled="f"/>
            </w:pict>
          </mc:Fallback>
        </mc:AlternateContent>
      </w:r>
      <w:r w:rsidR="00A63308" w:rsidRPr="005442AE">
        <w:rPr>
          <w:rFonts w:ascii="Times New Roman" w:hAnsi="Times New Roman" w:cs="Times New Roman"/>
          <w:b/>
          <w:sz w:val="24"/>
          <w:szCs w:val="24"/>
          <w:lang w:val="en-US"/>
        </w:rPr>
        <w:t>IV – D</w:t>
      </w:r>
      <w:r w:rsidRPr="005442AE">
        <w:rPr>
          <w:rFonts w:ascii="Times New Roman" w:hAnsi="Times New Roman" w:cs="Times New Roman"/>
          <w:b/>
          <w:sz w:val="24"/>
          <w:szCs w:val="24"/>
          <w:lang w:val="en-US"/>
        </w:rPr>
        <w:t>ISTRIBUTION AND SALES PROCESSES</w:t>
      </w:r>
    </w:p>
    <w:p w14:paraId="6367FC0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 purpose of this section is to gather information about distribution and sales processes. This information will be used to assess the data provided by the company, allowing for </w:t>
      </w:r>
      <w:r w:rsidR="00343607">
        <w:rPr>
          <w:rFonts w:ascii="Times New Roman" w:hAnsi="Times New Roman" w:cs="Times New Roman"/>
          <w:i/>
          <w:sz w:val="24"/>
          <w:szCs w:val="24"/>
          <w:lang w:val="en-US"/>
        </w:rPr>
        <w:t>SDCOM</w:t>
      </w:r>
      <w:r w:rsidRPr="005442AE">
        <w:rPr>
          <w:rFonts w:ascii="Times New Roman" w:hAnsi="Times New Roman" w:cs="Times New Roman"/>
          <w:i/>
          <w:sz w:val="24"/>
          <w:szCs w:val="24"/>
          <w:lang w:val="en-US"/>
        </w:rPr>
        <w:t xml:space="preserve"> to make appropriate comparisons at the same level of trade. This way, the information provided by the company will allow, if necessary, the fulfillment of adjustments during the </w:t>
      </w:r>
      <w:r w:rsidR="00422A8D">
        <w:rPr>
          <w:rFonts w:ascii="Times New Roman" w:hAnsi="Times New Roman" w:cs="Times New Roman"/>
          <w:i/>
          <w:sz w:val="24"/>
          <w:szCs w:val="24"/>
          <w:lang w:val="en-US"/>
        </w:rPr>
        <w:t>review</w:t>
      </w:r>
      <w:r w:rsidRPr="005442AE">
        <w:rPr>
          <w:rFonts w:ascii="Times New Roman" w:hAnsi="Times New Roman" w:cs="Times New Roman"/>
          <w:sz w:val="24"/>
          <w:szCs w:val="24"/>
          <w:lang w:val="en-US"/>
        </w:rPr>
        <w:t>.</w:t>
      </w:r>
    </w:p>
    <w:p w14:paraId="273BA647"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7. Distribution Process</w:t>
      </w:r>
    </w:p>
    <w:p w14:paraId="3666CB8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7.1 Provide a flowchart and a description of each of your company’s </w:t>
      </w:r>
      <w:r w:rsidR="00BF2F3E"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w:t>
      </w:r>
      <w:r w:rsidR="00BF2F3E" w:rsidRPr="005442AE">
        <w:rPr>
          <w:rFonts w:ascii="Times New Roman" w:hAnsi="Times New Roman" w:cs="Times New Roman"/>
          <w:sz w:val="24"/>
          <w:szCs w:val="24"/>
          <w:lang w:val="en-US"/>
        </w:rPr>
        <w:t>ribution</w:t>
      </w:r>
      <w:r w:rsidRPr="005442AE">
        <w:rPr>
          <w:rFonts w:ascii="Times New Roman" w:hAnsi="Times New Roman" w:cs="Times New Roman"/>
          <w:sz w:val="24"/>
          <w:szCs w:val="24"/>
          <w:lang w:val="en-US"/>
        </w:rPr>
        <w:t xml:space="preserve"> used for:</w:t>
      </w:r>
    </w:p>
    <w:p w14:paraId="209BF7A8"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 Sales in the domestic market;</w:t>
      </w:r>
    </w:p>
    <w:p w14:paraId="1A789F2E"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 Exports to a third</w:t>
      </w:r>
      <w:r w:rsidR="00BF2F3E"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country</w:t>
      </w:r>
      <w:r w:rsidR="00BF2F3E" w:rsidRPr="005442AE">
        <w:rPr>
          <w:rFonts w:ascii="Times New Roman" w:hAnsi="Times New Roman" w:cs="Times New Roman"/>
          <w:sz w:val="24"/>
          <w:szCs w:val="24"/>
          <w:lang w:val="en-US"/>
        </w:rPr>
        <w:t xml:space="preserve"> market</w:t>
      </w:r>
      <w:r w:rsidRPr="005442AE">
        <w:rPr>
          <w:rFonts w:ascii="Times New Roman" w:hAnsi="Times New Roman" w:cs="Times New Roman"/>
          <w:sz w:val="24"/>
          <w:szCs w:val="24"/>
          <w:lang w:val="en-US"/>
        </w:rPr>
        <w:t>; and</w:t>
      </w:r>
    </w:p>
    <w:p w14:paraId="207F7590"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(iii) Exports to Brazil.</w:t>
      </w:r>
    </w:p>
    <w:p w14:paraId="54CDE496" w14:textId="77777777" w:rsidR="009642CE" w:rsidRPr="005442AE" w:rsidRDefault="009642CE" w:rsidP="009642CE">
      <w:pPr>
        <w:spacing w:after="0" w:line="240" w:lineRule="auto"/>
        <w:jc w:val="both"/>
        <w:rPr>
          <w:rFonts w:ascii="Times New Roman" w:hAnsi="Times New Roman" w:cs="Times New Roman"/>
          <w:sz w:val="24"/>
          <w:szCs w:val="24"/>
          <w:lang w:val="en-US"/>
        </w:rPr>
      </w:pPr>
    </w:p>
    <w:p w14:paraId="79C72F1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7.2 Describe functions</w:t>
      </w:r>
      <w:r w:rsidR="00460B7C" w:rsidRPr="005442AE">
        <w:rPr>
          <w:rFonts w:ascii="Times New Roman" w:hAnsi="Times New Roman" w:cs="Times New Roman"/>
          <w:sz w:val="24"/>
          <w:szCs w:val="24"/>
          <w:lang w:val="en-US"/>
        </w:rPr>
        <w:t xml:space="preserve"> performed</w:t>
      </w:r>
      <w:r w:rsidRPr="005442AE">
        <w:rPr>
          <w:rFonts w:ascii="Times New Roman" w:hAnsi="Times New Roman" w:cs="Times New Roman"/>
          <w:sz w:val="24"/>
          <w:szCs w:val="24"/>
          <w:lang w:val="en-US"/>
        </w:rPr>
        <w:t xml:space="preserve"> and services offered by intermediaries in the channel(s) of distribution used by your company in (i), (ii) and (iii).</w:t>
      </w:r>
    </w:p>
    <w:p w14:paraId="6965CAE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7.3 Specify services related to the distribution process that are paid by your company and those paid by intermediaries or by affiliated companies.</w:t>
      </w:r>
    </w:p>
    <w:p w14:paraId="012632C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7.4 Provide a list of the categories of customers (e.g., local distributor, end-user, trading companies, etc) in (i), (ii) and (iii), specifying in each case the channels of distribution used.</w:t>
      </w:r>
    </w:p>
    <w:p w14:paraId="31769F83" w14:textId="77777777" w:rsidR="009642CE" w:rsidRPr="005442AE" w:rsidRDefault="009642CE" w:rsidP="00A63308">
      <w:pPr>
        <w:jc w:val="both"/>
        <w:rPr>
          <w:rFonts w:ascii="Times New Roman" w:hAnsi="Times New Roman" w:cs="Times New Roman"/>
          <w:sz w:val="24"/>
          <w:szCs w:val="24"/>
          <w:lang w:val="en-US"/>
        </w:rPr>
      </w:pPr>
    </w:p>
    <w:p w14:paraId="2ED2264E"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8. Sales Process</w:t>
      </w:r>
    </w:p>
    <w:p w14:paraId="4F1448C7"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8.1 General Sales</w:t>
      </w:r>
    </w:p>
    <w:p w14:paraId="5838D29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 Describe, in details, the sales process for each method and channel of distribution </w:t>
      </w:r>
      <w:r w:rsidR="00BF2F3E" w:rsidRPr="005442AE">
        <w:rPr>
          <w:rFonts w:ascii="Times New Roman" w:hAnsi="Times New Roman" w:cs="Times New Roman"/>
          <w:sz w:val="24"/>
          <w:szCs w:val="24"/>
          <w:lang w:val="en-US"/>
        </w:rPr>
        <w:t>reported</w:t>
      </w:r>
      <w:r w:rsidRPr="005442AE">
        <w:rPr>
          <w:rFonts w:ascii="Times New Roman" w:hAnsi="Times New Roman" w:cs="Times New Roman"/>
          <w:sz w:val="24"/>
          <w:szCs w:val="24"/>
          <w:lang w:val="en-US"/>
        </w:rPr>
        <w:t xml:space="preserve"> under item 7.</w:t>
      </w:r>
    </w:p>
    <w:p w14:paraId="16F400B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8.1.2 Describe, in details, your terms of payment used in (i), (ii) and (iii) (e.g., on the spot payments, early payments, discounts, rebates, etc.).</w:t>
      </w:r>
    </w:p>
    <w:p w14:paraId="29CC2AB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8.1.3 Provide a price list of the subject product sold in the domestic market, in third-country markets and in Brazil, discriminating the information according to your terms of payment</w:t>
      </w:r>
      <w:r w:rsidR="00352AE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reported under item 8.1.2.</w:t>
      </w:r>
    </w:p>
    <w:p w14:paraId="1890B90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8.1.4 Report whether there are any restrictions to direct sales and to sales performed by intermediaries in (i), (ii) and (iii), especially concerning volume, </w:t>
      </w:r>
      <w:r w:rsidR="00771EE8" w:rsidRPr="005442AE">
        <w:rPr>
          <w:rFonts w:ascii="Times New Roman" w:hAnsi="Times New Roman" w:cs="Times New Roman"/>
          <w:sz w:val="24"/>
          <w:szCs w:val="24"/>
          <w:lang w:val="en-US"/>
        </w:rPr>
        <w:t>geographical scope</w:t>
      </w:r>
      <w:r w:rsidRPr="005442AE">
        <w:rPr>
          <w:rFonts w:ascii="Times New Roman" w:hAnsi="Times New Roman" w:cs="Times New Roman"/>
          <w:sz w:val="24"/>
          <w:szCs w:val="24"/>
          <w:lang w:val="en-US"/>
        </w:rPr>
        <w:t xml:space="preserve"> and other conditioning factors.</w:t>
      </w:r>
    </w:p>
    <w:p w14:paraId="0318157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8.1.5 In case of sales to distributors, report if your company sells only to authorized distributors.</w:t>
      </w:r>
    </w:p>
    <w:p w14:paraId="4DFD609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signed between your company and the resellers.</w:t>
      </w:r>
    </w:p>
    <w:p w14:paraId="0C6F1DD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8.1.7 Report your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(e.g., spot, contract, etc.). In case of sales by contract, list the clients.</w:t>
      </w:r>
    </w:p>
    <w:p w14:paraId="1DD9305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8.1.8 Report if your company performs swap contracts.</w:t>
      </w:r>
    </w:p>
    <w:p w14:paraId="3020C5B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8.1.9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the like product from other </w:t>
      </w:r>
      <w:r w:rsidR="00AE03B5" w:rsidRPr="005442AE">
        <w:rPr>
          <w:rFonts w:ascii="Times New Roman" w:hAnsi="Times New Roman" w:cs="Times New Roman"/>
          <w:sz w:val="24"/>
          <w:szCs w:val="24"/>
          <w:lang w:val="en-US"/>
        </w:rPr>
        <w:t>brands</w:t>
      </w:r>
      <w:r w:rsidRPr="005442AE">
        <w:rPr>
          <w:rFonts w:ascii="Times New Roman" w:hAnsi="Times New Roman" w:cs="Times New Roman"/>
          <w:sz w:val="24"/>
          <w:szCs w:val="24"/>
          <w:lang w:val="en-US"/>
        </w:rPr>
        <w:t xml:space="preserve"> that not your own.</w:t>
      </w:r>
    </w:p>
    <w:p w14:paraId="744DA8D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8.1.10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4C8FB23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8.1.12 Describe</w:t>
      </w:r>
      <w:r w:rsidR="00AE03B5" w:rsidRPr="005442AE">
        <w:rPr>
          <w:rFonts w:ascii="Times New Roman" w:hAnsi="Times New Roman" w:cs="Times New Roman"/>
          <w:sz w:val="24"/>
          <w:szCs w:val="24"/>
          <w:lang w:val="en-US"/>
        </w:rPr>
        <w:t xml:space="preserve"> at</w:t>
      </w:r>
      <w:r w:rsidRPr="005442AE">
        <w:rPr>
          <w:rFonts w:ascii="Times New Roman" w:hAnsi="Times New Roman" w:cs="Times New Roman"/>
          <w:sz w:val="24"/>
          <w:szCs w:val="24"/>
          <w:lang w:val="en-US"/>
        </w:rPr>
        <w:t xml:space="preserve"> which </w:t>
      </w:r>
      <w:r w:rsidR="001F64C1" w:rsidRPr="005442AE">
        <w:rPr>
          <w:rFonts w:ascii="Times New Roman" w:hAnsi="Times New Roman" w:cs="Times New Roman"/>
          <w:sz w:val="24"/>
          <w:szCs w:val="24"/>
          <w:lang w:val="en-US"/>
        </w:rPr>
        <w:t>terms of commerce</w:t>
      </w:r>
      <w:r w:rsidRPr="005442AE">
        <w:rPr>
          <w:rFonts w:ascii="Times New Roman" w:hAnsi="Times New Roman" w:cs="Times New Roman"/>
          <w:sz w:val="24"/>
          <w:szCs w:val="24"/>
          <w:lang w:val="en-US"/>
        </w:rPr>
        <w:t xml:space="preserve"> the delivery of the product takes place in (i), (ii) and (iii) (e.g., CIF, FOB, ex works, etc.).</w:t>
      </w:r>
    </w:p>
    <w:p w14:paraId="3FB4023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8.1.13 Describe services occasionally performed by the company and by intermediaries, such as activities related to sales support, stock maintenance, after-sale and advertising.</w:t>
      </w:r>
    </w:p>
    <w:p w14:paraId="77C651A5"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8.2 Sales to Affiliated Parties (“Affiliates”)</w:t>
      </w:r>
    </w:p>
    <w:p w14:paraId="0E371A5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8.2.1 Provide a list of all affiliated parties, pursuant to item 3.3, that purchased </w:t>
      </w:r>
      <w:r w:rsidR="00AE03B5"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company’s product in the domestic market, in a third-country market used for comparison or in Brazil, indicating </w:t>
      </w:r>
      <w:r w:rsidR="00AE03B5" w:rsidRPr="005442AE">
        <w:rPr>
          <w:rFonts w:ascii="Times New Roman" w:hAnsi="Times New Roman" w:cs="Times New Roman"/>
          <w:sz w:val="24"/>
          <w:szCs w:val="24"/>
          <w:lang w:val="en-US"/>
        </w:rPr>
        <w:t>whether</w:t>
      </w:r>
      <w:r w:rsidRPr="005442AE">
        <w:rPr>
          <w:rFonts w:ascii="Times New Roman" w:hAnsi="Times New Roman" w:cs="Times New Roman"/>
          <w:sz w:val="24"/>
          <w:szCs w:val="24"/>
          <w:lang w:val="en-US"/>
        </w:rPr>
        <w:t xml:space="preserve"> the product was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for personal consumption or </w:t>
      </w:r>
      <w:r w:rsidR="00AE03B5" w:rsidRPr="005442AE">
        <w:rPr>
          <w:rFonts w:ascii="Times New Roman" w:hAnsi="Times New Roman" w:cs="Times New Roman"/>
          <w:sz w:val="24"/>
          <w:szCs w:val="24"/>
          <w:lang w:val="en-US"/>
        </w:rPr>
        <w:t xml:space="preserve">for </w:t>
      </w:r>
      <w:r w:rsidRPr="005442AE">
        <w:rPr>
          <w:rFonts w:ascii="Times New Roman" w:hAnsi="Times New Roman" w:cs="Times New Roman"/>
          <w:sz w:val="24"/>
          <w:szCs w:val="24"/>
          <w:lang w:val="en-US"/>
        </w:rPr>
        <w:t>resale.</w:t>
      </w:r>
    </w:p>
    <w:p w14:paraId="72F9FE3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8.2.2 Explain the price policy for affiliated parties. Indicate the percentage of your company’s sales that correspond to each affiliated party, in terms of volume and revenue.</w:t>
      </w:r>
    </w:p>
    <w:p w14:paraId="7B9ADE9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8.2.3 Describe, based on the sales process </w:t>
      </w:r>
      <w:r w:rsidR="00947A41" w:rsidRPr="005442AE">
        <w:rPr>
          <w:rFonts w:ascii="Times New Roman" w:hAnsi="Times New Roman" w:cs="Times New Roman"/>
          <w:sz w:val="24"/>
          <w:szCs w:val="24"/>
          <w:lang w:val="en-US"/>
        </w:rPr>
        <w:t>designated</w:t>
      </w:r>
      <w:r w:rsidRPr="005442AE">
        <w:rPr>
          <w:rFonts w:ascii="Times New Roman" w:hAnsi="Times New Roman" w:cs="Times New Roman"/>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8.2.4 Describe services occasionally performed by affiliates (e.g., activities related to sales support, stock maintenance, technical assistance, after-sales and advertising).</w:t>
      </w:r>
    </w:p>
    <w:p w14:paraId="6DD10A9F" w14:textId="77777777" w:rsidR="003B0429" w:rsidRPr="005442AE" w:rsidRDefault="003B042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8.3 Sales in the Domestic Market and Exports to Third-Country Markets</w:t>
      </w:r>
    </w:p>
    <w:p w14:paraId="079160FD" w14:textId="77777777" w:rsidR="003B0429" w:rsidRPr="005442AE" w:rsidRDefault="003B0429"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Data related to sales in the domestic market are fundamental to the calculation of the normal value in the current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e must be reported in Appendix V. In this regard, the presentation of all available data related to these sales is mandatory, even when the company </w:t>
      </w:r>
      <w:r w:rsidR="00C149E7" w:rsidRPr="005442AE">
        <w:rPr>
          <w:rFonts w:ascii="Times New Roman" w:hAnsi="Times New Roman" w:cs="Times New Roman"/>
          <w:sz w:val="24"/>
          <w:szCs w:val="24"/>
          <w:lang w:val="en-US"/>
        </w:rPr>
        <w:t>justifies the non-use of these data and provides data of exports to a third-country market as an alternative.</w:t>
      </w:r>
    </w:p>
    <w:p w14:paraId="6F427AB0" w14:textId="77777777"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8.3.1 Justify, when existent, the reasons that </w:t>
      </w:r>
      <w:r w:rsidR="00094F42" w:rsidRPr="005442AE">
        <w:rPr>
          <w:rFonts w:ascii="Times New Roman" w:hAnsi="Times New Roman" w:cs="Times New Roman"/>
          <w:sz w:val="24"/>
          <w:szCs w:val="24"/>
          <w:lang w:val="en-US"/>
        </w:rPr>
        <w:t xml:space="preserve">lead your company to judge </w:t>
      </w:r>
      <w:r w:rsidR="00CE6C62" w:rsidRPr="005442AE">
        <w:rPr>
          <w:rFonts w:ascii="Times New Roman" w:hAnsi="Times New Roman" w:cs="Times New Roman"/>
          <w:sz w:val="24"/>
          <w:szCs w:val="24"/>
          <w:lang w:val="en-US"/>
        </w:rPr>
        <w:t>the data related to</w:t>
      </w:r>
      <w:r w:rsidR="00094F42" w:rsidRPr="005442AE">
        <w:rPr>
          <w:rFonts w:ascii="Times New Roman" w:hAnsi="Times New Roman" w:cs="Times New Roman"/>
          <w:sz w:val="24"/>
          <w:szCs w:val="24"/>
          <w:lang w:val="en-US"/>
        </w:rPr>
        <w:t xml:space="preserve"> sales in your domestic market as</w:t>
      </w:r>
      <w:r w:rsidR="00CE6C62" w:rsidRPr="005442AE">
        <w:rPr>
          <w:rFonts w:ascii="Times New Roman" w:hAnsi="Times New Roman" w:cs="Times New Roman"/>
          <w:sz w:val="24"/>
          <w:szCs w:val="24"/>
          <w:lang w:val="en-US"/>
        </w:rPr>
        <w:t xml:space="preserve"> inadequate for the calculation of the normal value.</w:t>
      </w:r>
      <w:r w:rsidRPr="005442AE">
        <w:rPr>
          <w:rFonts w:ascii="Times New Roman" w:hAnsi="Times New Roman" w:cs="Times New Roman"/>
          <w:sz w:val="24"/>
          <w:szCs w:val="24"/>
          <w:lang w:val="en-US"/>
        </w:rPr>
        <w:t xml:space="preserve"> </w:t>
      </w:r>
    </w:p>
    <w:p w14:paraId="6469954A" w14:textId="77777777"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8.3.2</w:t>
      </w:r>
      <w:r w:rsidR="00CE6C62" w:rsidRPr="005442AE">
        <w:rPr>
          <w:rFonts w:ascii="Times New Roman" w:hAnsi="Times New Roman" w:cs="Times New Roman"/>
          <w:sz w:val="24"/>
          <w:szCs w:val="24"/>
          <w:lang w:val="en-US"/>
        </w:rPr>
        <w:t xml:space="preserve"> Report the three largest markets to which your company exports for determination of normal value</w:t>
      </w:r>
      <w:r w:rsidR="001A5B33" w:rsidRPr="005442AE">
        <w:rPr>
          <w:rFonts w:ascii="Times New Roman" w:hAnsi="Times New Roman" w:cs="Times New Roman"/>
          <w:sz w:val="24"/>
          <w:szCs w:val="24"/>
          <w:lang w:val="en-US"/>
        </w:rPr>
        <w:t xml:space="preserve">. </w:t>
      </w:r>
      <w:r w:rsidR="004A796C" w:rsidRPr="005442AE">
        <w:rPr>
          <w:rFonts w:ascii="Times New Roman" w:hAnsi="Times New Roman" w:cs="Times New Roman"/>
          <w:sz w:val="24"/>
          <w:szCs w:val="24"/>
          <w:lang w:val="en-US"/>
        </w:rPr>
        <w:t xml:space="preserve">If you choose to provide data concerning exports to other countries that are not </w:t>
      </w:r>
      <w:r w:rsidR="003F4FF1" w:rsidRPr="005442AE">
        <w:rPr>
          <w:rFonts w:ascii="Times New Roman" w:hAnsi="Times New Roman" w:cs="Times New Roman"/>
          <w:sz w:val="24"/>
          <w:szCs w:val="24"/>
          <w:lang w:val="en-US"/>
        </w:rPr>
        <w:t>among</w:t>
      </w:r>
      <w:r w:rsidR="004A796C" w:rsidRPr="005442AE">
        <w:rPr>
          <w:rFonts w:ascii="Times New Roman" w:hAnsi="Times New Roman" w:cs="Times New Roman"/>
          <w:sz w:val="24"/>
          <w:szCs w:val="24"/>
          <w:lang w:val="en-US"/>
        </w:rPr>
        <w:t xml:space="preserve"> the top three largest exporting markets, indicate your choice and justify it in details.</w:t>
      </w:r>
    </w:p>
    <w:p w14:paraId="419132B1" w14:textId="77777777" w:rsidR="003F4FF1" w:rsidRPr="005442AE" w:rsidRDefault="003F4FF1"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8.4 Records of Sales Returns in the Domestic Market and</w:t>
      </w:r>
      <w:r w:rsidR="009E789B" w:rsidRPr="005442AE">
        <w:rPr>
          <w:rFonts w:ascii="Times New Roman" w:hAnsi="Times New Roman" w:cs="Times New Roman"/>
          <w:b/>
          <w:sz w:val="24"/>
          <w:szCs w:val="24"/>
          <w:lang w:val="en-US"/>
        </w:rPr>
        <w:t xml:space="preserve"> in Exports to Third-Country</w:t>
      </w:r>
      <w:r w:rsidR="009E789B" w:rsidRPr="005442AE">
        <w:rPr>
          <w:rFonts w:ascii="Times New Roman" w:hAnsi="Times New Roman" w:cs="Times New Roman"/>
          <w:sz w:val="24"/>
          <w:szCs w:val="24"/>
          <w:lang w:val="en-US"/>
        </w:rPr>
        <w:t xml:space="preserve"> </w:t>
      </w:r>
      <w:r w:rsidR="009E789B" w:rsidRPr="005442AE">
        <w:rPr>
          <w:rFonts w:ascii="Times New Roman" w:hAnsi="Times New Roman" w:cs="Times New Roman"/>
          <w:b/>
          <w:sz w:val="24"/>
          <w:szCs w:val="24"/>
          <w:lang w:val="en-US"/>
        </w:rPr>
        <w:t>Markets</w:t>
      </w:r>
    </w:p>
    <w:p w14:paraId="7A527EF9" w14:textId="77777777"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8.4.1 Describe, in details, how the information related to returns of sales in the domestic market, of exports to third-country markets and of exports to Brazil are recorded.</w:t>
      </w:r>
    </w:p>
    <w:p w14:paraId="49DE0C05" w14:textId="77777777" w:rsidR="003B0429"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8.4.2 Explicitly specify if the data reported in the </w:t>
      </w:r>
      <w:r w:rsidR="00356A41" w:rsidRPr="005442AE">
        <w:rPr>
          <w:rFonts w:ascii="Times New Roman" w:hAnsi="Times New Roman" w:cs="Times New Roman"/>
          <w:sz w:val="24"/>
          <w:szCs w:val="24"/>
          <w:lang w:val="en-US"/>
        </w:rPr>
        <w:t>Appendices</w:t>
      </w:r>
      <w:r w:rsidR="00940020" w:rsidRPr="005442AE">
        <w:rPr>
          <w:rFonts w:ascii="Times New Roman" w:hAnsi="Times New Roman" w:cs="Times New Roman"/>
          <w:sz w:val="24"/>
          <w:szCs w:val="24"/>
          <w:lang w:val="en-US"/>
        </w:rPr>
        <w:t xml:space="preserve"> have been discounted with ​​return values</w:t>
      </w:r>
      <w:r w:rsidRPr="005442AE">
        <w:rPr>
          <w:rFonts w:ascii="Times New Roman" w:hAnsi="Times New Roman" w:cs="Times New Roman"/>
          <w:sz w:val="24"/>
          <w:szCs w:val="24"/>
          <w:lang w:val="en-US"/>
        </w:rPr>
        <w:t>.</w:t>
      </w:r>
    </w:p>
    <w:p w14:paraId="667FF581" w14:textId="77777777"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5442AE" w14:paraId="0660C645" w14:textId="77777777" w:rsidTr="0096624D">
        <w:trPr>
          <w:trHeight w:val="552"/>
        </w:trPr>
        <w:tc>
          <w:tcPr>
            <w:tcW w:w="3295" w:type="dxa"/>
            <w:vAlign w:val="center"/>
          </w:tcPr>
          <w:p w14:paraId="55FA3FF6" w14:textId="77777777" w:rsidR="0096624D" w:rsidRPr="005442AE" w:rsidRDefault="0096624D" w:rsidP="0096624D">
            <w:pPr>
              <w:jc w:val="center"/>
              <w:rPr>
                <w:rFonts w:ascii="Times New Roman" w:hAnsi="Times New Roman" w:cs="Times New Roman"/>
                <w:sz w:val="24"/>
                <w:szCs w:val="24"/>
                <w:lang w:val="en-US"/>
              </w:rPr>
            </w:pPr>
          </w:p>
        </w:tc>
        <w:tc>
          <w:tcPr>
            <w:tcW w:w="3295" w:type="dxa"/>
            <w:vAlign w:val="center"/>
          </w:tcPr>
          <w:p w14:paraId="7C74A1FF"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Value (unit of measurement)</w:t>
            </w:r>
          </w:p>
        </w:tc>
        <w:tc>
          <w:tcPr>
            <w:tcW w:w="3296" w:type="dxa"/>
            <w:vAlign w:val="center"/>
          </w:tcPr>
          <w:p w14:paraId="2177A77A"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Volume (unit of measurement)</w:t>
            </w:r>
          </w:p>
        </w:tc>
      </w:tr>
      <w:tr w:rsidR="0096624D" w:rsidRPr="004F59ED" w14:paraId="77B9E638" w14:textId="77777777" w:rsidTr="0096624D">
        <w:trPr>
          <w:trHeight w:val="552"/>
        </w:trPr>
        <w:tc>
          <w:tcPr>
            <w:tcW w:w="3295" w:type="dxa"/>
            <w:vAlign w:val="center"/>
          </w:tcPr>
          <w:p w14:paraId="49A2FB77"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Sales in the Domestic Market</w:t>
            </w:r>
          </w:p>
        </w:tc>
        <w:tc>
          <w:tcPr>
            <w:tcW w:w="3295" w:type="dxa"/>
            <w:vAlign w:val="center"/>
          </w:tcPr>
          <w:p w14:paraId="0C95D921"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6BB772BE" w14:textId="77777777" w:rsidR="0096624D" w:rsidRPr="005442AE" w:rsidRDefault="0096624D" w:rsidP="0096624D">
            <w:pPr>
              <w:jc w:val="center"/>
              <w:rPr>
                <w:rFonts w:ascii="Times New Roman" w:hAnsi="Times New Roman" w:cs="Times New Roman"/>
                <w:sz w:val="24"/>
                <w:szCs w:val="24"/>
                <w:lang w:val="en-US"/>
              </w:rPr>
            </w:pPr>
          </w:p>
        </w:tc>
      </w:tr>
      <w:tr w:rsidR="0096624D" w:rsidRPr="004F59ED" w14:paraId="1877880E" w14:textId="77777777" w:rsidTr="0096624D">
        <w:trPr>
          <w:trHeight w:val="552"/>
        </w:trPr>
        <w:tc>
          <w:tcPr>
            <w:tcW w:w="3295" w:type="dxa"/>
            <w:vAlign w:val="center"/>
          </w:tcPr>
          <w:p w14:paraId="31C1F4A5"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a Third-Country Market</w:t>
            </w:r>
          </w:p>
        </w:tc>
        <w:tc>
          <w:tcPr>
            <w:tcW w:w="3295" w:type="dxa"/>
            <w:vAlign w:val="center"/>
          </w:tcPr>
          <w:p w14:paraId="78D332FB"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5957CD9B" w14:textId="77777777" w:rsidR="0096624D" w:rsidRPr="005442AE" w:rsidRDefault="0096624D" w:rsidP="0096624D">
            <w:pPr>
              <w:jc w:val="center"/>
              <w:rPr>
                <w:rFonts w:ascii="Times New Roman" w:hAnsi="Times New Roman" w:cs="Times New Roman"/>
                <w:sz w:val="24"/>
                <w:szCs w:val="24"/>
                <w:lang w:val="en-US"/>
              </w:rPr>
            </w:pPr>
          </w:p>
        </w:tc>
      </w:tr>
      <w:tr w:rsidR="0096624D" w:rsidRPr="005442AE" w14:paraId="38BF9FA1" w14:textId="77777777" w:rsidTr="0096624D">
        <w:trPr>
          <w:trHeight w:val="552"/>
        </w:trPr>
        <w:tc>
          <w:tcPr>
            <w:tcW w:w="3295" w:type="dxa"/>
            <w:vAlign w:val="center"/>
          </w:tcPr>
          <w:p w14:paraId="3CAB4545"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Brazil</w:t>
            </w:r>
          </w:p>
        </w:tc>
        <w:tc>
          <w:tcPr>
            <w:tcW w:w="3295" w:type="dxa"/>
            <w:vAlign w:val="center"/>
          </w:tcPr>
          <w:p w14:paraId="118D4D26"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74D55F8D" w14:textId="77777777" w:rsidR="0096624D" w:rsidRPr="005442AE" w:rsidRDefault="0096624D" w:rsidP="0096624D">
            <w:pPr>
              <w:jc w:val="center"/>
              <w:rPr>
                <w:rFonts w:ascii="Times New Roman" w:hAnsi="Times New Roman" w:cs="Times New Roman"/>
                <w:sz w:val="24"/>
                <w:szCs w:val="24"/>
                <w:lang w:val="en-US"/>
              </w:rPr>
            </w:pPr>
          </w:p>
        </w:tc>
      </w:tr>
    </w:tbl>
    <w:p w14:paraId="2A5BC39F" w14:textId="77777777" w:rsidR="000A6ED7" w:rsidRPr="005442AE" w:rsidRDefault="000A6ED7" w:rsidP="00A63308">
      <w:pPr>
        <w:jc w:val="both"/>
        <w:rPr>
          <w:rFonts w:ascii="Times New Roman" w:hAnsi="Times New Roman" w:cs="Times New Roman"/>
          <w:sz w:val="24"/>
          <w:szCs w:val="24"/>
          <w:lang w:val="en-US"/>
        </w:rPr>
      </w:pPr>
    </w:p>
    <w:p w14:paraId="1D6C8654" w14:textId="77777777" w:rsidR="0096624D" w:rsidRPr="005442AE" w:rsidRDefault="0096624D" w:rsidP="0096624D">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2816" behindDoc="0" locked="0" layoutInCell="1" allowOverlap="1" wp14:anchorId="66A42315" wp14:editId="41E2D2CB">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742B37E"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" filled="f" strokecolor="black [1600]"/>
            </w:pict>
          </mc:Fallback>
        </mc:AlternateContent>
      </w:r>
    </w:p>
    <w:p w14:paraId="6769F6A4" w14:textId="77777777" w:rsidR="003A4120" w:rsidRPr="005442AE" w:rsidRDefault="003A4120" w:rsidP="003A4120">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“Distribution and Sales Processes” section above.  </w:t>
      </w:r>
    </w:p>
    <w:p w14:paraId="6727DF45"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7FAD5745"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37F9DFEA"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080FD294"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620E1E94" w14:textId="77777777" w:rsidR="0096624D" w:rsidRPr="005442AE" w:rsidRDefault="0096624D" w:rsidP="00A63308">
      <w:pPr>
        <w:jc w:val="both"/>
        <w:rPr>
          <w:rFonts w:ascii="Times New Roman" w:hAnsi="Times New Roman" w:cs="Times New Roman"/>
          <w:color w:val="FF0000"/>
          <w:sz w:val="24"/>
          <w:szCs w:val="24"/>
          <w:lang w:val="en-US"/>
        </w:rPr>
      </w:pPr>
    </w:p>
    <w:p w14:paraId="52B7F10D" w14:textId="77777777" w:rsidR="003A4120" w:rsidRPr="005442AE" w:rsidRDefault="003A4120">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14:paraId="75A75F07" w14:textId="77777777"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63360" behindDoc="0" locked="0" layoutInCell="1" allowOverlap="1" wp14:anchorId="35BD7A62" wp14:editId="410CC3C3">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AACA97"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" filled="f"/>
            </w:pict>
          </mc:Fallback>
        </mc:AlternateContent>
      </w:r>
      <w:r w:rsidRPr="005442AE">
        <w:rPr>
          <w:rFonts w:ascii="Times New Roman" w:hAnsi="Times New Roman" w:cs="Times New Roman"/>
          <w:b/>
          <w:sz w:val="24"/>
          <w:szCs w:val="24"/>
          <w:lang w:val="en-US"/>
        </w:rPr>
        <w:t>V – DETERMINATION OF NORMAL VALUE</w:t>
      </w:r>
    </w:p>
    <w:p w14:paraId="30F5918B" w14:textId="77777777" w:rsidR="00A63308" w:rsidRPr="005442AE" w:rsidRDefault="00A63308" w:rsidP="00A63308">
      <w:pPr>
        <w:jc w:val="both"/>
        <w:rPr>
          <w:rFonts w:ascii="Times New Roman" w:hAnsi="Times New Roman" w:cs="Times New Roman"/>
          <w:bCs/>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normal value of </w:t>
      </w:r>
      <w:r w:rsidR="001D2127" w:rsidRPr="005442AE">
        <w:rPr>
          <w:rFonts w:ascii="Times New Roman" w:hAnsi="Times New Roman" w:cs="Times New Roman"/>
          <w:i/>
          <w:sz w:val="24"/>
          <w:szCs w:val="24"/>
          <w:lang w:val="en-US"/>
        </w:rPr>
        <w:t xml:space="preserve">the like </w:t>
      </w:r>
      <w:r w:rsidRPr="005442AE">
        <w:rPr>
          <w:rFonts w:ascii="Times New Roman" w:hAnsi="Times New Roman" w:cs="Times New Roman"/>
          <w:i/>
          <w:sz w:val="24"/>
          <w:szCs w:val="24"/>
          <w:lang w:val="en-US"/>
        </w:rPr>
        <w:t xml:space="preserve">product. It is requested, thereby, that your company provides information </w:t>
      </w:r>
      <w:r w:rsidR="0028184E" w:rsidRPr="005442AE">
        <w:rPr>
          <w:rFonts w:ascii="Times New Roman" w:hAnsi="Times New Roman" w:cs="Times New Roman"/>
          <w:i/>
          <w:sz w:val="24"/>
          <w:szCs w:val="24"/>
          <w:lang w:val="en-US"/>
        </w:rPr>
        <w:t>about sales in the domestic market, exports to t</w:t>
      </w:r>
      <w:r w:rsidRPr="005442AE">
        <w:rPr>
          <w:rFonts w:ascii="Times New Roman" w:hAnsi="Times New Roman" w:cs="Times New Roman"/>
          <w:i/>
          <w:sz w:val="24"/>
          <w:szCs w:val="24"/>
          <w:lang w:val="en-US"/>
        </w:rPr>
        <w:t xml:space="preserve">hird-country </w:t>
      </w:r>
      <w:r w:rsidR="0028184E" w:rsidRPr="005442AE">
        <w:rPr>
          <w:rFonts w:ascii="Times New Roman" w:hAnsi="Times New Roman" w:cs="Times New Roman"/>
          <w:i/>
          <w:sz w:val="24"/>
          <w:szCs w:val="24"/>
          <w:lang w:val="en-US"/>
        </w:rPr>
        <w:t xml:space="preserve">markets </w:t>
      </w:r>
      <w:r w:rsidRPr="005442AE">
        <w:rPr>
          <w:rFonts w:ascii="Times New Roman" w:hAnsi="Times New Roman" w:cs="Times New Roman"/>
          <w:i/>
          <w:sz w:val="24"/>
          <w:szCs w:val="24"/>
          <w:lang w:val="en-US"/>
        </w:rPr>
        <w:t>and costs incurred by your company in product manufacturing, distribution and sales.</w:t>
      </w:r>
      <w:r w:rsidR="0041394A" w:rsidRPr="005442AE">
        <w:rPr>
          <w:lang w:val="en-US"/>
        </w:rPr>
        <w:t xml:space="preserve"> </w:t>
      </w:r>
      <w:r w:rsidR="0041394A" w:rsidRPr="005442AE">
        <w:rPr>
          <w:rFonts w:ascii="Times New Roman" w:hAnsi="Times New Roman" w:cs="Times New Roman"/>
          <w:i/>
          <w:sz w:val="24"/>
          <w:szCs w:val="24"/>
          <w:lang w:val="en-US"/>
        </w:rPr>
        <w:t>It is important that all available data be reported by the company.</w:t>
      </w:r>
      <w:r w:rsidRPr="005442AE">
        <w:rPr>
          <w:rFonts w:ascii="Times New Roman" w:hAnsi="Times New Roman" w:cs="Times New Roman"/>
          <w:i/>
          <w:sz w:val="24"/>
          <w:szCs w:val="24"/>
          <w:lang w:val="en-US"/>
        </w:rPr>
        <w:t xml:space="preserve"> </w:t>
      </w:r>
      <w:r w:rsidRPr="005442AE">
        <w:rPr>
          <w:rFonts w:ascii="Times New Roman" w:hAnsi="Times New Roman" w:cs="Times New Roman"/>
          <w:bCs/>
          <w:i/>
          <w:sz w:val="24"/>
          <w:szCs w:val="24"/>
          <w:lang w:val="en-US"/>
        </w:rPr>
        <w:t xml:space="preserve">It is recalled that the decisions will be based on the best information available if the data reported are considered inappropriate to the normal value calculation. </w:t>
      </w:r>
      <w:r w:rsidR="003C5720" w:rsidRPr="005442AE">
        <w:rPr>
          <w:rFonts w:ascii="Times New Roman" w:hAnsi="Times New Roman" w:cs="Times New Roman"/>
          <w:bCs/>
          <w:i/>
          <w:sz w:val="24"/>
          <w:szCs w:val="24"/>
          <w:lang w:val="en-US"/>
        </w:rPr>
        <w:t>The aggregation of r</w:t>
      </w:r>
      <w:r w:rsidRPr="005442AE">
        <w:rPr>
          <w:rFonts w:ascii="Times New Roman" w:hAnsi="Times New Roman" w:cs="Times New Roman"/>
          <w:bCs/>
          <w:i/>
          <w:sz w:val="24"/>
          <w:szCs w:val="24"/>
          <w:lang w:val="en-US"/>
        </w:rPr>
        <w:t xml:space="preserve">eported information must be reconciled with your accounting system and with the information reported in Appendix </w:t>
      </w:r>
      <w:r w:rsidR="008F1010" w:rsidRPr="005442AE">
        <w:rPr>
          <w:rFonts w:ascii="Times New Roman" w:hAnsi="Times New Roman" w:cs="Times New Roman"/>
          <w:bCs/>
          <w:i/>
          <w:sz w:val="24"/>
          <w:szCs w:val="24"/>
          <w:lang w:val="en-US"/>
        </w:rPr>
        <w:t>VIII</w:t>
      </w:r>
      <w:r w:rsidRPr="005442AE">
        <w:rPr>
          <w:rFonts w:ascii="Times New Roman" w:hAnsi="Times New Roman" w:cs="Times New Roman"/>
          <w:bCs/>
          <w:i/>
          <w:sz w:val="24"/>
          <w:szCs w:val="24"/>
          <w:lang w:val="en-US"/>
        </w:rPr>
        <w:t>.</w:t>
      </w:r>
    </w:p>
    <w:p w14:paraId="57DD6107" w14:textId="77777777" w:rsidR="00A63308" w:rsidRPr="005442AE" w:rsidRDefault="00A63308" w:rsidP="00A63308">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2336" behindDoc="0" locked="0" layoutInCell="1" allowOverlap="1" wp14:anchorId="21BEF897" wp14:editId="36539026">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5B7DCC"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" filled="f"/>
            </w:pict>
          </mc:Fallback>
        </mc:AlternateContent>
      </w:r>
    </w:p>
    <w:p w14:paraId="62E03A15" w14:textId="77777777"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Item A – </w:t>
      </w:r>
      <w:r w:rsidR="00EB4F27" w:rsidRPr="005442AE">
        <w:rPr>
          <w:rFonts w:ascii="Times New Roman" w:hAnsi="Times New Roman" w:cs="Times New Roman"/>
          <w:b/>
          <w:sz w:val="24"/>
          <w:szCs w:val="24"/>
          <w:lang w:val="en-US"/>
        </w:rPr>
        <w:t xml:space="preserve">Sales in the </w:t>
      </w:r>
      <w:r w:rsidRPr="005442AE">
        <w:rPr>
          <w:rFonts w:ascii="Times New Roman" w:hAnsi="Times New Roman" w:cs="Times New Roman"/>
          <w:b/>
          <w:sz w:val="24"/>
          <w:szCs w:val="24"/>
          <w:lang w:val="en-US"/>
        </w:rPr>
        <w:t>Domest</w:t>
      </w:r>
      <w:r w:rsidR="00EB4F27" w:rsidRPr="005442AE">
        <w:rPr>
          <w:rFonts w:ascii="Times New Roman" w:hAnsi="Times New Roman" w:cs="Times New Roman"/>
          <w:b/>
          <w:sz w:val="24"/>
          <w:szCs w:val="24"/>
          <w:lang w:val="en-US"/>
        </w:rPr>
        <w:t>ic Market, Exports to Third-Country Markets</w:t>
      </w:r>
    </w:p>
    <w:p w14:paraId="4F213116" w14:textId="77777777" w:rsidR="00A63308" w:rsidRPr="005442AE" w:rsidRDefault="00A63308" w:rsidP="00A63308">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domestic market sales and third-country exports in Appendix V.</w:t>
      </w:r>
    </w:p>
    <w:p w14:paraId="476503B1" w14:textId="77777777" w:rsidR="00A63308" w:rsidRPr="005442AE" w:rsidRDefault="00A63308"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w:t>
      </w:r>
      <w:r w:rsidRPr="005442AE">
        <w:rPr>
          <w:rFonts w:ascii="Times New Roman" w:hAnsi="Times New Roman" w:cs="Times New Roman"/>
          <w:b/>
          <w:sz w:val="24"/>
          <w:szCs w:val="24"/>
          <w:lang w:val="en-US"/>
        </w:rPr>
        <w:tab/>
        <w:t>DOMESTIC MARKET SALES AND THIRD-COUNTRY EXPORTS RECORD</w:t>
      </w:r>
    </w:p>
    <w:p w14:paraId="094B69F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A.1.1</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The submission of the available data relat</w:t>
      </w:r>
      <w:r w:rsidR="004232B9" w:rsidRPr="005442AE">
        <w:rPr>
          <w:rFonts w:ascii="Times New Roman" w:hAnsi="Times New Roman" w:cs="Times New Roman"/>
          <w:sz w:val="24"/>
          <w:szCs w:val="24"/>
          <w:lang w:val="en-US"/>
        </w:rPr>
        <w:t>ed</w:t>
      </w:r>
      <w:r w:rsidRPr="005442AE">
        <w:rPr>
          <w:rFonts w:ascii="Times New Roman" w:hAnsi="Times New Roman" w:cs="Times New Roman"/>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w:t>
      </w:r>
    </w:p>
    <w:p w14:paraId="2D2C888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A.1.2</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In case your company decides to provide </w:t>
      </w:r>
      <w:r w:rsidR="00C676BE" w:rsidRPr="005442AE">
        <w:rPr>
          <w:rFonts w:ascii="Times New Roman" w:hAnsi="Times New Roman" w:cs="Times New Roman"/>
          <w:sz w:val="24"/>
          <w:szCs w:val="24"/>
          <w:lang w:val="en-US"/>
        </w:rPr>
        <w:t xml:space="preserve">data about exports to </w:t>
      </w:r>
      <w:r w:rsidRPr="005442AE">
        <w:rPr>
          <w:rFonts w:ascii="Times New Roman" w:hAnsi="Times New Roman" w:cs="Times New Roman"/>
          <w:sz w:val="24"/>
          <w:szCs w:val="24"/>
          <w:lang w:val="en-US"/>
        </w:rPr>
        <w:t xml:space="preserve">third-country </w:t>
      </w:r>
      <w:r w:rsidR="00C676BE" w:rsidRPr="005442AE">
        <w:rPr>
          <w:rFonts w:ascii="Times New Roman" w:hAnsi="Times New Roman" w:cs="Times New Roman"/>
          <w:sz w:val="24"/>
          <w:szCs w:val="24"/>
          <w:lang w:val="en-US"/>
        </w:rPr>
        <w:t>markets</w:t>
      </w:r>
      <w:r w:rsidRPr="005442AE">
        <w:rPr>
          <w:rFonts w:ascii="Times New Roman" w:hAnsi="Times New Roman" w:cs="Times New Roman"/>
          <w:sz w:val="24"/>
          <w:szCs w:val="24"/>
          <w:lang w:val="en-US"/>
        </w:rPr>
        <w:t>, it is requested that you fill fields 38.0 to 45.0</w:t>
      </w:r>
    </w:p>
    <w:p w14:paraId="207DDF6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A.1.3</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Data reported must refer to P5.</w:t>
      </w:r>
    </w:p>
    <w:p w14:paraId="17EF8B9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A.1.4</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8F1010" w:rsidRPr="005442AE">
        <w:rPr>
          <w:rFonts w:ascii="Times New Roman" w:hAnsi="Times New Roman" w:cs="Times New Roman"/>
          <w:sz w:val="24"/>
          <w:szCs w:val="24"/>
          <w:lang w:val="en-US"/>
        </w:rPr>
        <w:t xml:space="preserve">Appendix V </w:t>
      </w:r>
      <w:r w:rsidR="00C676BE" w:rsidRPr="005442AE">
        <w:rPr>
          <w:rFonts w:ascii="Times New Roman" w:hAnsi="Times New Roman" w:cs="Times New Roman"/>
          <w:sz w:val="24"/>
          <w:szCs w:val="24"/>
          <w:lang w:val="en-US"/>
        </w:rPr>
        <w:t>fields description:</w:t>
      </w:r>
    </w:p>
    <w:p w14:paraId="5BCBFE25" w14:textId="77777777" w:rsidR="00A63308" w:rsidRPr="005442AE" w:rsidRDefault="00A63308" w:rsidP="00A63308">
      <w:pPr>
        <w:pStyle w:val="Default"/>
        <w:jc w:val="both"/>
        <w:rPr>
          <w:b/>
          <w:bCs/>
          <w:lang w:val="en-US"/>
        </w:rPr>
      </w:pPr>
    </w:p>
    <w:p w14:paraId="3BE1B1CD" w14:textId="77777777" w:rsidR="00A63308" w:rsidRPr="005442AE" w:rsidRDefault="00A63308" w:rsidP="00A63308">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14:paraId="5C6ECF93" w14:textId="77777777" w:rsidR="00A63308" w:rsidRPr="005442AE" w:rsidRDefault="00A63308" w:rsidP="00A63308">
      <w:pPr>
        <w:pStyle w:val="Default"/>
        <w:jc w:val="both"/>
        <w:rPr>
          <w:lang w:val="en-US"/>
        </w:rPr>
      </w:pPr>
    </w:p>
    <w:p w14:paraId="221E2CE5" w14:textId="77777777" w:rsidR="00A63308" w:rsidRPr="005442AE" w:rsidRDefault="00A63308" w:rsidP="00A63308">
      <w:pPr>
        <w:pStyle w:val="Default"/>
        <w:jc w:val="both"/>
        <w:rPr>
          <w:lang w:val="en-US"/>
        </w:rPr>
      </w:pPr>
      <w:r w:rsidRPr="005442AE">
        <w:rPr>
          <w:lang w:val="en-US"/>
        </w:rPr>
        <w:t>Field Name:</w:t>
      </w:r>
      <w:r w:rsidRPr="005442AE">
        <w:rPr>
          <w:lang w:val="en-US"/>
        </w:rPr>
        <w:tab/>
        <w:t>DCODPROD</w:t>
      </w:r>
    </w:p>
    <w:p w14:paraId="7AAD15A5" w14:textId="77777777" w:rsidR="00A63308" w:rsidRPr="005442AE" w:rsidRDefault="00A63308" w:rsidP="00A63308">
      <w:pPr>
        <w:pStyle w:val="Default"/>
        <w:jc w:val="both"/>
        <w:rPr>
          <w:lang w:val="en-US"/>
        </w:rPr>
      </w:pPr>
    </w:p>
    <w:p w14:paraId="5D244D95"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commercial product code assigned by your company in the normal course of business to the </w:t>
      </w:r>
      <w:r w:rsidR="00D46D03" w:rsidRPr="005442AE">
        <w:rPr>
          <w:rFonts w:ascii="Times New Roman" w:hAnsi="Times New Roman" w:cs="Times New Roman"/>
          <w:sz w:val="24"/>
          <w:szCs w:val="24"/>
          <w:lang w:val="en-US"/>
        </w:rPr>
        <w:t xml:space="preserve">like </w:t>
      </w:r>
      <w:r w:rsidRPr="005442AE">
        <w:rPr>
          <w:rFonts w:ascii="Times New Roman" w:hAnsi="Times New Roman" w:cs="Times New Roman"/>
          <w:sz w:val="24"/>
          <w:szCs w:val="24"/>
          <w:lang w:val="en-US"/>
        </w:rPr>
        <w:t>product.</w:t>
      </w:r>
    </w:p>
    <w:p w14:paraId="54C123AC"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r w:rsidR="00C676BE" w:rsidRPr="005442AE">
        <w:rPr>
          <w:rFonts w:ascii="Times New Roman" w:hAnsi="Times New Roman" w:cs="Times New Roman"/>
          <w:sz w:val="24"/>
          <w:szCs w:val="24"/>
          <w:lang w:val="en-US"/>
        </w:rPr>
        <w:t>.</w:t>
      </w:r>
    </w:p>
    <w:p w14:paraId="361D3CC5" w14:textId="77777777" w:rsidR="00A63308" w:rsidRPr="005442AE" w:rsidRDefault="00A63308" w:rsidP="00D5041D">
      <w:pPr>
        <w:spacing w:after="0"/>
        <w:jc w:val="both"/>
        <w:rPr>
          <w:rFonts w:ascii="Times New Roman" w:hAnsi="Times New Roman" w:cs="Times New Roman"/>
          <w:sz w:val="24"/>
          <w:szCs w:val="24"/>
          <w:lang w:val="en-US"/>
        </w:rPr>
      </w:pPr>
    </w:p>
    <w:p w14:paraId="1AB12FC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14:paraId="1A81BEF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DFAT</w:t>
      </w:r>
    </w:p>
    <w:p w14:paraId="7E87672F"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reference number assigned to the invoice in your accounting system.</w:t>
      </w:r>
    </w:p>
    <w:p w14:paraId="2B8E8065"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invoice numbering system that originated a sale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14:paraId="14E06229" w14:textId="77777777" w:rsidR="00A63308" w:rsidRPr="005442AE" w:rsidRDefault="00A63308" w:rsidP="00D5041D">
      <w:pPr>
        <w:spacing w:after="0"/>
        <w:jc w:val="both"/>
        <w:rPr>
          <w:rFonts w:ascii="Times New Roman" w:hAnsi="Times New Roman" w:cs="Times New Roman"/>
          <w:b/>
          <w:bCs/>
          <w:sz w:val="24"/>
          <w:szCs w:val="24"/>
          <w:lang w:val="en-US"/>
        </w:rPr>
      </w:pPr>
    </w:p>
    <w:p w14:paraId="7F226C9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Date</w:t>
      </w:r>
    </w:p>
    <w:p w14:paraId="66AD222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DDATAFAT</w:t>
      </w:r>
    </w:p>
    <w:p w14:paraId="1B03A2F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cs="Times New Roman"/>
          <w:bCs/>
          <w:sz w:val="24"/>
          <w:szCs w:val="24"/>
          <w:lang w:val="en-US"/>
        </w:rPr>
        <w:t>invoice date</w:t>
      </w:r>
      <w:r w:rsidR="00E43746" w:rsidRPr="005442AE">
        <w:rPr>
          <w:rFonts w:ascii="Times New Roman" w:hAnsi="Times New Roman" w:cs="Times New Roman"/>
          <w:bCs/>
          <w:sz w:val="24"/>
          <w:szCs w:val="24"/>
          <w:lang w:val="en-US"/>
        </w:rPr>
        <w:t>.</w:t>
      </w:r>
    </w:p>
    <w:p w14:paraId="758F6FB6" w14:textId="77777777"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E43746" w:rsidRPr="005442AE">
        <w:rPr>
          <w:rFonts w:ascii="Times New Roman" w:hAnsi="Times New Roman" w:cs="Times New Roman"/>
          <w:sz w:val="24"/>
          <w:szCs w:val="24"/>
          <w:lang w:val="en-US"/>
        </w:rPr>
        <w:t>.</w:t>
      </w:r>
    </w:p>
    <w:p w14:paraId="1ABD89BD" w14:textId="77777777" w:rsidR="00A63308" w:rsidRPr="005442AE" w:rsidRDefault="00A63308" w:rsidP="00D5041D">
      <w:pPr>
        <w:spacing w:after="0"/>
        <w:jc w:val="both"/>
        <w:rPr>
          <w:rFonts w:ascii="Times New Roman" w:hAnsi="Times New Roman" w:cs="Times New Roman"/>
          <w:b/>
          <w:bCs/>
          <w:sz w:val="24"/>
          <w:szCs w:val="24"/>
          <w:lang w:val="en-US"/>
        </w:rPr>
      </w:pPr>
    </w:p>
    <w:p w14:paraId="7459CB6F"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14:paraId="33DE4EDF"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DVENDT</w:t>
      </w:r>
    </w:p>
    <w:p w14:paraId="72848A10"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in the comparison market.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14:paraId="61B18BD6"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14:paraId="734E6CAD" w14:textId="77777777"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14:paraId="22AC242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756D6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14:paraId="40F4D1F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DDATAEMB</w:t>
      </w:r>
    </w:p>
    <w:p w14:paraId="0B273DEF"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 xml:space="preserve">your </w:t>
      </w:r>
      <w:r w:rsidRPr="005442AE">
        <w:rPr>
          <w:rFonts w:ascii="Times New Roman" w:hAnsi="Times New Roman" w:cs="Times New Roman"/>
          <w:bCs/>
          <w:sz w:val="24"/>
          <w:szCs w:val="24"/>
          <w:lang w:val="en-US"/>
        </w:rPr>
        <w:t xml:space="preserve">company’s factory. </w:t>
      </w:r>
    </w:p>
    <w:p w14:paraId="7B7FA774" w14:textId="77777777"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14:paraId="6B47FEBB" w14:textId="77777777" w:rsidR="00A63308" w:rsidRPr="005442AE" w:rsidRDefault="00A63308" w:rsidP="00A63308">
      <w:pPr>
        <w:pStyle w:val="Default"/>
        <w:jc w:val="both"/>
        <w:rPr>
          <w:b/>
          <w:bCs/>
          <w:lang w:val="en-US"/>
        </w:rPr>
      </w:pPr>
    </w:p>
    <w:p w14:paraId="440433DC" w14:textId="77777777" w:rsidR="00A63308" w:rsidRPr="005442AE" w:rsidRDefault="00A63308" w:rsidP="00A63308">
      <w:pPr>
        <w:pStyle w:val="Default"/>
        <w:jc w:val="both"/>
        <w:rPr>
          <w:u w:val="single"/>
          <w:lang w:val="en-US"/>
        </w:rPr>
      </w:pPr>
      <w:r w:rsidRPr="005442AE">
        <w:rPr>
          <w:b/>
          <w:bCs/>
          <w:lang w:val="en-US"/>
        </w:rPr>
        <w:t xml:space="preserve">FIELD NUMBER 6.0: </w:t>
      </w:r>
      <w:r w:rsidR="00315185" w:rsidRPr="005442AE">
        <w:rPr>
          <w:b/>
          <w:bCs/>
          <w:lang w:val="en-US"/>
        </w:rPr>
        <w:tab/>
      </w:r>
      <w:r w:rsidRPr="005442AE">
        <w:rPr>
          <w:b/>
          <w:bCs/>
          <w:lang w:val="en-US"/>
        </w:rPr>
        <w:t xml:space="preserve">Customer Code </w:t>
      </w:r>
    </w:p>
    <w:p w14:paraId="7046565C" w14:textId="77777777" w:rsidR="00A535FB" w:rsidRPr="005442AE" w:rsidRDefault="00A535FB" w:rsidP="00A535FB">
      <w:pPr>
        <w:spacing w:after="0" w:line="240" w:lineRule="auto"/>
        <w:jc w:val="both"/>
        <w:rPr>
          <w:rFonts w:ascii="Times New Roman" w:hAnsi="Times New Roman" w:cs="Times New Roman"/>
          <w:sz w:val="24"/>
          <w:szCs w:val="24"/>
          <w:lang w:val="en-US"/>
        </w:rPr>
      </w:pPr>
    </w:p>
    <w:p w14:paraId="556C06A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DCLICOD</w:t>
      </w:r>
    </w:p>
    <w:p w14:paraId="2C47F8A1"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name of the customer or the internal accounting code designating the customer</w:t>
      </w:r>
      <w:r w:rsidR="00DE1635" w:rsidRPr="005442AE">
        <w:rPr>
          <w:rFonts w:ascii="Times New Roman" w:hAnsi="Times New Roman" w:cs="Times New Roman"/>
          <w:sz w:val="24"/>
          <w:szCs w:val="24"/>
          <w:lang w:val="en-US"/>
        </w:rPr>
        <w:t>.</w:t>
      </w:r>
    </w:p>
    <w:p w14:paraId="601A08A9"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provide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14:paraId="61CB22DE" w14:textId="77777777" w:rsidR="00BA207D" w:rsidRPr="005442AE" w:rsidRDefault="00BA207D" w:rsidP="0013617D">
      <w:pPr>
        <w:spacing w:after="0"/>
        <w:jc w:val="both"/>
        <w:rPr>
          <w:rFonts w:ascii="Times New Roman" w:hAnsi="Times New Roman" w:cs="Times New Roman"/>
          <w:b/>
          <w:bCs/>
          <w:sz w:val="24"/>
          <w:szCs w:val="24"/>
          <w:lang w:val="en-US"/>
        </w:rPr>
      </w:pPr>
    </w:p>
    <w:p w14:paraId="490598E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14:paraId="76C8CD1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DCLINOM</w:t>
      </w:r>
    </w:p>
    <w:p w14:paraId="10708AA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corporate name of each customer.</w:t>
      </w:r>
    </w:p>
    <w:p w14:paraId="4884E5FD"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corporate name of all customers, whether </w:t>
      </w:r>
      <w:r w:rsidR="00DE1635" w:rsidRPr="005442AE">
        <w:rPr>
          <w:rFonts w:ascii="Times New Roman" w:hAnsi="Times New Roman" w:cs="Times New Roman"/>
          <w:sz w:val="24"/>
          <w:szCs w:val="24"/>
          <w:lang w:val="en-US"/>
        </w:rPr>
        <w:t>in</w:t>
      </w:r>
      <w:r w:rsidRPr="005442AE">
        <w:rPr>
          <w:rFonts w:ascii="Times New Roman" w:hAnsi="Times New Roman" w:cs="Times New Roman"/>
          <w:sz w:val="24"/>
          <w:szCs w:val="24"/>
          <w:lang w:val="en-US"/>
        </w:rPr>
        <w:t xml:space="preserve"> the domestic market or foreign market. </w:t>
      </w:r>
    </w:p>
    <w:p w14:paraId="2D77FE44" w14:textId="77777777" w:rsidR="00C11EFE" w:rsidRPr="005442AE" w:rsidRDefault="00C11EFE" w:rsidP="00D5041D">
      <w:pPr>
        <w:spacing w:after="0"/>
        <w:ind w:left="1410" w:hanging="1410"/>
        <w:jc w:val="both"/>
        <w:rPr>
          <w:rFonts w:ascii="Times New Roman" w:hAnsi="Times New Roman" w:cs="Times New Roman"/>
          <w:b/>
          <w:bCs/>
          <w:sz w:val="24"/>
          <w:szCs w:val="24"/>
          <w:lang w:val="en-US"/>
        </w:rPr>
      </w:pPr>
    </w:p>
    <w:p w14:paraId="6F624AF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14:paraId="28E3FFB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DRELCLI</w:t>
      </w:r>
    </w:p>
    <w:p w14:paraId="4DD6CD1A"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code designating whether the customer is affiliated. </w:t>
      </w:r>
    </w:p>
    <w:p w14:paraId="4487374F"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14:paraId="1261BBE0" w14:textId="77777777" w:rsidR="00A63308" w:rsidRPr="005442AE" w:rsidRDefault="00A63308" w:rsidP="00A63308">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14:paraId="4A71429C"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14:paraId="76154A63" w14:textId="77777777"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14:paraId="29D3B180" w14:textId="77777777" w:rsidR="00A63308" w:rsidRPr="005442AE" w:rsidRDefault="00A63308" w:rsidP="00A63308">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as previously noted, the definition of affiliated parties is under item 3.3</w:t>
      </w:r>
      <w:r w:rsidR="0069167F" w:rsidRPr="005442AE">
        <w:rPr>
          <w:rFonts w:ascii="Times New Roman" w:hAnsi="Times New Roman" w:cs="Times New Roman"/>
          <w:sz w:val="24"/>
          <w:szCs w:val="24"/>
          <w:lang w:val="en-US"/>
        </w:rPr>
        <w:t>.</w:t>
      </w:r>
    </w:p>
    <w:p w14:paraId="394D46F4" w14:textId="77777777" w:rsidR="00A63308" w:rsidRPr="005442AE" w:rsidRDefault="00A63308" w:rsidP="00D5041D">
      <w:pPr>
        <w:spacing w:after="0"/>
        <w:jc w:val="both"/>
        <w:rPr>
          <w:rFonts w:ascii="Times New Roman" w:hAnsi="Times New Roman" w:cs="Times New Roman"/>
          <w:b/>
          <w:bCs/>
          <w:sz w:val="24"/>
          <w:szCs w:val="24"/>
          <w:lang w:val="en-US"/>
        </w:rPr>
      </w:pPr>
    </w:p>
    <w:p w14:paraId="64A7D51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8.0: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Customer Category</w:t>
      </w:r>
    </w:p>
    <w:p w14:paraId="15A75E2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DCATCLI</w:t>
      </w:r>
    </w:p>
    <w:p w14:paraId="50D4B75E" w14:textId="77777777" w:rsidR="00A63308" w:rsidRPr="005442AE" w:rsidRDefault="00A63308" w:rsidP="00A63308">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customer category</w:t>
      </w:r>
      <w:r w:rsidR="0069167F" w:rsidRPr="005442AE">
        <w:rPr>
          <w:rFonts w:ascii="Times New Roman" w:hAnsi="Times New Roman" w:cs="Times New Roman"/>
          <w:sz w:val="24"/>
          <w:szCs w:val="24"/>
          <w:lang w:val="en-US"/>
        </w:rPr>
        <w:t>.</w:t>
      </w:r>
    </w:p>
    <w:p w14:paraId="0B8B74E2"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14:paraId="000FAC84"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14:paraId="7459F015"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14:paraId="395C554F"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14:paraId="26418CBF"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14:paraId="3BC13515" w14:textId="77777777"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14:paraId="7E1E3B38"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identify any customers that have been classified in more than one customer category and explain the circumstances requiring such treatment.</w:t>
      </w:r>
    </w:p>
    <w:p w14:paraId="68D2D651" w14:textId="77777777" w:rsidR="00A63308" w:rsidRPr="005442AE" w:rsidRDefault="00A63308" w:rsidP="00D5041D">
      <w:pPr>
        <w:spacing w:after="0"/>
        <w:jc w:val="both"/>
        <w:rPr>
          <w:rFonts w:ascii="Times New Roman" w:hAnsi="Times New Roman" w:cs="Times New Roman"/>
          <w:b/>
          <w:bCs/>
          <w:sz w:val="24"/>
          <w:szCs w:val="24"/>
          <w:lang w:val="en-US"/>
        </w:rPr>
      </w:pPr>
    </w:p>
    <w:p w14:paraId="7B74CEB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9.(1 until n): </w:t>
      </w:r>
      <w:r w:rsidR="00315185" w:rsidRPr="005442AE">
        <w:rPr>
          <w:rFonts w:ascii="Times New Roman" w:hAnsi="Times New Roman" w:cs="Times New Roman"/>
          <w:b/>
          <w:bCs/>
          <w:sz w:val="24"/>
          <w:szCs w:val="24"/>
          <w:lang w:val="en-US"/>
        </w:rPr>
        <w:tab/>
      </w:r>
      <w:r w:rsidR="00485863" w:rsidRPr="005442AE">
        <w:rPr>
          <w:rFonts w:ascii="Times New Roman" w:hAnsi="Times New Roman" w:cs="Times New Roman"/>
          <w:b/>
          <w:bCs/>
          <w:sz w:val="24"/>
          <w:szCs w:val="24"/>
          <w:lang w:val="en-US"/>
        </w:rPr>
        <w:t>Date of Payment Receipt</w:t>
      </w:r>
    </w:p>
    <w:p w14:paraId="4B2C4FC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DPAGDT (1 until n)</w:t>
      </w:r>
    </w:p>
    <w:p w14:paraId="7DFC54FC"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54553863"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14:paraId="64611D15" w14:textId="77777777" w:rsidR="00A63308" w:rsidRPr="005442AE" w:rsidRDefault="00A63308" w:rsidP="00D5041D">
      <w:pPr>
        <w:spacing w:after="0"/>
        <w:jc w:val="both"/>
        <w:rPr>
          <w:rFonts w:ascii="Times New Roman" w:hAnsi="Times New Roman" w:cs="Times New Roman"/>
          <w:b/>
          <w:bCs/>
          <w:color w:val="000000" w:themeColor="text1"/>
          <w:sz w:val="24"/>
          <w:szCs w:val="24"/>
          <w:lang w:val="en-US"/>
        </w:rPr>
      </w:pPr>
    </w:p>
    <w:p w14:paraId="7CA596C7" w14:textId="77777777" w:rsidR="00A63308" w:rsidRPr="005442AE" w:rsidRDefault="00A63308" w:rsidP="00A63308">
      <w:pPr>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w:t>
      </w:r>
      <w:r w:rsidR="00F36B50" w:rsidRPr="005442AE">
        <w:rPr>
          <w:rFonts w:ascii="Times New Roman" w:hAnsi="Times New Roman" w:cs="Times New Roman"/>
          <w:b/>
          <w:bCs/>
          <w:color w:val="000000" w:themeColor="text1"/>
          <w:sz w:val="24"/>
          <w:szCs w:val="24"/>
          <w:lang w:val="en-US"/>
        </w:rPr>
        <w:t xml:space="preserve"> Delivery</w:t>
      </w:r>
    </w:p>
    <w:p w14:paraId="77963C9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w:t>
      </w:r>
      <w:r w:rsidR="00EF4AB6" w:rsidRPr="005442AE">
        <w:rPr>
          <w:rFonts w:ascii="Times New Roman" w:hAnsi="Times New Roman" w:cs="Times New Roman"/>
          <w:sz w:val="24"/>
          <w:szCs w:val="24"/>
          <w:lang w:val="en-US"/>
        </w:rPr>
        <w:t>TER</w:t>
      </w:r>
      <w:r w:rsidR="00D84553" w:rsidRPr="005442AE">
        <w:rPr>
          <w:rFonts w:ascii="Times New Roman" w:hAnsi="Times New Roman" w:cs="Times New Roman"/>
          <w:sz w:val="24"/>
          <w:szCs w:val="24"/>
          <w:lang w:val="en-US"/>
        </w:rPr>
        <w:t>ENT</w:t>
      </w:r>
    </w:p>
    <w:p w14:paraId="599E4C4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terms of </w:t>
      </w:r>
      <w:r w:rsidR="00F36B50" w:rsidRPr="005442AE">
        <w:rPr>
          <w:rFonts w:ascii="Times New Roman" w:hAnsi="Times New Roman" w:cs="Times New Roman"/>
          <w:sz w:val="24"/>
          <w:szCs w:val="24"/>
          <w:lang w:val="en-US"/>
        </w:rPr>
        <w:t>delivery</w:t>
      </w:r>
    </w:p>
    <w:p w14:paraId="28E15C9F" w14:textId="77777777" w:rsidR="00A63308" w:rsidRPr="005442AE" w:rsidRDefault="00A63308" w:rsidP="00A63308">
      <w:pPr>
        <w:spacing w:after="0" w:line="100" w:lineRule="atLeast"/>
        <w:ind w:left="1416"/>
        <w:jc w:val="both"/>
        <w:rPr>
          <w:rFonts w:ascii="Times New Roman" w:hAnsi="Times New Roman" w:cs="Times New Roman"/>
          <w:color w:val="000000" w:themeColor="text1"/>
          <w:sz w:val="24"/>
          <w:szCs w:val="24"/>
          <w:lang w:val="en-US"/>
        </w:rPr>
      </w:pPr>
      <w:r w:rsidRPr="005442AE">
        <w:rPr>
          <w:rFonts w:ascii="Times New Roman" w:hAnsi="Times New Roman" w:cs="Times New Roman"/>
          <w:color w:val="000000"/>
          <w:sz w:val="24"/>
          <w:szCs w:val="24"/>
          <w:lang w:val="en-US"/>
        </w:rPr>
        <w:t xml:space="preserve">1 </w:t>
      </w:r>
      <w:r w:rsidRPr="005442AE">
        <w:rPr>
          <w:rFonts w:ascii="Times New Roman" w:hAnsi="Times New Roman" w:cs="Times New Roman"/>
          <w:color w:val="000000" w:themeColor="text1"/>
          <w:sz w:val="24"/>
          <w:szCs w:val="24"/>
          <w:lang w:val="en-US"/>
        </w:rPr>
        <w:t>=</w:t>
      </w:r>
      <w:r w:rsidRPr="005442AE">
        <w:rPr>
          <w:rFonts w:ascii="Times New Roman" w:hAnsi="Times New Roman" w:cs="Times New Roman"/>
          <w:i/>
          <w:color w:val="000000" w:themeColor="text1"/>
          <w:sz w:val="24"/>
          <w:szCs w:val="24"/>
          <w:lang w:val="en-US"/>
        </w:rPr>
        <w:t xml:space="preserve"> </w:t>
      </w:r>
      <w:r w:rsidR="00AB101F" w:rsidRPr="005442AE">
        <w:rPr>
          <w:rFonts w:ascii="Times New Roman" w:hAnsi="Times New Roman" w:cs="Times New Roman"/>
          <w:color w:val="000000" w:themeColor="text1"/>
          <w:sz w:val="24"/>
          <w:szCs w:val="24"/>
          <w:lang w:val="en-US"/>
        </w:rPr>
        <w:t>delivered at the</w:t>
      </w:r>
      <w:r w:rsidR="00AB101F" w:rsidRPr="005442AE">
        <w:rPr>
          <w:rFonts w:ascii="Times New Roman" w:hAnsi="Times New Roman" w:cs="Times New Roman"/>
          <w:i/>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customer (transportation and insurance expenses incurred by your company until delivery to the customer</w:t>
      </w:r>
      <w:r w:rsidRPr="005442AE">
        <w:rPr>
          <w:rFonts w:ascii="Times New Roman" w:hAnsi="Times New Roman" w:cs="Times New Roman"/>
          <w:i/>
          <w:color w:val="000000" w:themeColor="text1"/>
          <w:sz w:val="24"/>
          <w:szCs w:val="24"/>
          <w:lang w:val="en-US"/>
        </w:rPr>
        <w:t>)</w:t>
      </w:r>
    </w:p>
    <w:p w14:paraId="68AAF9E7" w14:textId="77777777" w:rsidR="00A63308" w:rsidRPr="005442AE" w:rsidRDefault="0094173D" w:rsidP="00A63308">
      <w:pPr>
        <w:pStyle w:val="Default"/>
        <w:ind w:left="1416"/>
        <w:jc w:val="both"/>
        <w:rPr>
          <w:rFonts w:eastAsia="Times New Roman"/>
          <w:kern w:val="0"/>
          <w:lang w:val="en-US" w:eastAsia="pt-BR"/>
        </w:rPr>
      </w:pPr>
      <w:r w:rsidRPr="005442AE">
        <w:rPr>
          <w:color w:val="000000" w:themeColor="text1"/>
          <w:lang w:val="en-US"/>
        </w:rPr>
        <w:t xml:space="preserve">2 = </w:t>
      </w:r>
      <w:r w:rsidR="00AB101F" w:rsidRPr="005442AE">
        <w:rPr>
          <w:color w:val="000000" w:themeColor="text1"/>
          <w:lang w:val="en-US"/>
        </w:rPr>
        <w:t>delivered</w:t>
      </w:r>
      <w:r w:rsidR="00AB101F" w:rsidRPr="005442AE">
        <w:rPr>
          <w:i/>
          <w:color w:val="000000" w:themeColor="text1"/>
          <w:lang w:val="en-US"/>
        </w:rPr>
        <w:t xml:space="preserve"> </w:t>
      </w:r>
      <w:r w:rsidR="00AB101F" w:rsidRPr="005442AE">
        <w:rPr>
          <w:color w:val="000000" w:themeColor="text1"/>
          <w:lang w:val="en-US"/>
        </w:rPr>
        <w:t>at</w:t>
      </w:r>
      <w:r w:rsidR="00A63308" w:rsidRPr="005442AE">
        <w:rPr>
          <w:color w:val="000000" w:themeColor="text1"/>
          <w:lang w:val="en-US"/>
        </w:rPr>
        <w:t xml:space="preserve"> the place determined by the customer (transportation and insurance expenses incurred by your company until delivery at the location determined by the </w:t>
      </w:r>
      <w:r w:rsidR="00A63308" w:rsidRPr="005442AE">
        <w:rPr>
          <w:rFonts w:eastAsia="Times New Roman"/>
          <w:color w:val="000000" w:themeColor="text1"/>
          <w:kern w:val="0"/>
          <w:lang w:val="en-US" w:eastAsia="pt-BR"/>
        </w:rPr>
        <w:t>customer</w:t>
      </w:r>
      <w:r w:rsidR="00A63308" w:rsidRPr="005442AE">
        <w:rPr>
          <w:rFonts w:eastAsia="Times New Roman"/>
          <w:kern w:val="0"/>
          <w:lang w:val="en-US" w:eastAsia="pt-BR"/>
        </w:rPr>
        <w:t xml:space="preserve">) </w:t>
      </w:r>
    </w:p>
    <w:p w14:paraId="02421153"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ex works</w:t>
      </w:r>
    </w:p>
    <w:p w14:paraId="3B9F610A"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until n = specify any others terms of </w:t>
      </w:r>
      <w:r w:rsidR="00CC7D75" w:rsidRPr="005442AE">
        <w:rPr>
          <w:rFonts w:ascii="Times New Roman" w:hAnsi="Times New Roman" w:cs="Times New Roman"/>
          <w:color w:val="000000"/>
          <w:sz w:val="24"/>
          <w:szCs w:val="24"/>
          <w:lang w:val="en-US"/>
        </w:rPr>
        <w:t>delivery</w:t>
      </w:r>
    </w:p>
    <w:p w14:paraId="6C5A85D6" w14:textId="77777777" w:rsidR="00A63308" w:rsidRPr="005442AE" w:rsidRDefault="00A63308" w:rsidP="00A63308">
      <w:pPr>
        <w:jc w:val="both"/>
        <w:rPr>
          <w:rFonts w:ascii="Times New Roman" w:hAnsi="Times New Roman" w:cs="Times New Roman"/>
          <w:sz w:val="24"/>
          <w:szCs w:val="24"/>
          <w:lang w:val="en-US"/>
        </w:rPr>
      </w:pPr>
    </w:p>
    <w:p w14:paraId="67CD6557"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terms of </w:t>
      </w:r>
      <w:r w:rsidR="00CC7D75" w:rsidRPr="005442AE">
        <w:rPr>
          <w:rFonts w:ascii="Times New Roman" w:hAnsi="Times New Roman" w:cs="Times New Roman"/>
          <w:sz w:val="24"/>
          <w:szCs w:val="24"/>
          <w:lang w:val="en-US"/>
        </w:rPr>
        <w:t>delivery</w:t>
      </w:r>
      <w:r w:rsidR="00EF4AB6"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indicate the code used for each and its meaning. Clarify which </w:t>
      </w:r>
      <w:r w:rsidRPr="005442AE">
        <w:rPr>
          <w:rFonts w:ascii="Times New Roman" w:hAnsi="Times New Roman" w:cs="Times New Roman"/>
          <w:color w:val="000000"/>
          <w:sz w:val="24"/>
          <w:szCs w:val="24"/>
          <w:lang w:val="en-US"/>
        </w:rPr>
        <w:t xml:space="preserve">transportation and insurance expenses, among </w:t>
      </w:r>
      <w:r w:rsidRPr="005442AE">
        <w:rPr>
          <w:rFonts w:ascii="Times New Roman" w:hAnsi="Times New Roman" w:cs="Times New Roman"/>
          <w:sz w:val="24"/>
          <w:szCs w:val="24"/>
          <w:lang w:val="en-US"/>
        </w:rPr>
        <w:t>others, were incurred</w:t>
      </w:r>
      <w:r w:rsidRPr="005442AE">
        <w:rPr>
          <w:rFonts w:ascii="Times New Roman" w:hAnsi="Times New Roman" w:cs="Times New Roman"/>
          <w:color w:val="000000"/>
          <w:sz w:val="24"/>
          <w:szCs w:val="24"/>
          <w:lang w:val="en-US"/>
        </w:rPr>
        <w:t xml:space="preserve"> by your company.</w:t>
      </w:r>
    </w:p>
    <w:p w14:paraId="4DB5AB86" w14:textId="77777777" w:rsidR="00A63308" w:rsidRPr="005442AE" w:rsidRDefault="00A63308" w:rsidP="00D5041D">
      <w:pPr>
        <w:spacing w:after="0"/>
        <w:jc w:val="both"/>
        <w:rPr>
          <w:rFonts w:ascii="Times New Roman" w:hAnsi="Times New Roman" w:cs="Times New Roman"/>
          <w:b/>
          <w:bCs/>
          <w:sz w:val="24"/>
          <w:szCs w:val="24"/>
          <w:lang w:val="en-US"/>
        </w:rPr>
      </w:pPr>
    </w:p>
    <w:p w14:paraId="4D82034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11.0 :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46136"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108D8" w:rsidRPr="005442AE">
        <w:rPr>
          <w:rFonts w:ascii="Times New Roman" w:hAnsi="Times New Roman" w:cs="Times New Roman"/>
          <w:b/>
          <w:bCs/>
          <w:sz w:val="24"/>
          <w:szCs w:val="24"/>
          <w:lang w:val="en-US"/>
        </w:rPr>
        <w:t>, preferably weight unit: kg or t</w:t>
      </w:r>
      <w:r w:rsidRPr="005442AE">
        <w:rPr>
          <w:rFonts w:ascii="Times New Roman" w:hAnsi="Times New Roman" w:cs="Times New Roman"/>
          <w:b/>
          <w:bCs/>
          <w:sz w:val="24"/>
          <w:szCs w:val="24"/>
          <w:lang w:val="en-US"/>
        </w:rPr>
        <w:t>)</w:t>
      </w:r>
    </w:p>
    <w:p w14:paraId="0FC3AAB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DQTDVEND</w:t>
      </w:r>
    </w:p>
    <w:p w14:paraId="6078B047" w14:textId="77777777" w:rsidR="00A63308" w:rsidRPr="005442AE" w:rsidRDefault="00A63308" w:rsidP="009405E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quantity sold (reported unit</w:t>
      </w:r>
      <w:r w:rsidR="008656E4" w:rsidRPr="005442AE">
        <w:rPr>
          <w:rFonts w:ascii="Times New Roman" w:hAnsi="Times New Roman" w:cs="Times New Roman"/>
          <w:sz w:val="24"/>
          <w:szCs w:val="24"/>
          <w:lang w:val="en-US"/>
        </w:rPr>
        <w:t>, preferably weight unit: kg or t</w:t>
      </w:r>
      <w:r w:rsidRPr="005442AE">
        <w:rPr>
          <w:rFonts w:ascii="Times New Roman" w:hAnsi="Times New Roman" w:cs="Times New Roman"/>
          <w:sz w:val="24"/>
          <w:szCs w:val="24"/>
          <w:lang w:val="en-US"/>
        </w:rPr>
        <w:t>) in each transaction</w:t>
      </w:r>
      <w:r w:rsidR="004F406F" w:rsidRPr="005442AE">
        <w:rPr>
          <w:rFonts w:ascii="Times New Roman" w:hAnsi="Times New Roman" w:cs="Times New Roman"/>
          <w:sz w:val="24"/>
          <w:szCs w:val="24"/>
          <w:lang w:val="en-US"/>
        </w:rPr>
        <w:t>.</w:t>
      </w:r>
    </w:p>
    <w:p w14:paraId="110F7B6C"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explain how the returns, if allowed, affect your sales records both in the general ledger as sales journal.</w:t>
      </w:r>
    </w:p>
    <w:p w14:paraId="19FE99BB" w14:textId="77777777" w:rsidR="00C11EFE" w:rsidRPr="005442AE" w:rsidRDefault="00C11EFE" w:rsidP="00D5041D">
      <w:pPr>
        <w:spacing w:after="0"/>
        <w:ind w:left="1410" w:hanging="1410"/>
        <w:jc w:val="both"/>
        <w:rPr>
          <w:rFonts w:ascii="Times New Roman" w:hAnsi="Times New Roman" w:cs="Times New Roman"/>
          <w:sz w:val="24"/>
          <w:szCs w:val="24"/>
          <w:lang w:val="en-US"/>
        </w:rPr>
      </w:pPr>
    </w:p>
    <w:p w14:paraId="575C56F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11.1: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Quantity</w:t>
      </w:r>
      <w:r w:rsidR="00847B63" w:rsidRPr="005442AE">
        <w:rPr>
          <w:rFonts w:ascii="Times New Roman" w:hAnsi="Times New Roman" w:cs="Times New Roman"/>
          <w:b/>
          <w:bCs/>
          <w:sz w:val="24"/>
          <w:szCs w:val="24"/>
          <w:lang w:val="en-US"/>
        </w:rPr>
        <w:t xml:space="preserve"> Sold</w:t>
      </w:r>
      <w:r w:rsidRPr="005442AE">
        <w:rPr>
          <w:rFonts w:ascii="Times New Roman" w:hAnsi="Times New Roman" w:cs="Times New Roman"/>
          <w:b/>
          <w:bCs/>
          <w:sz w:val="24"/>
          <w:szCs w:val="24"/>
          <w:lang w:val="en-US"/>
        </w:rPr>
        <w:t xml:space="preserve"> (sales unit)</w:t>
      </w:r>
    </w:p>
    <w:p w14:paraId="0C80951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DQTDCOM</w:t>
      </w:r>
    </w:p>
    <w:p w14:paraId="3BE3C9D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sales unit</w:t>
      </w:r>
      <w:r w:rsidR="004F406F" w:rsidRPr="005442AE">
        <w:rPr>
          <w:rFonts w:ascii="Times New Roman" w:hAnsi="Times New Roman" w:cs="Times New Roman"/>
          <w:sz w:val="24"/>
          <w:szCs w:val="24"/>
          <w:lang w:val="en-US"/>
        </w:rPr>
        <w:t>.</w:t>
      </w:r>
    </w:p>
    <w:p w14:paraId="2CC382C5" w14:textId="77777777" w:rsidR="00A63308" w:rsidRPr="005442AE" w:rsidRDefault="00A63308" w:rsidP="0013617D">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4384" behindDoc="0" locked="0" layoutInCell="1" allowOverlap="1" wp14:anchorId="3ECDCCBC" wp14:editId="78341459">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BFB89A"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" filled="f"/>
            </w:pict>
          </mc:Fallback>
        </mc:AlternateContent>
      </w:r>
    </w:p>
    <w:p w14:paraId="637C797C" w14:textId="77777777" w:rsidR="00393049" w:rsidRPr="005442AE" w:rsidRDefault="00A63308" w:rsidP="00A63308">
      <w:pPr>
        <w:pStyle w:val="Default"/>
        <w:spacing w:after="140"/>
        <w:jc w:val="both"/>
        <w:rPr>
          <w:lang w:val="en-US"/>
        </w:rPr>
      </w:pPr>
      <w:r w:rsidRPr="005442AE">
        <w:rPr>
          <w:b/>
          <w:lang w:val="en-US"/>
        </w:rPr>
        <w:t>FIELDS 12.0 TO 37.0:</w:t>
      </w:r>
      <w:r w:rsidRPr="005442AE">
        <w:rPr>
          <w:lang w:val="en-US"/>
        </w:rPr>
        <w:t xml:space="preserve"> </w:t>
      </w:r>
      <w:r w:rsidR="00393049" w:rsidRPr="005442AE">
        <w:rPr>
          <w:lang w:val="en-US"/>
        </w:rPr>
        <w:tab/>
      </w:r>
      <w:r w:rsidRPr="005442AE">
        <w:rPr>
          <w:lang w:val="en-US"/>
        </w:rPr>
        <w:t>Report all values in the local currency.</w:t>
      </w:r>
    </w:p>
    <w:p w14:paraId="394D738C" w14:textId="77777777" w:rsidR="00393049" w:rsidRPr="005442AE" w:rsidRDefault="00393049" w:rsidP="00A63308">
      <w:pPr>
        <w:pStyle w:val="Default"/>
        <w:spacing w:after="140"/>
        <w:jc w:val="both"/>
        <w:rPr>
          <w:lang w:val="en-US"/>
        </w:rPr>
      </w:pPr>
      <w:r w:rsidRPr="005442AE">
        <w:rPr>
          <w:lang w:val="en-US"/>
        </w:rPr>
        <w:tab/>
      </w:r>
      <w:r w:rsidRPr="005442AE">
        <w:rPr>
          <w:lang w:val="en-US"/>
        </w:rPr>
        <w:tab/>
      </w:r>
      <w:r w:rsidRPr="005442AE">
        <w:rPr>
          <w:lang w:val="en-US"/>
        </w:rPr>
        <w:tab/>
      </w:r>
      <w:r w:rsidRPr="005442AE">
        <w:rPr>
          <w:lang w:val="en-US"/>
        </w:rPr>
        <w:tab/>
        <w:t>Inform the unit (sold or traded)</w:t>
      </w:r>
    </w:p>
    <w:p w14:paraId="6B56921B" w14:textId="77777777" w:rsidR="00A63308" w:rsidRPr="005442AE" w:rsidRDefault="00A63308" w:rsidP="00A63308">
      <w:pPr>
        <w:jc w:val="both"/>
        <w:rPr>
          <w:rFonts w:ascii="Times New Roman" w:hAnsi="Times New Roman" w:cs="Times New Roman"/>
          <w:b/>
          <w:bCs/>
          <w:sz w:val="24"/>
          <w:szCs w:val="24"/>
          <w:lang w:val="en-US"/>
        </w:rPr>
      </w:pPr>
    </w:p>
    <w:p w14:paraId="7330044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12.0: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Gross Unit Price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1420019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DPRBRUTO</w:t>
      </w:r>
    </w:p>
    <w:p w14:paraId="2AE8C3F6"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gross unit price. Indicate which unit of measure is being informed with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14:paraId="3EB2754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sales taxes included in this price. </w:t>
      </w:r>
    </w:p>
    <w:p w14:paraId="5F4923FD" w14:textId="77777777" w:rsidR="00A63308" w:rsidRPr="005442AE" w:rsidRDefault="00A63308" w:rsidP="00F4717C">
      <w:pPr>
        <w:spacing w:after="0"/>
        <w:jc w:val="both"/>
        <w:rPr>
          <w:rFonts w:ascii="Times New Roman" w:hAnsi="Times New Roman" w:cs="Times New Roman"/>
          <w:sz w:val="24"/>
          <w:szCs w:val="24"/>
          <w:lang w:val="en-US"/>
        </w:rPr>
      </w:pPr>
    </w:p>
    <w:p w14:paraId="13F697E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Early </w:t>
      </w:r>
      <w:r w:rsidR="00F4717C"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BA0FA2"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762E171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DDESPANT</w:t>
      </w:r>
    </w:p>
    <w:p w14:paraId="61399517" w14:textId="77777777" w:rsidR="00A63308" w:rsidRPr="005442AE" w:rsidRDefault="00A63308" w:rsidP="00A63308">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7919805F"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25EC7BA" w14:textId="77777777" w:rsidR="00A63308" w:rsidRPr="005442AE" w:rsidRDefault="00A63308" w:rsidP="00F4717C">
      <w:pPr>
        <w:spacing w:after="0"/>
        <w:jc w:val="both"/>
        <w:rPr>
          <w:rFonts w:ascii="Times New Roman" w:hAnsi="Times New Roman" w:cs="Times New Roman"/>
          <w:sz w:val="24"/>
          <w:szCs w:val="24"/>
          <w:lang w:val="en-US"/>
        </w:rPr>
      </w:pPr>
    </w:p>
    <w:p w14:paraId="6921174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2767A2" w:rsidRPr="005442AE">
        <w:rPr>
          <w:rFonts w:ascii="Times New Roman" w:hAnsi="Times New Roman" w:cs="Times New Roman"/>
          <w:b/>
          <w:bCs/>
          <w:sz w:val="24"/>
          <w:szCs w:val="24"/>
          <w:lang w:val="en-US"/>
        </w:rPr>
        <w:t xml:space="preserve"> </w:t>
      </w:r>
      <w:r w:rsidR="00BA0FA2" w:rsidRPr="005442AE">
        <w:rPr>
          <w:rFonts w:ascii="Times New Roman" w:hAnsi="Times New Roman" w:cs="Times New Roman"/>
          <w:b/>
          <w:bCs/>
          <w:sz w:val="24"/>
          <w:szCs w:val="24"/>
          <w:lang w:val="en-US"/>
        </w:rPr>
        <w:t xml:space="preserve">per Unit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3587613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DDESQTD</w:t>
      </w:r>
    </w:p>
    <w:p w14:paraId="25A9C4C4"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if a discount has been granted due to the quantities sold, report the unit value of such discount. This field should only be filled if the discount was granted after the invoice issuance.</w:t>
      </w:r>
    </w:p>
    <w:p w14:paraId="7CEE4CBF"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D032868" w14:textId="77777777" w:rsidR="00F4717C" w:rsidRPr="005442AE" w:rsidRDefault="00F4717C" w:rsidP="00A63308">
      <w:pPr>
        <w:jc w:val="both"/>
        <w:rPr>
          <w:rFonts w:ascii="Times New Roman" w:hAnsi="Times New Roman" w:cs="Times New Roman"/>
          <w:sz w:val="24"/>
          <w:szCs w:val="24"/>
          <w:lang w:val="en-US"/>
        </w:rPr>
      </w:pPr>
    </w:p>
    <w:p w14:paraId="5D3202B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13.(3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Other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629ECD4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DOUTDES</w:t>
      </w:r>
    </w:p>
    <w:p w14:paraId="01369389" w14:textId="77777777" w:rsidR="00A63308" w:rsidRPr="005442AE" w:rsidRDefault="00A63308" w:rsidP="00A63308">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5442AE">
        <w:rPr>
          <w:rFonts w:ascii="Times New Roman" w:hAnsi="Times New Roman" w:cs="Times New Roman"/>
          <w:iCs/>
          <w:sz w:val="24"/>
          <w:szCs w:val="24"/>
          <w:lang w:val="en-US"/>
        </w:rPr>
        <w:t xml:space="preserve"> row of the </w:t>
      </w:r>
      <w:r w:rsidRPr="005442AE">
        <w:rPr>
          <w:rFonts w:ascii="Times New Roman" w:hAnsi="Times New Roman" w:cs="Times New Roman"/>
          <w:iCs/>
          <w:sz w:val="24"/>
          <w:szCs w:val="24"/>
          <w:lang w:val="en-US"/>
        </w:rPr>
        <w:t>invoice</w:t>
      </w:r>
      <w:r w:rsidRPr="005442AE">
        <w:rPr>
          <w:rFonts w:ascii="Times New Roman" w:hAnsi="Times New Roman" w:cs="Times New Roman"/>
          <w:i/>
          <w:iCs/>
          <w:sz w:val="24"/>
          <w:szCs w:val="24"/>
          <w:lang w:val="en-US"/>
        </w:rPr>
        <w:t xml:space="preserve">. </w:t>
      </w:r>
    </w:p>
    <w:p w14:paraId="25C6A7B8"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11CF31E" w14:textId="77777777" w:rsidR="00A63308" w:rsidRPr="005442AE" w:rsidRDefault="00A63308" w:rsidP="00F4717C">
      <w:pPr>
        <w:spacing w:after="0"/>
        <w:jc w:val="both"/>
        <w:rPr>
          <w:rFonts w:ascii="Times New Roman" w:hAnsi="Times New Roman" w:cs="Times New Roman"/>
          <w:sz w:val="24"/>
          <w:szCs w:val="24"/>
          <w:lang w:val="en-US"/>
        </w:rPr>
      </w:pPr>
    </w:p>
    <w:p w14:paraId="5EA7B0D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14.(1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6238B9B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DABAT</w:t>
      </w:r>
    </w:p>
    <w:p w14:paraId="353A955A"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238063AE"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w:t>
      </w:r>
      <w:r w:rsidR="007A2D30" w:rsidRPr="005442AE">
        <w:rPr>
          <w:rFonts w:ascii="Times New Roman" w:hAnsi="Times New Roman" w:cs="Times New Roman"/>
          <w:sz w:val="24"/>
          <w:szCs w:val="24"/>
          <w:lang w:val="en-US"/>
        </w:rPr>
        <w:t xml:space="preserve">ve: </w:t>
      </w:r>
      <w:r w:rsidR="007A2D30" w:rsidRPr="005442AE">
        <w:rPr>
          <w:rFonts w:ascii="Times New Roman" w:hAnsi="Times New Roman" w:cs="Times New Roman"/>
          <w:sz w:val="24"/>
          <w:szCs w:val="24"/>
          <w:lang w:val="en-US"/>
        </w:rPr>
        <w:tab/>
        <w:t xml:space="preserve">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0F7CD6B7" w14:textId="77777777" w:rsidR="00A63308" w:rsidRPr="005442AE" w:rsidRDefault="00A63308" w:rsidP="00F4717C">
      <w:pPr>
        <w:spacing w:after="0"/>
        <w:jc w:val="both"/>
        <w:rPr>
          <w:rFonts w:ascii="Times New Roman" w:hAnsi="Times New Roman" w:cs="Times New Roman"/>
          <w:sz w:val="24"/>
          <w:szCs w:val="24"/>
          <w:lang w:val="en-US"/>
        </w:rPr>
      </w:pPr>
    </w:p>
    <w:p w14:paraId="4345EF6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813BBC"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9E05D3"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6CFE938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DCUSTFIN</w:t>
      </w:r>
    </w:p>
    <w:p w14:paraId="7D6F13C2" w14:textId="77777777" w:rsidR="00A63308" w:rsidRPr="005442AE" w:rsidRDefault="00A63308" w:rsidP="00A63308">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r w:rsidRPr="005442AE">
        <w:rPr>
          <w:rFonts w:ascii="Times New Roman" w:hAnsi="Times New Roman" w:cs="Times New Roman"/>
          <w:i/>
          <w:iCs/>
          <w:sz w:val="24"/>
          <w:szCs w:val="24"/>
          <w:lang w:val="en-US"/>
        </w:rPr>
        <w:t>POI</w:t>
      </w:r>
      <w:r w:rsidRPr="005442AE">
        <w:rPr>
          <w:rFonts w:ascii="Times New Roman" w:hAnsi="Times New Roman" w:cs="Times New Roman"/>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2955F8C8"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6235DB82" w14:textId="77777777" w:rsidR="00BA207D" w:rsidRPr="005442AE" w:rsidRDefault="00BA207D" w:rsidP="00A63308">
      <w:pPr>
        <w:jc w:val="both"/>
        <w:rPr>
          <w:rFonts w:ascii="Times New Roman" w:hAnsi="Times New Roman" w:cs="Times New Roman"/>
          <w:b/>
          <w:bCs/>
          <w:sz w:val="24"/>
          <w:szCs w:val="24"/>
          <w:lang w:val="en-US"/>
        </w:rPr>
      </w:pPr>
    </w:p>
    <w:p w14:paraId="4732F5AC" w14:textId="77777777" w:rsidR="00A63308" w:rsidRPr="005442AE" w:rsidRDefault="00315185"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Interest Income</w:t>
      </w:r>
      <w:r w:rsidR="003E19EE" w:rsidRPr="005442AE">
        <w:rPr>
          <w:rFonts w:ascii="Times New Roman" w:hAnsi="Times New Roman" w:cs="Times New Roman"/>
          <w:b/>
          <w:bCs/>
          <w:sz w:val="24"/>
          <w:szCs w:val="24"/>
          <w:lang w:val="en-US"/>
        </w:rPr>
        <w:t xml:space="preserve"> per Unit</w:t>
      </w:r>
      <w:r w:rsidR="00A63308" w:rsidRPr="005442AE">
        <w:rPr>
          <w:rFonts w:ascii="Times New Roman" w:hAnsi="Times New Roman" w:cs="Times New Roman"/>
          <w:b/>
          <w:bCs/>
          <w:sz w:val="24"/>
          <w:szCs w:val="24"/>
          <w:lang w:val="en-US"/>
        </w:rPr>
        <w:t xml:space="preserve">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0907B376" w14:textId="77777777" w:rsidR="00A63308" w:rsidRPr="005442AE" w:rsidRDefault="00A63308" w:rsidP="00A63308">
      <w:pPr>
        <w:spacing w:after="0" w:line="240" w:lineRule="auto"/>
        <w:jc w:val="both"/>
        <w:rPr>
          <w:rFonts w:ascii="Times New Roman" w:hAnsi="Times New Roman" w:cs="Times New Roman"/>
          <w:bCs/>
          <w:sz w:val="24"/>
          <w:szCs w:val="24"/>
          <w:lang w:val="en-US"/>
        </w:rPr>
      </w:pPr>
    </w:p>
    <w:p w14:paraId="077C5F88" w14:textId="77777777" w:rsidR="00A63308" w:rsidRPr="005442AE" w:rsidRDefault="00A63308" w:rsidP="00A63308">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DRECJUR</w:t>
      </w:r>
    </w:p>
    <w:p w14:paraId="4969979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72E90B4A"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 xml:space="preserve">Report the unit value of </w:t>
      </w:r>
      <w:r w:rsidR="00726DFF" w:rsidRPr="005442AE">
        <w:rPr>
          <w:rFonts w:ascii="Times New Roman" w:hAnsi="Times New Roman" w:cs="Times New Roman"/>
          <w:bCs/>
          <w:sz w:val="24"/>
          <w:szCs w:val="24"/>
          <w:lang w:val="en-US"/>
        </w:rPr>
        <w:t xml:space="preserve"> </w:t>
      </w:r>
      <w:r w:rsidRPr="005442AE">
        <w:rPr>
          <w:rFonts w:ascii="Times New Roman" w:hAnsi="Times New Roman" w:cs="Times New Roman"/>
          <w:bCs/>
          <w:sz w:val="24"/>
          <w:szCs w:val="24"/>
          <w:lang w:val="en-US"/>
        </w:rPr>
        <w:t>interest income resulting from late payment of the invoice.</w:t>
      </w:r>
    </w:p>
    <w:p w14:paraId="7162FFC1"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7DFA8246"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w:t>
      </w:r>
      <w:r w:rsidR="00BA0FA2" w:rsidRPr="005442AE">
        <w:rPr>
          <w:rFonts w:ascii="Times New Roman" w:hAnsi="Times New Roman" w:cs="Times New Roman"/>
          <w:bCs/>
          <w:sz w:val="24"/>
          <w:szCs w:val="24"/>
          <w:lang w:val="en-US"/>
        </w:rPr>
        <w:t>nder which you charge customers from late payment.</w:t>
      </w:r>
      <w:r w:rsidRPr="005442AE">
        <w:rPr>
          <w:rFonts w:ascii="Times New Roman" w:hAnsi="Times New Roman" w:cs="Times New Roman"/>
          <w:bCs/>
          <w:sz w:val="24"/>
          <w:szCs w:val="24"/>
          <w:lang w:val="en-US"/>
        </w:rPr>
        <w:t xml:space="preserve"> If the practice varies by channel of distribution or category of customer, explain why it varies and how</w:t>
      </w:r>
    </w:p>
    <w:p w14:paraId="0E64BEAE"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49F3C771" w14:textId="77777777" w:rsidR="00B630E9" w:rsidRPr="005442AE" w:rsidRDefault="00B630E9" w:rsidP="00ED35B7">
      <w:pPr>
        <w:spacing w:after="0" w:line="240" w:lineRule="auto"/>
        <w:ind w:left="2126" w:hanging="2126"/>
        <w:jc w:val="both"/>
        <w:rPr>
          <w:rFonts w:ascii="Times New Roman" w:hAnsi="Times New Roman" w:cs="Times New Roman"/>
          <w:b/>
          <w:bCs/>
          <w:sz w:val="24"/>
          <w:szCs w:val="24"/>
          <w:lang w:val="en-US"/>
        </w:rPr>
      </w:pPr>
    </w:p>
    <w:p w14:paraId="283716AA" w14:textId="77777777" w:rsidR="00A63308" w:rsidRPr="005442AE" w:rsidRDefault="0052421B"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Taxes on</w:t>
      </w:r>
      <w:r w:rsidR="00A63308" w:rsidRPr="005442AE">
        <w:rPr>
          <w:rFonts w:ascii="Times New Roman" w:hAnsi="Times New Roman" w:cs="Times New Roman"/>
          <w:b/>
          <w:bCs/>
          <w:sz w:val="24"/>
          <w:szCs w:val="24"/>
          <w:lang w:val="en-US"/>
        </w:rPr>
        <w:t xml:space="preserve"> </w:t>
      </w:r>
      <w:r w:rsidRPr="005442AE">
        <w:rPr>
          <w:rFonts w:ascii="Times New Roman" w:hAnsi="Times New Roman" w:cs="Times New Roman"/>
          <w:b/>
          <w:bCs/>
          <w:sz w:val="24"/>
          <w:szCs w:val="24"/>
          <w:lang w:val="en-US"/>
        </w:rPr>
        <w:t>Transactions</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46D3EB7"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4E0BCCD8"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DIMPOSTO</w:t>
      </w:r>
    </w:p>
    <w:p w14:paraId="35BE568E"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620B687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incurred unit value.</w:t>
      </w:r>
    </w:p>
    <w:p w14:paraId="6AB47A9E" w14:textId="77777777" w:rsidR="00A63308" w:rsidRPr="005442AE" w:rsidRDefault="00A63308" w:rsidP="00ED35B7">
      <w:pPr>
        <w:spacing w:after="0" w:line="240" w:lineRule="auto"/>
        <w:ind w:left="2126" w:hanging="2126"/>
        <w:jc w:val="both"/>
        <w:rPr>
          <w:rFonts w:ascii="Times New Roman" w:hAnsi="Times New Roman" w:cs="Times New Roman"/>
          <w:b/>
          <w:bCs/>
          <w:sz w:val="24"/>
          <w:szCs w:val="24"/>
          <w:lang w:val="en-US"/>
        </w:rPr>
      </w:pPr>
    </w:p>
    <w:p w14:paraId="28D0FF3A" w14:textId="77777777" w:rsidR="00ED35B7" w:rsidRPr="005442AE" w:rsidRDefault="00ED35B7" w:rsidP="00A63308">
      <w:pPr>
        <w:spacing w:after="0" w:line="240" w:lineRule="auto"/>
        <w:ind w:left="2126" w:hanging="2126"/>
        <w:jc w:val="both"/>
        <w:rPr>
          <w:rFonts w:ascii="Times New Roman" w:hAnsi="Times New Roman" w:cs="Times New Roman"/>
          <w:b/>
          <w:bCs/>
          <w:sz w:val="24"/>
          <w:szCs w:val="24"/>
          <w:lang w:val="en-US"/>
        </w:rPr>
      </w:pPr>
    </w:p>
    <w:p w14:paraId="74DC2943" w14:textId="77777777"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14:paraId="3D27DD56" w14:textId="77777777"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14:paraId="3D62F898" w14:textId="77777777" w:rsidR="00A63308" w:rsidRPr="005442AE" w:rsidRDefault="00315185"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Place of Shipment</w:t>
      </w:r>
    </w:p>
    <w:p w14:paraId="18E7BC9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0D3A600C"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DLOCSAI</w:t>
      </w:r>
    </w:p>
    <w:p w14:paraId="13835D84"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31A74A6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place of shipment if it is different from the place where the product was made.</w:t>
      </w:r>
    </w:p>
    <w:p w14:paraId="79DEF749" w14:textId="77777777" w:rsidR="00A63308" w:rsidRPr="005442AE" w:rsidRDefault="00A63308" w:rsidP="00F4717C">
      <w:pPr>
        <w:spacing w:after="0" w:line="240" w:lineRule="auto"/>
        <w:ind w:left="2126" w:hanging="2126"/>
        <w:jc w:val="both"/>
        <w:rPr>
          <w:rFonts w:ascii="Times New Roman" w:hAnsi="Times New Roman" w:cs="Times New Roman"/>
          <w:b/>
          <w:bCs/>
          <w:sz w:val="24"/>
          <w:szCs w:val="24"/>
          <w:lang w:val="en-US"/>
        </w:rPr>
      </w:pPr>
    </w:p>
    <w:p w14:paraId="79C1947E" w14:textId="77777777" w:rsidR="00ED35B7" w:rsidRPr="005442AE" w:rsidRDefault="00ED35B7" w:rsidP="00F4717C">
      <w:pPr>
        <w:spacing w:after="0" w:line="240" w:lineRule="auto"/>
        <w:ind w:left="2126" w:hanging="2126"/>
        <w:jc w:val="both"/>
        <w:rPr>
          <w:rFonts w:ascii="Times New Roman" w:hAnsi="Times New Roman" w:cs="Times New Roman"/>
          <w:b/>
          <w:bCs/>
          <w:sz w:val="24"/>
          <w:szCs w:val="24"/>
          <w:lang w:val="en-US"/>
        </w:rPr>
      </w:pPr>
    </w:p>
    <w:p w14:paraId="126A920C"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14:paraId="1D719BF8"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2A79491E"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DCANDISTR</w:t>
      </w:r>
    </w:p>
    <w:p w14:paraId="09F6DD71"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5E99EDD9"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14:paraId="524687B4"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76D0F77A"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14:paraId="49B30386"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14:paraId="739AFD6C"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14:paraId="1BF91EF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3F256742" w14:textId="77777777" w:rsidR="00ED35B7" w:rsidRPr="005442AE" w:rsidRDefault="00ED35B7" w:rsidP="00A63308">
      <w:pPr>
        <w:spacing w:after="0" w:line="240" w:lineRule="auto"/>
        <w:ind w:left="2126" w:hanging="2126"/>
        <w:jc w:val="both"/>
        <w:rPr>
          <w:rFonts w:ascii="Times New Roman" w:hAnsi="Times New Roman" w:cs="Times New Roman"/>
          <w:bCs/>
          <w:sz w:val="24"/>
          <w:szCs w:val="24"/>
          <w:lang w:val="en-US"/>
        </w:rPr>
      </w:pPr>
    </w:p>
    <w:p w14:paraId="18F7290B"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14:paraId="5CEE4B35"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3CC823A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DCONDPAG</w:t>
      </w:r>
    </w:p>
    <w:p w14:paraId="650C404A"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220B3E70"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14:paraId="24670337"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1EF3151F"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14:paraId="6E7E0C51"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14:paraId="74AB7942" w14:textId="77777777" w:rsidR="00A63308" w:rsidRPr="005442AE" w:rsidRDefault="00A63308" w:rsidP="00A63308">
      <w:pPr>
        <w:spacing w:after="0" w:line="240" w:lineRule="auto"/>
        <w:ind w:left="2126" w:hanging="2"/>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3- n =  Specify other payment terms as required</w:t>
      </w:r>
      <w:r w:rsidRPr="005442AE">
        <w:rPr>
          <w:rFonts w:ascii="Times New Roman" w:hAnsi="Times New Roman" w:cs="Times New Roman"/>
          <w:sz w:val="24"/>
          <w:szCs w:val="24"/>
          <w:lang w:val="en-US"/>
        </w:rPr>
        <w:t>.</w:t>
      </w:r>
    </w:p>
    <w:p w14:paraId="7157C04D"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4E793665" w14:textId="77777777" w:rsidR="00A63308" w:rsidRPr="005442AE" w:rsidRDefault="00A63308" w:rsidP="00A63308">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14:paraId="1B28943D" w14:textId="77777777" w:rsidR="00A63308" w:rsidRPr="005442AE" w:rsidRDefault="00A63308" w:rsidP="00F4717C">
      <w:pPr>
        <w:spacing w:after="0"/>
        <w:rPr>
          <w:rFonts w:ascii="Times New Roman" w:hAnsi="Times New Roman" w:cs="Times New Roman"/>
          <w:sz w:val="24"/>
          <w:szCs w:val="24"/>
          <w:lang w:val="en-US"/>
        </w:rPr>
      </w:pPr>
    </w:p>
    <w:p w14:paraId="7ECBAFF0"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21.0:</w:t>
      </w:r>
      <w:r w:rsidRPr="005442AE">
        <w:rPr>
          <w:rFonts w:ascii="Times New Roman" w:hAnsi="Times New Roman" w:cs="Times New Roman"/>
          <w:b/>
          <w:bCs/>
          <w:sz w:val="24"/>
          <w:szCs w:val="24"/>
          <w:lang w:val="en-US"/>
        </w:rPr>
        <w:tab/>
        <w:t>Level of Trade Adjustment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7298AD6"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3FC02F4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DNCAJUST</w:t>
      </w:r>
    </w:p>
    <w:p w14:paraId="4AE3649B" w14:textId="77777777" w:rsidR="00A63308" w:rsidRPr="005442AE" w:rsidRDefault="00A63308" w:rsidP="00A63308">
      <w:pPr>
        <w:rPr>
          <w:rFonts w:ascii="Times New Roman" w:hAnsi="Times New Roman" w:cs="Times New Roman"/>
          <w:sz w:val="24"/>
          <w:szCs w:val="24"/>
          <w:lang w:val="en-US"/>
        </w:rPr>
      </w:pPr>
    </w:p>
    <w:p w14:paraId="10975AAA" w14:textId="77777777" w:rsidR="00B41E30" w:rsidRPr="005442AE" w:rsidRDefault="00B41E30" w:rsidP="00B41E30">
      <w:pPr>
        <w:ind w:left="2126" w:hanging="2126"/>
        <w:jc w:val="both"/>
        <w:rPr>
          <w:rFonts w:ascii="Times New Roman" w:hAnsi="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97DE2C2" w14:textId="77777777" w:rsidR="00B41E30" w:rsidRPr="005442AE" w:rsidRDefault="00B41E30" w:rsidP="00B41E30">
      <w:pPr>
        <w:spacing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why you believe is necessary to adjust the level of trade and indicate, with worksheets, how it was calculated.  </w:t>
      </w:r>
    </w:p>
    <w:p w14:paraId="0D70EC65" w14:textId="77777777" w:rsidR="00A63308" w:rsidRPr="005442AE" w:rsidRDefault="00A63308" w:rsidP="00A63308">
      <w:pPr>
        <w:spacing w:line="240" w:lineRule="auto"/>
        <w:ind w:left="2126" w:hanging="2126"/>
        <w:jc w:val="both"/>
        <w:rPr>
          <w:rFonts w:ascii="Times New Roman" w:hAnsi="Times New Roman" w:cs="Times New Roman"/>
          <w:sz w:val="24"/>
          <w:szCs w:val="24"/>
          <w:lang w:val="en-US"/>
        </w:rPr>
      </w:pPr>
    </w:p>
    <w:tbl>
      <w:tblPr>
        <w:tblStyle w:val="Tabelacomgrade"/>
        <w:tblW w:w="10053" w:type="dxa"/>
        <w:tblLook w:val="04A0" w:firstRow="1" w:lastRow="0" w:firstColumn="1" w:lastColumn="0" w:noHBand="0" w:noVBand="1"/>
      </w:tblPr>
      <w:tblGrid>
        <w:gridCol w:w="10053"/>
      </w:tblGrid>
      <w:tr w:rsidR="00A63308" w:rsidRPr="005442AE" w14:paraId="1580314E" w14:textId="77777777" w:rsidTr="003B0429">
        <w:trPr>
          <w:trHeight w:val="255"/>
        </w:trPr>
        <w:tc>
          <w:tcPr>
            <w:tcW w:w="10053" w:type="dxa"/>
          </w:tcPr>
          <w:p w14:paraId="40298FD8" w14:textId="77777777" w:rsidR="00A63308" w:rsidRPr="005442AE" w:rsidRDefault="00A63308" w:rsidP="003B0429">
            <w:pPr>
              <w:jc w:val="both"/>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 xml:space="preserve">Fields Nº 22.0 through 26.0: </w:t>
            </w:r>
            <w:r w:rsidRPr="005442AE">
              <w:rPr>
                <w:rFonts w:ascii="Times New Roman" w:hAnsi="Times New Roman" w:cs="Times New Roman"/>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71F03D06" w14:textId="77777777" w:rsidR="00A63308" w:rsidRPr="005442AE" w:rsidRDefault="00A63308" w:rsidP="00A63308">
      <w:pPr>
        <w:spacing w:line="240" w:lineRule="auto"/>
        <w:ind w:left="2126" w:hanging="2126"/>
        <w:jc w:val="both"/>
        <w:rPr>
          <w:rFonts w:ascii="Times New Roman" w:hAnsi="Times New Roman" w:cs="Times New Roman"/>
          <w:bCs/>
          <w:sz w:val="24"/>
          <w:szCs w:val="24"/>
          <w:lang w:val="en-US"/>
        </w:rPr>
      </w:pPr>
    </w:p>
    <w:p w14:paraId="2861F828" w14:textId="77777777" w:rsidR="00A63308" w:rsidRPr="005442AE" w:rsidRDefault="00B630E9" w:rsidP="002F3B74">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22.0: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 xml:space="preserve">Inland Freight </w:t>
      </w:r>
      <w:r w:rsidR="002F3B74" w:rsidRPr="005442AE">
        <w:rPr>
          <w:rFonts w:ascii="Times New Roman" w:hAnsi="Times New Roman" w:cs="Times New Roman"/>
          <w:b/>
          <w:bCs/>
          <w:sz w:val="24"/>
          <w:szCs w:val="24"/>
          <w:lang w:val="en-US"/>
        </w:rPr>
        <w:t>per Unit</w:t>
      </w:r>
      <w:r w:rsidR="00A63308" w:rsidRPr="005442AE">
        <w:rPr>
          <w:rFonts w:ascii="Times New Roman" w:hAnsi="Times New Roman" w:cs="Times New Roman"/>
          <w:b/>
          <w:bCs/>
          <w:sz w:val="24"/>
          <w:szCs w:val="24"/>
          <w:lang w:val="en-US"/>
        </w:rPr>
        <w:t>- Plant to Distribution Warehouse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5179DC70" w14:textId="77777777"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w:t>
      </w:r>
    </w:p>
    <w:p w14:paraId="4B0AA09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If the product was shipped directly from the factory to the customer, report the cost of transport only in field 24.0. </w:t>
      </w:r>
    </w:p>
    <w:p w14:paraId="71BF638B" w14:textId="77777777"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14:paraId="565ACF85" w14:textId="77777777" w:rsidR="00ED35B7" w:rsidRPr="005442AE" w:rsidRDefault="00ED35B7" w:rsidP="00A63308">
      <w:pPr>
        <w:tabs>
          <w:tab w:val="left" w:pos="-1440"/>
        </w:tabs>
        <w:ind w:left="2124" w:hanging="2124"/>
        <w:jc w:val="both"/>
        <w:rPr>
          <w:rFonts w:ascii="Times New Roman" w:hAnsi="Times New Roman" w:cs="Times New Roman"/>
          <w:b/>
          <w:bCs/>
          <w:sz w:val="24"/>
          <w:szCs w:val="24"/>
          <w:lang w:val="en-US"/>
        </w:rPr>
      </w:pPr>
    </w:p>
    <w:p w14:paraId="74D7FD40" w14:textId="77777777"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23.0:</w:t>
      </w:r>
      <w:r w:rsidRPr="005442AE">
        <w:rPr>
          <w:rFonts w:ascii="Times New Roman" w:hAnsi="Times New Roman" w:cs="Times New Roman"/>
          <w:b/>
          <w:bCs/>
          <w:sz w:val="24"/>
          <w:szCs w:val="24"/>
          <w:lang w:val="en-US"/>
        </w:rPr>
        <w:tab/>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1D1B7B96" w14:textId="77777777"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DDARMPV</w:t>
      </w:r>
    </w:p>
    <w:p w14:paraId="4260DC5E" w14:textId="77777777" w:rsidR="0081716A" w:rsidRPr="005442AE" w:rsidRDefault="00A63308" w:rsidP="00ED35B7">
      <w:pPr>
        <w:tabs>
          <w:tab w:val="left" w:pos="-1440"/>
        </w:tabs>
        <w:spacing w:after="0" w:line="240" w:lineRule="auto"/>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18F2E8CE" w14:textId="77777777" w:rsidR="0081716A" w:rsidRPr="005442AE" w:rsidRDefault="0081716A" w:rsidP="0081716A">
      <w:pPr>
        <w:tabs>
          <w:tab w:val="left" w:pos="-1440"/>
        </w:tabs>
        <w:spacing w:after="0" w:line="360" w:lineRule="auto"/>
        <w:jc w:val="both"/>
        <w:rPr>
          <w:rFonts w:ascii="Times New Roman" w:hAnsi="Times New Roman" w:cs="Times New Roman"/>
          <w:bCs/>
          <w:sz w:val="24"/>
          <w:szCs w:val="24"/>
          <w:lang w:val="en-US"/>
        </w:rPr>
      </w:pPr>
    </w:p>
    <w:p w14:paraId="39D9D478" w14:textId="77777777" w:rsidR="00A63308" w:rsidRPr="005442AE" w:rsidRDefault="00A63308" w:rsidP="0081716A">
      <w:pPr>
        <w:tabs>
          <w:tab w:val="left" w:pos="-1440"/>
        </w:tabs>
        <w:spacing w:after="0" w:line="240" w:lineRule="auto"/>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ab/>
      </w:r>
    </w:p>
    <w:p w14:paraId="74B8CAD2" w14:textId="77777777" w:rsidR="00A63308" w:rsidRPr="005442AE" w:rsidRDefault="00A63308" w:rsidP="001672D7">
      <w:pPr>
        <w:tabs>
          <w:tab w:val="left" w:pos="-1440"/>
        </w:tabs>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24.0:</w:t>
      </w:r>
      <w:r w:rsidRPr="005442AE">
        <w:rPr>
          <w:rFonts w:ascii="Times New Roman" w:hAnsi="Times New Roman" w:cs="Times New Roman"/>
          <w:b/>
          <w:bCs/>
          <w:sz w:val="24"/>
          <w:szCs w:val="24"/>
          <w:lang w:val="en-US"/>
        </w:rPr>
        <w:tab/>
        <w:t xml:space="preserve">Inland Freight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Customer</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7049C236"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DFRETINTCLI</w:t>
      </w:r>
    </w:p>
    <w:p w14:paraId="58AC8F6C"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6F06FB2C" w14:textId="77777777"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w:t>
      </w:r>
      <w:r w:rsidR="00B630E9" w:rsidRPr="005442AE">
        <w:rPr>
          <w:rFonts w:ascii="Times New Roman" w:hAnsi="Times New Roman" w:cs="Times New Roman"/>
          <w:sz w:val="24"/>
          <w:szCs w:val="24"/>
          <w:lang w:val="en-US"/>
        </w:rPr>
        <w:t>ents to the narrative response.</w:t>
      </w:r>
    </w:p>
    <w:p w14:paraId="79DEB81F" w14:textId="77777777" w:rsidR="00B630E9" w:rsidRPr="005442AE" w:rsidRDefault="00B630E9" w:rsidP="00ED35B7">
      <w:pPr>
        <w:tabs>
          <w:tab w:val="left" w:pos="-1440"/>
        </w:tabs>
        <w:spacing w:after="0" w:line="240" w:lineRule="auto"/>
        <w:ind w:left="2124" w:hanging="2124"/>
        <w:jc w:val="both"/>
        <w:rPr>
          <w:rFonts w:ascii="Times New Roman" w:hAnsi="Times New Roman" w:cs="Times New Roman"/>
          <w:sz w:val="24"/>
          <w:szCs w:val="24"/>
          <w:lang w:val="en-US"/>
        </w:rPr>
      </w:pPr>
    </w:p>
    <w:p w14:paraId="704A8840" w14:textId="77777777"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25.0: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Inland Insurance</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7659FD5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w:t>
      </w:r>
    </w:p>
    <w:p w14:paraId="75595A81"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14:paraId="7FF20DF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14:paraId="040E5D07" w14:textId="77777777" w:rsidR="00557FFE" w:rsidRPr="005442AE" w:rsidRDefault="00557FFE" w:rsidP="00ED35B7">
      <w:pPr>
        <w:spacing w:after="0" w:line="240" w:lineRule="auto"/>
        <w:jc w:val="both"/>
        <w:rPr>
          <w:rFonts w:ascii="Times New Roman" w:hAnsi="Times New Roman" w:cs="Times New Roman"/>
          <w:b/>
          <w:bCs/>
          <w:sz w:val="24"/>
          <w:szCs w:val="24"/>
          <w:lang w:val="en-US"/>
        </w:rPr>
      </w:pPr>
    </w:p>
    <w:p w14:paraId="3613941C" w14:textId="77777777"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Destination</w:t>
      </w:r>
    </w:p>
    <w:p w14:paraId="2825C35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DDEST</w:t>
      </w:r>
    </w:p>
    <w:p w14:paraId="4BC40A9E"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14:paraId="3AD82EB5" w14:textId="77777777" w:rsidR="00712F40" w:rsidRPr="005442AE" w:rsidRDefault="00712F40" w:rsidP="00A63308">
      <w:pPr>
        <w:rPr>
          <w:rFonts w:ascii="Times New Roman" w:hAnsi="Times New Roman" w:cs="Times New Roman"/>
          <w:b/>
          <w:bCs/>
          <w:sz w:val="24"/>
          <w:szCs w:val="24"/>
          <w:lang w:val="en-US"/>
        </w:rPr>
      </w:pPr>
    </w:p>
    <w:p w14:paraId="1284B165" w14:textId="77777777" w:rsidR="00A63308" w:rsidRPr="005442AE" w:rsidRDefault="00B630E9" w:rsidP="00A63308">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27.0: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Commissions</w:t>
      </w:r>
      <w:r w:rsidR="00A63308" w:rsidRPr="005442AE">
        <w:rPr>
          <w:rFonts w:ascii="Times New Roman" w:hAnsi="Times New Roman" w:cs="Times New Roman"/>
          <w:b/>
          <w:bCs/>
          <w:sz w:val="24"/>
          <w:szCs w:val="24"/>
          <w:lang w:val="en-US"/>
        </w:rPr>
        <w:tab/>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079628C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DCOMIS</w:t>
      </w:r>
    </w:p>
    <w:p w14:paraId="26A79098"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14:paraId="0562EE70"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3F6202A6"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bCs/>
          <w:sz w:val="24"/>
          <w:szCs w:val="24"/>
          <w:lang w:val="en-US"/>
        </w:rPr>
      </w:pPr>
    </w:p>
    <w:p w14:paraId="2E0C6A7B" w14:textId="77777777"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28.0:</w:t>
      </w:r>
      <w:r w:rsidRPr="005442AE">
        <w:rPr>
          <w:rFonts w:ascii="Times New Roman" w:hAnsi="Times New Roman" w:cs="Times New Roman"/>
          <w:b/>
          <w:bCs/>
          <w:sz w:val="24"/>
          <w:szCs w:val="24"/>
          <w:lang w:val="en-US"/>
        </w:rPr>
        <w:tab/>
        <w:t>Selling Agent</w:t>
      </w:r>
    </w:p>
    <w:p w14:paraId="2D5DB1CC" w14:textId="77777777"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DAGENT</w:t>
      </w:r>
    </w:p>
    <w:p w14:paraId="7E7AB307"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14:paraId="4432FE2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14:paraId="734D7D60"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14:paraId="7ECFD032" w14:textId="77777777"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29.0:</w:t>
      </w:r>
      <w:r w:rsidRPr="005442AE">
        <w:rPr>
          <w:rFonts w:ascii="Times New Roman" w:hAnsi="Times New Roman" w:cs="Times New Roman"/>
          <w:b/>
          <w:sz w:val="24"/>
          <w:szCs w:val="24"/>
          <w:lang w:val="en-US"/>
        </w:rPr>
        <w:tab/>
        <w:t xml:space="preserve">Selling Agent Relationship </w:t>
      </w:r>
    </w:p>
    <w:p w14:paraId="057305F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DRELAG</w:t>
      </w:r>
    </w:p>
    <w:p w14:paraId="28B90C62"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14:paraId="5E1CC6CB"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p>
    <w:p w14:paraId="1103469F" w14:textId="77777777" w:rsidR="00A63308" w:rsidRPr="005442AE" w:rsidRDefault="00A63308" w:rsidP="00A63308">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p>
    <w:p w14:paraId="45B8F251"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6334DBE0"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14:paraId="7DE40107" w14:textId="77777777"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30.0: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After-sale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F0875E3"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DDESPARMPS</w:t>
      </w:r>
    </w:p>
    <w:p w14:paraId="729F412E"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629478FF" w14:textId="77777777"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w:t>
      </w:r>
      <w:r w:rsidR="00BA3A51" w:rsidRPr="005442AE">
        <w:rPr>
          <w:rFonts w:ascii="Times New Roman" w:hAnsi="Times New Roman" w:cs="Times New Roman"/>
          <w:sz w:val="24"/>
          <w:szCs w:val="24"/>
          <w:lang w:val="en-US"/>
        </w:rPr>
        <w:t xml:space="preserve">direct </w:t>
      </w:r>
      <w:r w:rsidRPr="005442AE">
        <w:rPr>
          <w:rFonts w:ascii="Times New Roman" w:hAnsi="Times New Roman" w:cs="Times New Roman"/>
          <w:sz w:val="24"/>
          <w:szCs w:val="24"/>
          <w:lang w:val="en-US"/>
        </w:rPr>
        <w:t xml:space="preserve">cost of after-sale warehousing provided to the client. The cost of warehousing reported in this field should include only direct expenses, </w:t>
      </w:r>
      <w:r w:rsidR="00B9772B"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 34.0</w:t>
      </w:r>
    </w:p>
    <w:p w14:paraId="74F2AF11"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5442AE">
        <w:rPr>
          <w:rFonts w:ascii="Times New Roman" w:hAnsi="Times New Roman" w:cs="Times New Roman"/>
          <w:sz w:val="24"/>
          <w:szCs w:val="24"/>
          <w:lang w:val="en-US"/>
        </w:rPr>
        <w:t xml:space="preserve">direct and indirect </w:t>
      </w:r>
      <w:r w:rsidRPr="005442AE">
        <w:rPr>
          <w:rFonts w:ascii="Times New Roman" w:hAnsi="Times New Roman" w:cs="Times New Roman"/>
          <w:sz w:val="24"/>
          <w:szCs w:val="24"/>
          <w:lang w:val="en-US"/>
        </w:rPr>
        <w:t>cost of the warehouse operations.</w:t>
      </w:r>
    </w:p>
    <w:p w14:paraId="1D33169D"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4BF74D31"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31.0:</w:t>
      </w:r>
      <w:r w:rsidRPr="005442AE">
        <w:rPr>
          <w:rFonts w:ascii="Times New Roman" w:hAnsi="Times New Roman" w:cs="Times New Roman"/>
          <w:b/>
          <w:sz w:val="24"/>
          <w:szCs w:val="24"/>
          <w:lang w:val="en-US"/>
        </w:rPr>
        <w:tab/>
        <w:t>Advertising Expenses</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9592791"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p>
    <w:p w14:paraId="1C4FCC8E"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DDESPROP</w:t>
      </w:r>
    </w:p>
    <w:p w14:paraId="3C67261F"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5C2E587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79059C75"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p>
    <w:p w14:paraId="675027AB"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0EAC02" w14:textId="77777777" w:rsidR="00315185" w:rsidRPr="005442AE" w:rsidRDefault="00315185" w:rsidP="00D46136">
      <w:pPr>
        <w:tabs>
          <w:tab w:val="left" w:pos="-1440"/>
        </w:tabs>
        <w:spacing w:after="0" w:line="240" w:lineRule="auto"/>
        <w:ind w:left="2124" w:hanging="2124"/>
        <w:jc w:val="both"/>
        <w:rPr>
          <w:rFonts w:ascii="Times New Roman" w:hAnsi="Times New Roman" w:cs="Times New Roman"/>
          <w:b/>
          <w:sz w:val="24"/>
          <w:szCs w:val="24"/>
          <w:lang w:val="en-US"/>
        </w:rPr>
      </w:pPr>
    </w:p>
    <w:p w14:paraId="12E976E3" w14:textId="77777777"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32.0:</w:t>
      </w:r>
      <w:r w:rsidRPr="005442AE">
        <w:rPr>
          <w:rFonts w:ascii="Times New Roman" w:hAnsi="Times New Roman" w:cs="Times New Roman"/>
          <w:b/>
          <w:sz w:val="24"/>
          <w:szCs w:val="24"/>
          <w:lang w:val="en-US"/>
        </w:rPr>
        <w:tab/>
        <w:t>Technical Service Expense</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18291BF"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DDESPASS</w:t>
      </w:r>
    </w:p>
    <w:p w14:paraId="291E1777"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xml:space="preserve">.  Include only the direct expense </w:t>
      </w:r>
      <w:r w:rsidR="00675D0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(field 34.0).</w:t>
      </w:r>
    </w:p>
    <w:p w14:paraId="02770A39"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2BCFE5F4" w14:textId="77777777" w:rsidR="00B630E9" w:rsidRPr="005442AE" w:rsidRDefault="00B630E9" w:rsidP="00D46136">
      <w:pPr>
        <w:spacing w:after="0" w:line="240" w:lineRule="auto"/>
        <w:rPr>
          <w:rFonts w:ascii="Times New Roman" w:hAnsi="Times New Roman" w:cs="Times New Roman"/>
          <w:b/>
          <w:sz w:val="24"/>
          <w:szCs w:val="24"/>
          <w:lang w:val="en-US"/>
        </w:rPr>
      </w:pPr>
    </w:p>
    <w:p w14:paraId="61B592CA" w14:textId="77777777" w:rsidR="00A63308" w:rsidRPr="005442AE" w:rsidRDefault="00B630E9"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63308" w:rsidRPr="005442AE">
        <w:rPr>
          <w:rFonts w:ascii="Times New Roman" w:hAnsi="Times New Roman" w:cs="Times New Roman"/>
          <w:b/>
          <w:sz w:val="24"/>
          <w:szCs w:val="24"/>
          <w:lang w:val="en-US"/>
        </w:rPr>
        <w:t xml:space="preserve"> 33.(1-n):</w:t>
      </w:r>
      <w:r w:rsidR="00A63308"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Other Direct Selling Expenses</w:t>
      </w:r>
      <w:r w:rsidR="001672D7"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0DCD355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DDESPODIR</w:t>
      </w:r>
      <w:r w:rsidR="0034228C" w:rsidRPr="005442AE">
        <w:rPr>
          <w:rFonts w:ascii="Times New Roman" w:hAnsi="Times New Roman" w:cs="Times New Roman"/>
          <w:sz w:val="24"/>
          <w:szCs w:val="24"/>
          <w:lang w:val="en-US"/>
        </w:rPr>
        <w:t xml:space="preserve"> (1-n)</w:t>
      </w:r>
    </w:p>
    <w:p w14:paraId="1484EC6E"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14:paraId="4A6F01E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1FA95290" w14:textId="77777777" w:rsidR="00B630E9" w:rsidRPr="005442AE" w:rsidRDefault="00B630E9" w:rsidP="00D46136">
      <w:pPr>
        <w:tabs>
          <w:tab w:val="left" w:pos="-1440"/>
        </w:tabs>
        <w:spacing w:after="0" w:line="240" w:lineRule="auto"/>
        <w:ind w:left="2124" w:hanging="2124"/>
        <w:jc w:val="both"/>
        <w:rPr>
          <w:rFonts w:ascii="Times New Roman" w:hAnsi="Times New Roman" w:cs="Times New Roman"/>
          <w:b/>
          <w:sz w:val="24"/>
          <w:szCs w:val="24"/>
          <w:lang w:val="en-US"/>
        </w:rPr>
      </w:pPr>
    </w:p>
    <w:p w14:paraId="3DD12F03" w14:textId="77777777"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34.0:</w:t>
      </w:r>
      <w:r w:rsidRPr="005442AE">
        <w:rPr>
          <w:rFonts w:ascii="Times New Roman" w:hAnsi="Times New Roman" w:cs="Times New Roman"/>
          <w:b/>
          <w:sz w:val="24"/>
          <w:szCs w:val="24"/>
          <w:lang w:val="en-US"/>
        </w:rPr>
        <w:tab/>
        <w:t>Indirect Selling Expenses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1D05519F"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DDESPIND</w:t>
      </w:r>
    </w:p>
    <w:p w14:paraId="7018F7D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indirect selling expenses (e.g., sales office rent and salesmen’s salaries) incurred to sell the product in the foreign market.  Where indirect selling expenses have been incurred by the producer and an affiliated reseller, create separate fields for the expenses of each company.</w:t>
      </w:r>
    </w:p>
    <w:p w14:paraId="08E893A1"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5D7434AB" w14:textId="77777777" w:rsidR="00B630E9" w:rsidRPr="005442AE" w:rsidRDefault="00B630E9" w:rsidP="00D46136">
      <w:pPr>
        <w:spacing w:after="0" w:line="240" w:lineRule="auto"/>
        <w:rPr>
          <w:rFonts w:ascii="Times New Roman" w:hAnsi="Times New Roman" w:cs="Times New Roman"/>
          <w:b/>
          <w:sz w:val="24"/>
          <w:szCs w:val="24"/>
          <w:lang w:val="en-US"/>
        </w:rPr>
      </w:pPr>
    </w:p>
    <w:p w14:paraId="4E157244" w14:textId="77777777" w:rsidR="00A63308" w:rsidRPr="005442AE" w:rsidRDefault="00B630E9" w:rsidP="00A63308">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35.0:</w:t>
      </w:r>
      <w:r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Inventory Carrying Costs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7CD74FE" w14:textId="77777777" w:rsidR="00A63308" w:rsidRPr="005442AE" w:rsidRDefault="00A63308" w:rsidP="00A63308">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DDESPEST</w:t>
      </w:r>
    </w:p>
    <w:p w14:paraId="100E096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170B3B"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w:t>
      </w:r>
      <w:r w:rsidR="00D35627" w:rsidRPr="005442AE">
        <w:rPr>
          <w:rFonts w:ascii="Times New Roman" w:hAnsi="Times New Roman" w:cs="Times New Roman"/>
          <w:sz w:val="24"/>
          <w:szCs w:val="24"/>
          <w:lang w:val="en-US"/>
        </w:rPr>
        <w:t>to hold stocks for sale</w:t>
      </w:r>
      <w:r w:rsidRPr="005442AE">
        <w:rPr>
          <w:rFonts w:ascii="Times New Roman" w:hAnsi="Times New Roman" w:cs="Times New Roman"/>
          <w:sz w:val="24"/>
          <w:szCs w:val="24"/>
          <w:lang w:val="en-US"/>
        </w:rPr>
        <w:t>, computed at the actual cost of short-term debt incurred by your company</w:t>
      </w:r>
      <w:r w:rsidR="00170B3B"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14:paraId="058B285C"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w:t>
      </w:r>
      <w:r w:rsidR="00170B3B" w:rsidRPr="005442AE">
        <w:rPr>
          <w:rFonts w:ascii="Times New Roman" w:hAnsi="Times New Roman" w:cs="Times New Roman"/>
          <w:sz w:val="24"/>
          <w:szCs w:val="24"/>
          <w:lang w:val="en-US"/>
        </w:rPr>
        <w:t>sale</w:t>
      </w:r>
      <w:r w:rsidR="00D35627"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the average length of time in inventory prior to </w:t>
      </w:r>
      <w:r w:rsidR="000510E9" w:rsidRPr="005442AE">
        <w:rPr>
          <w:rFonts w:ascii="Times New Roman" w:hAnsi="Times New Roman" w:cs="Times New Roman"/>
          <w:sz w:val="24"/>
          <w:szCs w:val="24"/>
          <w:lang w:val="en-US"/>
        </w:rPr>
        <w:t>the sale</w:t>
      </w:r>
      <w:r w:rsidRPr="005442AE">
        <w:rPr>
          <w:rFonts w:ascii="Times New Roman" w:hAnsi="Times New Roman" w:cs="Times New Roman"/>
          <w:sz w:val="24"/>
          <w:szCs w:val="24"/>
          <w:lang w:val="en-US"/>
        </w:rPr>
        <w:t xml:space="preserve"> to the first unaffiliated customer (or to the affiliated customer if you are reporting such sales).  T</w:t>
      </w:r>
      <w:r w:rsidR="007D0893" w:rsidRPr="005442AE">
        <w:rPr>
          <w:rFonts w:ascii="Times New Roman" w:hAnsi="Times New Roman" w:cs="Times New Roman"/>
          <w:sz w:val="24"/>
          <w:szCs w:val="24"/>
          <w:lang w:val="en-US"/>
        </w:rPr>
        <w:t>he cost reported should be based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14:paraId="4697FB88"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4F996D64" w14:textId="77777777"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36.0:</w:t>
      </w:r>
      <w:r w:rsidRPr="005442AE">
        <w:rPr>
          <w:rFonts w:ascii="Times New Roman" w:hAnsi="Times New Roman" w:cs="Times New Roman"/>
          <w:b/>
          <w:sz w:val="24"/>
          <w:szCs w:val="24"/>
          <w:lang w:val="en-US"/>
        </w:rPr>
        <w:tab/>
        <w:t>Packing Cost</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4C067F20" w14:textId="77777777"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DCUSTEMB</w:t>
      </w:r>
    </w:p>
    <w:p w14:paraId="3047DABF"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4F9FAF59"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C16BAA1" w14:textId="77777777" w:rsidR="00A63308" w:rsidRPr="005442AE" w:rsidRDefault="00A63308" w:rsidP="00D46136">
      <w:pPr>
        <w:spacing w:after="0" w:line="240" w:lineRule="auto"/>
        <w:jc w:val="both"/>
        <w:rPr>
          <w:rFonts w:ascii="Times New Roman" w:hAnsi="Times New Roman" w:cs="Times New Roman"/>
          <w:b/>
          <w:sz w:val="24"/>
          <w:szCs w:val="24"/>
          <w:lang w:val="en-US"/>
        </w:rPr>
      </w:pPr>
    </w:p>
    <w:p w14:paraId="4F028F66"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37.0</w:t>
      </w: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r w:rsidR="00832020" w:rsidRPr="005442AE">
        <w:rPr>
          <w:rFonts w:ascii="Times New Roman" w:hAnsi="Times New Roman" w:cs="Times New Roman"/>
          <w:b/>
          <w:sz w:val="24"/>
          <w:szCs w:val="24"/>
          <w:lang w:val="en-US"/>
        </w:rPr>
        <w:t>Total</w:t>
      </w:r>
      <w:r w:rsidRPr="005442AE">
        <w:rPr>
          <w:rFonts w:ascii="Times New Roman" w:hAnsi="Times New Roman" w:cs="Times New Roman"/>
          <w:b/>
          <w:sz w:val="24"/>
          <w:szCs w:val="24"/>
          <w:lang w:val="en-US"/>
        </w:rPr>
        <w:t xml:space="preserve"> Cost</w:t>
      </w:r>
      <w:r w:rsidR="00506B6C"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30441EE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DCUSTPROD</w:t>
      </w:r>
    </w:p>
    <w:p w14:paraId="4061B458" w14:textId="77777777" w:rsidR="00A63308" w:rsidRPr="005442AE" w:rsidRDefault="00A63308" w:rsidP="00506B6C">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w:t>
      </w:r>
      <w:r w:rsidR="00506B6C" w:rsidRPr="005442AE">
        <w:rPr>
          <w:rFonts w:ascii="Times New Roman" w:hAnsi="Times New Roman" w:cs="Times New Roman"/>
          <w:sz w:val="24"/>
          <w:szCs w:val="24"/>
          <w:lang w:val="en-US"/>
        </w:rPr>
        <w:t xml:space="preserve"> total cost per unit</w:t>
      </w:r>
      <w:r w:rsidRPr="005442AE">
        <w:rPr>
          <w:rFonts w:ascii="Times New Roman" w:hAnsi="Times New Roman" w:cs="Times New Roman"/>
          <w:sz w:val="24"/>
          <w:szCs w:val="24"/>
          <w:lang w:val="en-US"/>
        </w:rPr>
        <w:t>, according to the unit cost submitted in</w:t>
      </w:r>
      <w:r w:rsidR="00506B6C" w:rsidRPr="005442AE">
        <w:rPr>
          <w:rFonts w:ascii="Times New Roman" w:hAnsi="Times New Roman" w:cs="Times New Roman"/>
          <w:sz w:val="24"/>
          <w:szCs w:val="24"/>
          <w:lang w:val="en-US"/>
        </w:rPr>
        <w:t xml:space="preserve">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excluding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p>
    <w:p w14:paraId="7F50718D" w14:textId="77777777" w:rsidR="00D46136" w:rsidRPr="005442AE" w:rsidRDefault="00D46136" w:rsidP="00A63308">
      <w:pPr>
        <w:jc w:val="both"/>
        <w:rPr>
          <w:rFonts w:ascii="Times New Roman" w:hAnsi="Times New Roman" w:cs="Times New Roman"/>
          <w:sz w:val="24"/>
          <w:szCs w:val="24"/>
          <w:lang w:val="en-US"/>
        </w:rPr>
      </w:pPr>
    </w:p>
    <w:tbl>
      <w:tblPr>
        <w:tblStyle w:val="Tabelacomgrade"/>
        <w:tblW w:w="0" w:type="auto"/>
        <w:tblLook w:val="04A0" w:firstRow="1" w:lastRow="0" w:firstColumn="1" w:lastColumn="0" w:noHBand="0" w:noVBand="1"/>
      </w:tblPr>
      <w:tblGrid>
        <w:gridCol w:w="9886"/>
      </w:tblGrid>
      <w:tr w:rsidR="00A63308" w:rsidRPr="005442AE" w14:paraId="2F3E45F0" w14:textId="77777777" w:rsidTr="003B0429">
        <w:tc>
          <w:tcPr>
            <w:tcW w:w="9886" w:type="dxa"/>
          </w:tcPr>
          <w:p w14:paraId="4C212968"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Fields 38.0 through 45.0:  </w:t>
            </w:r>
            <w:r w:rsidRPr="005442AE">
              <w:rPr>
                <w:rFonts w:ascii="Times New Roman" w:hAnsi="Times New Roman" w:cs="Times New Roman"/>
                <w:sz w:val="24"/>
                <w:szCs w:val="24"/>
                <w:lang w:val="en-US"/>
              </w:rPr>
              <w:t xml:space="preserve">Please respond to the following items if you are reporting third-country sales.  </w:t>
            </w:r>
            <w:r w:rsidR="009F2C28" w:rsidRPr="005442AE">
              <w:rPr>
                <w:rFonts w:ascii="Times New Roman" w:hAnsi="Times New Roman" w:cs="Times New Roman"/>
                <w:sz w:val="24"/>
                <w:szCs w:val="24"/>
                <w:lang w:val="en-US"/>
              </w:rPr>
              <w:t>This</w:t>
            </w:r>
            <w:r w:rsidRPr="005442AE">
              <w:rPr>
                <w:rFonts w:ascii="Times New Roman" w:hAnsi="Times New Roman" w:cs="Times New Roman"/>
                <w:sz w:val="24"/>
                <w:szCs w:val="24"/>
                <w:lang w:val="en-US"/>
              </w:rPr>
              <w:t xml:space="preserve"> information will be used if sales in home market are considered inadequate to calculate the normal value.    Please report all values in American dollars.  </w:t>
            </w:r>
          </w:p>
        </w:tc>
      </w:tr>
    </w:tbl>
    <w:p w14:paraId="030DC2C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p>
    <w:p w14:paraId="41F64E25" w14:textId="77777777"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38.0: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Freight</w:t>
      </w:r>
      <w:r w:rsidR="005D68FA" w:rsidRPr="005442AE">
        <w:rPr>
          <w:rFonts w:ascii="Times New Roman" w:hAnsi="Times New Roman" w:cs="Times New Roman"/>
          <w:b/>
          <w:bCs/>
          <w:sz w:val="24"/>
          <w:szCs w:val="24"/>
          <w:lang w:val="en-US"/>
        </w:rPr>
        <w:t xml:space="preserve"> </w:t>
      </w:r>
      <w:r w:rsidR="00506B6C"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120B2F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DFRETINTL</w:t>
      </w:r>
    </w:p>
    <w:p w14:paraId="7E7E902F" w14:textId="77777777"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international freight incurred on shipments from the port of exit in the country of manufactur</w:t>
      </w:r>
      <w:r w:rsidR="00D765D0" w:rsidRPr="005442AE">
        <w:rPr>
          <w:rFonts w:ascii="Times New Roman" w:hAnsi="Times New Roman" w:cs="Times New Roman"/>
          <w:sz w:val="24"/>
          <w:szCs w:val="24"/>
          <w:lang w:val="en-US"/>
        </w:rPr>
        <w:t xml:space="preserve">ing </w:t>
      </w:r>
      <w:r w:rsidRPr="005442AE">
        <w:rPr>
          <w:rFonts w:ascii="Times New Roman" w:hAnsi="Times New Roman" w:cs="Times New Roman"/>
          <w:sz w:val="24"/>
          <w:szCs w:val="24"/>
          <w:lang w:val="en-US"/>
        </w:rPr>
        <w:t>to the third-country port of entry.</w:t>
      </w:r>
    </w:p>
    <w:p w14:paraId="586E4ED6" w14:textId="77777777"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a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Describe how you calculated the unit cost of international freight and include worksheets as attachments to the narrative response.</w:t>
      </w:r>
    </w:p>
    <w:p w14:paraId="1AD35A03" w14:textId="77777777" w:rsidR="00B630E9" w:rsidRPr="005442AE" w:rsidRDefault="00B630E9" w:rsidP="00D46136">
      <w:pPr>
        <w:spacing w:after="0" w:line="240" w:lineRule="auto"/>
        <w:jc w:val="both"/>
        <w:rPr>
          <w:rFonts w:ascii="Times New Roman" w:hAnsi="Times New Roman" w:cs="Times New Roman"/>
          <w:b/>
          <w:sz w:val="24"/>
          <w:szCs w:val="24"/>
          <w:lang w:val="en-US"/>
        </w:rPr>
      </w:pPr>
    </w:p>
    <w:p w14:paraId="3930D8A4" w14:textId="77777777"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39.0: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Insurance</w:t>
      </w:r>
      <w:r w:rsidR="00BC63F1"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1F3E43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DSEGINTL</w:t>
      </w:r>
    </w:p>
    <w:p w14:paraId="24870D9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Pr="005442AE">
        <w:rPr>
          <w:rFonts w:ascii="Times New Roman" w:hAnsi="Times New Roman" w:cs="Times New Roman"/>
          <w:sz w:val="24"/>
          <w:szCs w:val="24"/>
          <w:lang w:val="en-US"/>
        </w:rPr>
        <w:t>to the third- country port of entry.</w:t>
      </w:r>
    </w:p>
    <w:p w14:paraId="6C220EA2"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14:paraId="71984B71" w14:textId="77777777" w:rsidR="00B630E9" w:rsidRPr="005442AE" w:rsidRDefault="00B630E9" w:rsidP="00D46136">
      <w:pPr>
        <w:tabs>
          <w:tab w:val="left" w:pos="-1440"/>
        </w:tabs>
        <w:spacing w:after="0" w:line="240" w:lineRule="auto"/>
        <w:ind w:left="2130" w:hanging="2130"/>
        <w:jc w:val="both"/>
        <w:rPr>
          <w:rFonts w:ascii="Times New Roman" w:hAnsi="Times New Roman" w:cs="Times New Roman"/>
          <w:b/>
          <w:sz w:val="24"/>
          <w:szCs w:val="24"/>
          <w:lang w:val="en-US"/>
        </w:rPr>
      </w:pPr>
    </w:p>
    <w:p w14:paraId="7A933225" w14:textId="77777777" w:rsidR="00A63308" w:rsidRPr="005442AE" w:rsidRDefault="00A63308" w:rsidP="00BC63F1">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40.0</w:t>
      </w:r>
      <w:r w:rsidRPr="005442AE">
        <w:rPr>
          <w:rFonts w:ascii="Times New Roman" w:hAnsi="Times New Roman" w:cs="Times New Roman"/>
          <w:b/>
          <w:sz w:val="24"/>
          <w:szCs w:val="24"/>
          <w:lang w:val="en-US"/>
        </w:rPr>
        <w:tab/>
        <w:t>Third-Country Inland Freight from Port to Warehouse</w:t>
      </w:r>
      <w:r w:rsidR="005D68FA" w:rsidRPr="005442AE">
        <w:rPr>
          <w:rFonts w:ascii="Times New Roman" w:hAnsi="Times New Roman" w:cs="Times New Roman"/>
          <w:b/>
          <w:bCs/>
          <w:sz w:val="24"/>
          <w:szCs w:val="24"/>
          <w:lang w:val="en-US"/>
        </w:rPr>
        <w:t xml:space="preserve"> </w:t>
      </w:r>
      <w:r w:rsidR="00BC63F1"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r w:rsidR="00BC63F1" w:rsidRPr="005442AE">
        <w:rPr>
          <w:rFonts w:ascii="Times New Roman" w:hAnsi="Times New Roman" w:cs="Times New Roman"/>
          <w:b/>
          <w:bCs/>
          <w:sz w:val="24"/>
          <w:szCs w:val="24"/>
          <w:lang w:val="en-US"/>
        </w:rPr>
        <w:tab/>
      </w:r>
    </w:p>
    <w:p w14:paraId="7BF7BEA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DFRET3ARM</w:t>
      </w:r>
    </w:p>
    <w:p w14:paraId="6A593D2B"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7C8C7F3F"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14:paraId="34FA91EB" w14:textId="77777777" w:rsidR="00A63308" w:rsidRPr="005442AE" w:rsidRDefault="00A63308" w:rsidP="00D46136">
      <w:pPr>
        <w:spacing w:after="0" w:line="240" w:lineRule="auto"/>
        <w:ind w:left="2124" w:hanging="2124"/>
        <w:jc w:val="both"/>
        <w:rPr>
          <w:rFonts w:ascii="Times New Roman" w:hAnsi="Times New Roman" w:cs="Times New Roman"/>
          <w:b/>
          <w:sz w:val="24"/>
          <w:szCs w:val="24"/>
          <w:lang w:val="en-US"/>
        </w:rPr>
      </w:pPr>
    </w:p>
    <w:p w14:paraId="0BBCABEE" w14:textId="77777777" w:rsidR="00A63308" w:rsidRPr="005442AE" w:rsidRDefault="00A63308" w:rsidP="00126B5D">
      <w:pPr>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41.0: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Freight from Warehouse to Unaffiliated Customer</w:t>
      </w:r>
      <w:r w:rsidR="00126B5D"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01C8ED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DFRET3CLI</w:t>
      </w:r>
    </w:p>
    <w:p w14:paraId="42A0D5F3"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third-country reseller’s warehouse to the unaffiliated customer.</w:t>
      </w:r>
    </w:p>
    <w:p w14:paraId="2F3CB12E"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14:paraId="46660CC0"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5403EFD3" w14:textId="77777777"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42.0: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Insurance</w:t>
      </w:r>
      <w:r w:rsidR="005D68FA" w:rsidRPr="005442AE">
        <w:rPr>
          <w:rFonts w:ascii="Times New Roman" w:hAnsi="Times New Roman" w:cs="Times New Roman"/>
          <w:b/>
          <w:bCs/>
          <w:sz w:val="24"/>
          <w:szCs w:val="24"/>
          <w:lang w:val="en-US"/>
        </w:rPr>
        <w:t xml:space="preserve"> </w:t>
      </w:r>
      <w:r w:rsidR="002874F6"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361455D5"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DSEGINT3</w:t>
      </w:r>
    </w:p>
    <w:p w14:paraId="452DA099"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third-country inland insurance expense incurred on shipments within the third country.</w:t>
      </w:r>
    </w:p>
    <w:p w14:paraId="0276EDB8"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inland insurance and include your worksheets as attachments to the narrative response.</w:t>
      </w:r>
    </w:p>
    <w:p w14:paraId="278A610B" w14:textId="77777777" w:rsidR="00D46136" w:rsidRPr="005442AE" w:rsidRDefault="00D46136" w:rsidP="00D46136">
      <w:pPr>
        <w:spacing w:after="0" w:line="240" w:lineRule="auto"/>
        <w:ind w:left="2126" w:hanging="2126"/>
        <w:jc w:val="both"/>
        <w:rPr>
          <w:rFonts w:ascii="Times New Roman" w:hAnsi="Times New Roman" w:cs="Times New Roman"/>
          <w:sz w:val="24"/>
          <w:szCs w:val="24"/>
          <w:lang w:val="en-US"/>
        </w:rPr>
      </w:pPr>
    </w:p>
    <w:p w14:paraId="02B9BB7E" w14:textId="77777777" w:rsidR="00A63308" w:rsidRPr="005442AE" w:rsidRDefault="00A63308" w:rsidP="00B630E9">
      <w:pPr>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43.0: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Brokerage and Handling</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A5A88BF"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DMCARCORR</w:t>
      </w:r>
    </w:p>
    <w:p w14:paraId="6E3CD52A"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any additional brokerage and handling expense incurred on shipments within the third country.</w:t>
      </w:r>
    </w:p>
    <w:p w14:paraId="2ECA8B91"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brokerage and handling and include your worksheets as attachments to the narrative response.</w:t>
      </w:r>
    </w:p>
    <w:p w14:paraId="2B591551"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13937D86" w14:textId="77777777" w:rsidR="00D46136" w:rsidRPr="005442AE" w:rsidRDefault="00D46136" w:rsidP="00D46136">
      <w:pPr>
        <w:spacing w:after="0" w:line="240" w:lineRule="auto"/>
        <w:ind w:left="2124" w:hanging="2124"/>
        <w:jc w:val="both"/>
        <w:rPr>
          <w:rFonts w:ascii="Times New Roman" w:hAnsi="Times New Roman" w:cs="Times New Roman"/>
          <w:b/>
          <w:sz w:val="24"/>
          <w:szCs w:val="24"/>
          <w:lang w:val="en-US"/>
        </w:rPr>
      </w:pPr>
    </w:p>
    <w:p w14:paraId="1C4340E5" w14:textId="77777777"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44.0: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Customs Duty</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14:paraId="5B1D420B"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DII3</w:t>
      </w:r>
    </w:p>
    <w:p w14:paraId="0C7B8A53"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amount of any third-country customs duty and customs fees paid.</w:t>
      </w:r>
    </w:p>
    <w:p w14:paraId="7A763BF6"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 the unit cost of third-country customs duties and customs fees and include your worksheets as attachments to the narrative response.</w:t>
      </w:r>
    </w:p>
    <w:p w14:paraId="24E733D8"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54BCB976" w14:textId="77777777"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45.0:</w:t>
      </w:r>
      <w:r w:rsidRPr="005442AE">
        <w:rPr>
          <w:rFonts w:ascii="Times New Roman" w:hAnsi="Times New Roman" w:cs="Times New Roman"/>
          <w:b/>
          <w:sz w:val="24"/>
          <w:szCs w:val="24"/>
          <w:lang w:val="en-US"/>
        </w:rPr>
        <w:tab/>
        <w:t>Duty Drawback</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14:paraId="6723D575"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DREMBIMP</w:t>
      </w:r>
    </w:p>
    <w:p w14:paraId="64C0D16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amount of any duty drawback received upon exportation of the product from the </w:t>
      </w:r>
      <w:r w:rsidR="00023431" w:rsidRPr="005442AE">
        <w:rPr>
          <w:rFonts w:ascii="Times New Roman" w:hAnsi="Times New Roman" w:cs="Times New Roman"/>
          <w:sz w:val="24"/>
          <w:szCs w:val="24"/>
          <w:lang w:val="en-US"/>
        </w:rPr>
        <w:t>country of manufacturing</w:t>
      </w:r>
      <w:r w:rsidR="00540FE4"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w:t>
      </w:r>
    </w:p>
    <w:p w14:paraId="542F4054"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how the amount of duty drawback received is calculated and submit your worksheets as attachments to the narrative response. </w:t>
      </w:r>
    </w:p>
    <w:p w14:paraId="33C3A86A" w14:textId="77777777" w:rsidR="00D46136" w:rsidRPr="005442AE" w:rsidRDefault="00D46136" w:rsidP="00A63308">
      <w:pPr>
        <w:ind w:left="2124" w:hanging="2124"/>
        <w:jc w:val="both"/>
        <w:rPr>
          <w:rFonts w:ascii="Times New Roman" w:hAnsi="Times New Roman" w:cs="Times New Roman"/>
          <w:sz w:val="24"/>
          <w:szCs w:val="24"/>
          <w:lang w:val="en-US"/>
        </w:rPr>
      </w:pPr>
    </w:p>
    <w:tbl>
      <w:tblPr>
        <w:tblStyle w:val="Tabelacomgrade"/>
        <w:tblW w:w="9920" w:type="dxa"/>
        <w:tblLook w:val="04A0" w:firstRow="1" w:lastRow="0" w:firstColumn="1" w:lastColumn="0" w:noHBand="0" w:noVBand="1"/>
      </w:tblPr>
      <w:tblGrid>
        <w:gridCol w:w="9920"/>
      </w:tblGrid>
      <w:tr w:rsidR="00A63308" w:rsidRPr="005442AE" w14:paraId="0B99CB53" w14:textId="77777777" w:rsidTr="003B0429">
        <w:trPr>
          <w:trHeight w:val="340"/>
        </w:trPr>
        <w:tc>
          <w:tcPr>
            <w:tcW w:w="9920" w:type="dxa"/>
          </w:tcPr>
          <w:p w14:paraId="7420B270" w14:textId="77777777" w:rsidR="00A63308" w:rsidRPr="005442AE" w:rsidRDefault="00A63308" w:rsidP="003B0429">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w:t>
            </w:r>
            <w:r w:rsidR="0049356D" w:rsidRPr="005442AE">
              <w:rPr>
                <w:rFonts w:ascii="Times New Roman" w:hAnsi="Times New Roman" w:cs="Times New Roman"/>
                <w:b/>
                <w:sz w:val="24"/>
                <w:szCs w:val="24"/>
                <w:lang w:val="en-US"/>
              </w:rPr>
              <w:t xml:space="preserve"> </w:t>
            </w:r>
            <w:r w:rsidR="003A4120" w:rsidRPr="005442AE">
              <w:rPr>
                <w:rFonts w:ascii="Times New Roman" w:hAnsi="Times New Roman" w:cs="Times New Roman"/>
                <w:b/>
                <w:sz w:val="24"/>
                <w:szCs w:val="24"/>
                <w:lang w:val="en-US"/>
              </w:rPr>
              <w:t>answering the “D</w:t>
            </w:r>
            <w:r w:rsidR="0049356D" w:rsidRPr="005442AE">
              <w:rPr>
                <w:rFonts w:ascii="Times New Roman" w:hAnsi="Times New Roman" w:cs="Times New Roman"/>
                <w:b/>
                <w:sz w:val="24"/>
                <w:szCs w:val="24"/>
                <w:lang w:val="en-US"/>
              </w:rPr>
              <w:t xml:space="preserve">omestic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w:t>
            </w:r>
            <w:r w:rsidR="003A4120" w:rsidRPr="005442AE">
              <w:rPr>
                <w:rFonts w:ascii="Times New Roman" w:hAnsi="Times New Roman" w:cs="Times New Roman"/>
                <w:b/>
                <w:sz w:val="24"/>
                <w:szCs w:val="24"/>
                <w:lang w:val="en-US"/>
              </w:rPr>
              <w:t xml:space="preserve"> and E</w:t>
            </w:r>
            <w:r w:rsidR="0049356D" w:rsidRPr="005442AE">
              <w:rPr>
                <w:rFonts w:ascii="Times New Roman" w:hAnsi="Times New Roman" w:cs="Times New Roman"/>
                <w:b/>
                <w:sz w:val="24"/>
                <w:szCs w:val="24"/>
                <w:lang w:val="en-US"/>
              </w:rPr>
              <w:t xml:space="preserve">xports to </w:t>
            </w:r>
            <w:r w:rsidR="003A4120" w:rsidRPr="005442AE">
              <w:rPr>
                <w:rFonts w:ascii="Times New Roman" w:hAnsi="Times New Roman" w:cs="Times New Roman"/>
                <w:b/>
                <w:sz w:val="24"/>
                <w:szCs w:val="24"/>
                <w:lang w:val="en-US"/>
              </w:rPr>
              <w:t>T</w:t>
            </w:r>
            <w:r w:rsidR="0049356D" w:rsidRPr="005442AE">
              <w:rPr>
                <w:rFonts w:ascii="Times New Roman" w:hAnsi="Times New Roman" w:cs="Times New Roman"/>
                <w:b/>
                <w:sz w:val="24"/>
                <w:szCs w:val="24"/>
                <w:lang w:val="en-US"/>
              </w:rPr>
              <w:t>hird-</w:t>
            </w:r>
            <w:r w:rsidR="003A4120" w:rsidRPr="005442AE">
              <w:rPr>
                <w:rFonts w:ascii="Times New Roman" w:hAnsi="Times New Roman" w:cs="Times New Roman"/>
                <w:b/>
                <w:sz w:val="24"/>
                <w:szCs w:val="24"/>
                <w:lang w:val="en-US"/>
              </w:rPr>
              <w:t>C</w:t>
            </w:r>
            <w:r w:rsidR="0049356D" w:rsidRPr="005442AE">
              <w:rPr>
                <w:rFonts w:ascii="Times New Roman" w:hAnsi="Times New Roman" w:cs="Times New Roman"/>
                <w:b/>
                <w:sz w:val="24"/>
                <w:szCs w:val="24"/>
                <w:lang w:val="en-US"/>
              </w:rPr>
              <w:t xml:space="preserve">ountry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arkets</w:t>
            </w:r>
            <w:r w:rsidR="003A4120" w:rsidRPr="005442AE">
              <w:rPr>
                <w:rFonts w:ascii="Times New Roman" w:hAnsi="Times New Roman" w:cs="Times New Roman"/>
                <w:b/>
                <w:sz w:val="24"/>
                <w:szCs w:val="24"/>
                <w:lang w:val="en-US"/>
              </w:rPr>
              <w:t>” section above</w:t>
            </w:r>
            <w:r w:rsidRPr="005442AE">
              <w:rPr>
                <w:rFonts w:ascii="Times New Roman" w:hAnsi="Times New Roman" w:cs="Times New Roman"/>
                <w:b/>
                <w:sz w:val="24"/>
                <w:szCs w:val="24"/>
                <w:lang w:val="en-US"/>
              </w:rPr>
              <w:t>.</w:t>
            </w:r>
          </w:p>
          <w:p w14:paraId="256A5AEA" w14:textId="77777777" w:rsidR="00A63308" w:rsidRPr="005442AE" w:rsidRDefault="00A63308" w:rsidP="003B0429">
            <w:pPr>
              <w:jc w:val="both"/>
              <w:rPr>
                <w:rFonts w:ascii="Times New Roman" w:hAnsi="Times New Roman" w:cs="Times New Roman"/>
                <w:b/>
                <w:sz w:val="24"/>
                <w:szCs w:val="24"/>
                <w:lang w:val="en-US"/>
              </w:rPr>
            </w:pPr>
          </w:p>
          <w:p w14:paraId="7C2E8FF5"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215598C0"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6BD1C335"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693AB0B4" w14:textId="77777777" w:rsidR="00A63308" w:rsidRPr="005442AE" w:rsidRDefault="00A63308" w:rsidP="003A4120">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w:t>
            </w:r>
            <w:r w:rsidR="003A4120" w:rsidRPr="005442AE">
              <w:rPr>
                <w:rFonts w:ascii="Times New Roman" w:hAnsi="Times New Roman" w:cs="Times New Roman"/>
                <w:sz w:val="24"/>
                <w:szCs w:val="24"/>
                <w:lang w:val="en-US"/>
              </w:rPr>
              <w:t>lectronic address (e-mail)</w:t>
            </w:r>
            <w:r w:rsidRPr="005442AE">
              <w:rPr>
                <w:rFonts w:ascii="Times New Roman" w:hAnsi="Times New Roman" w:cs="Times New Roman"/>
                <w:sz w:val="24"/>
                <w:szCs w:val="24"/>
                <w:lang w:val="en-US"/>
              </w:rPr>
              <w:t>:</w:t>
            </w:r>
          </w:p>
        </w:tc>
      </w:tr>
    </w:tbl>
    <w:p w14:paraId="2619F224" w14:textId="77777777" w:rsidR="00A63308" w:rsidRPr="005442AE" w:rsidRDefault="00A63308" w:rsidP="00A63308">
      <w:pPr>
        <w:ind w:left="2124" w:hanging="2124"/>
        <w:jc w:val="both"/>
        <w:rPr>
          <w:rFonts w:ascii="Times New Roman" w:hAnsi="Times New Roman" w:cs="Times New Roman"/>
          <w:sz w:val="24"/>
          <w:szCs w:val="24"/>
          <w:lang w:val="en-US"/>
        </w:rPr>
      </w:pPr>
    </w:p>
    <w:p w14:paraId="4C6B1164" w14:textId="77777777" w:rsidR="00461A76" w:rsidRPr="005442AE" w:rsidRDefault="00461A76">
      <w:pPr>
        <w:rPr>
          <w:rFonts w:ascii="Times New Roman" w:hAnsi="Times New Roman" w:cs="Times New Roman"/>
        </w:rPr>
      </w:pPr>
      <w:r w:rsidRPr="005442AE">
        <w:rPr>
          <w:rFonts w:ascii="Times New Roman" w:hAnsi="Times New Roman" w:cs="Times New Roman"/>
        </w:rPr>
        <w:br w:type="page"/>
      </w:r>
    </w:p>
    <w:tbl>
      <w:tblPr>
        <w:tblStyle w:val="Tabelacomgrade"/>
        <w:tblW w:w="0" w:type="auto"/>
        <w:tblLook w:val="04A0" w:firstRow="1" w:lastRow="0" w:firstColumn="1" w:lastColumn="0" w:noHBand="0" w:noVBand="1"/>
      </w:tblPr>
      <w:tblGrid>
        <w:gridCol w:w="9947"/>
      </w:tblGrid>
      <w:tr w:rsidR="00A63308" w:rsidRPr="005442AE" w14:paraId="4F244AB7" w14:textId="77777777" w:rsidTr="003B0429">
        <w:trPr>
          <w:trHeight w:val="339"/>
        </w:trPr>
        <w:tc>
          <w:tcPr>
            <w:tcW w:w="9947" w:type="dxa"/>
            <w:vAlign w:val="center"/>
          </w:tcPr>
          <w:p w14:paraId="4286F9A7" w14:textId="77777777" w:rsidR="00A63308" w:rsidRPr="005442AE" w:rsidRDefault="00A63308" w:rsidP="00832020">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Item B -  </w:t>
            </w:r>
            <w:r w:rsidR="00832020" w:rsidRPr="005442AE">
              <w:rPr>
                <w:rFonts w:ascii="Times New Roman" w:hAnsi="Times New Roman" w:cs="Times New Roman"/>
                <w:b/>
                <w:sz w:val="24"/>
                <w:szCs w:val="24"/>
                <w:lang w:val="en-US"/>
              </w:rPr>
              <w:t>Total Cost</w:t>
            </w:r>
          </w:p>
        </w:tc>
      </w:tr>
    </w:tbl>
    <w:p w14:paraId="3E534086"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1ADF19B1" w14:textId="77777777" w:rsidR="00637CD6" w:rsidRPr="005442AE" w:rsidRDefault="00637CD6" w:rsidP="00637CD6">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item provides instructions on how to register, in Appendix VI, data on the company costs.  </w:t>
      </w:r>
    </w:p>
    <w:p w14:paraId="7BE959F0" w14:textId="77777777" w:rsidR="00637CD6" w:rsidRPr="005442AE" w:rsidRDefault="00637CD6" w:rsidP="00637CD6">
      <w:pPr>
        <w:spacing w:after="0" w:line="240" w:lineRule="auto"/>
        <w:ind w:firstLine="708"/>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5442AE">
        <w:rPr>
          <w:rFonts w:ascii="Times New Roman" w:hAnsi="Times New Roman" w:cs="Times New Roman"/>
          <w:sz w:val="24"/>
          <w:szCs w:val="24"/>
          <w:lang w:val="en-US"/>
        </w:rPr>
        <w:tab/>
      </w:r>
    </w:p>
    <w:p w14:paraId="422C46B2" w14:textId="77777777" w:rsidR="00361C67" w:rsidRPr="005442AE" w:rsidRDefault="00361C67" w:rsidP="00361C67">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Actual costs </w:t>
      </w:r>
      <w:r w:rsidR="008C3BCE" w:rsidRPr="005442AE">
        <w:rPr>
          <w:rFonts w:ascii="Times New Roman" w:hAnsi="Times New Roman" w:cs="Times New Roman"/>
          <w:i/>
          <w:sz w:val="24"/>
          <w:szCs w:val="24"/>
          <w:lang w:val="en-US"/>
        </w:rPr>
        <w:t xml:space="preserve">incurred by the company </w:t>
      </w:r>
      <w:r w:rsidRPr="005442AE">
        <w:rPr>
          <w:rFonts w:ascii="Times New Roman" w:hAnsi="Times New Roman" w:cs="Times New Roman"/>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37A0F3E8"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34B9CB92" w14:textId="77777777" w:rsidR="00DE1635" w:rsidRPr="005442AE" w:rsidRDefault="00DE1635" w:rsidP="00DE1635">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 DATA ON COSTS RECORD</w:t>
      </w:r>
    </w:p>
    <w:p w14:paraId="56C37408" w14:textId="77777777"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B.1.1.</w:t>
      </w:r>
      <w:r w:rsidRPr="005442AE">
        <w:rPr>
          <w:rFonts w:ascii="Times New Roman" w:hAnsi="Times New Roman" w:cs="Times New Roman"/>
          <w:b/>
          <w:bCs/>
          <w:sz w:val="24"/>
          <w:szCs w:val="24"/>
          <w:lang w:val="en-US"/>
        </w:rPr>
        <w:t xml:space="preserve"> </w:t>
      </w:r>
      <w:r w:rsidRPr="005442AE">
        <w:rPr>
          <w:rFonts w:ascii="Times New Roman" w:hAnsi="Times New Roman" w:cs="Times New Roman"/>
          <w:bCs/>
          <w:sz w:val="24"/>
          <w:szCs w:val="24"/>
          <w:lang w:val="en-US"/>
        </w:rPr>
        <w:t>Appendix VI must be filled</w:t>
      </w:r>
      <w:r w:rsidR="00417F4F" w:rsidRPr="005442AE">
        <w:rPr>
          <w:rFonts w:ascii="Times New Roman" w:hAnsi="Times New Roman" w:cs="Times New Roman"/>
          <w:bCs/>
          <w:sz w:val="24"/>
          <w:szCs w:val="24"/>
          <w:lang w:val="en-US"/>
        </w:rPr>
        <w:t>, with values in the local currency,</w:t>
      </w:r>
      <w:r w:rsidRPr="005442AE">
        <w:rPr>
          <w:rFonts w:ascii="Times New Roman" w:hAnsi="Times New Roman" w:cs="Times New Roman"/>
          <w:bCs/>
          <w:sz w:val="24"/>
          <w:szCs w:val="24"/>
          <w:lang w:val="en-US"/>
        </w:rPr>
        <w:t xml:space="preserve"> according to the description of the fields below</w:t>
      </w:r>
      <w:r w:rsidRPr="005442AE">
        <w:rPr>
          <w:rFonts w:ascii="Times New Roman" w:hAnsi="Times New Roman" w:cs="Times New Roman"/>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4F59ED" w14:paraId="5B92B79B" w14:textId="77777777" w:rsidTr="000678E5">
        <w:tc>
          <w:tcPr>
            <w:tcW w:w="959" w:type="dxa"/>
          </w:tcPr>
          <w:p w14:paraId="23474880"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w:t>
            </w:r>
          </w:p>
        </w:tc>
        <w:tc>
          <w:tcPr>
            <w:tcW w:w="3544" w:type="dxa"/>
            <w:vAlign w:val="center"/>
          </w:tcPr>
          <w:p w14:paraId="00B51811"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Variable Costs</w:t>
            </w:r>
          </w:p>
        </w:tc>
        <w:tc>
          <w:tcPr>
            <w:tcW w:w="5386" w:type="dxa"/>
          </w:tcPr>
          <w:p w14:paraId="3E68F52E" w14:textId="77777777" w:rsidR="00DE1635" w:rsidRPr="005442AE" w:rsidRDefault="00417F4F" w:rsidP="00417F4F">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variable cost, which shall correspond to the sum of columns A.1, A.2, A.3 and A.4.</w:t>
            </w:r>
          </w:p>
        </w:tc>
      </w:tr>
      <w:tr w:rsidR="00DE1635" w:rsidRPr="004F59ED" w14:paraId="0791B955" w14:textId="77777777" w:rsidTr="000678E5">
        <w:tc>
          <w:tcPr>
            <w:tcW w:w="959" w:type="dxa"/>
          </w:tcPr>
          <w:p w14:paraId="269AAF12"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A.1.n</w:t>
            </w:r>
          </w:p>
        </w:tc>
        <w:tc>
          <w:tcPr>
            <w:tcW w:w="3544" w:type="dxa"/>
            <w:vAlign w:val="center"/>
          </w:tcPr>
          <w:p w14:paraId="173AFF63" w14:textId="77777777" w:rsidR="00DE1635" w:rsidRPr="005442AE" w:rsidRDefault="002462A8"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Major </w:t>
            </w:r>
            <w:r w:rsidR="00DE1635" w:rsidRPr="005442AE">
              <w:rPr>
                <w:rFonts w:ascii="Times New Roman" w:hAnsi="Times New Roman" w:cs="Times New Roman"/>
                <w:sz w:val="24"/>
                <w:szCs w:val="24"/>
                <w:lang w:val="en-US"/>
              </w:rPr>
              <w:t>Raw Materials</w:t>
            </w:r>
            <w:r w:rsidR="004672C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Inputs</w:t>
            </w:r>
          </w:p>
        </w:tc>
        <w:tc>
          <w:tcPr>
            <w:tcW w:w="5386" w:type="dxa"/>
          </w:tcPr>
          <w:p w14:paraId="4D643522" w14:textId="77777777" w:rsidR="00DE1635" w:rsidRPr="005442AE" w:rsidRDefault="00AC4C35" w:rsidP="00AC4C35">
            <w:pPr>
              <w:jc w:val="both"/>
              <w:rPr>
                <w:rFonts w:ascii="Times New Roman" w:hAnsi="Times New Roman" w:cs="Times New Roman"/>
                <w:bCs/>
                <w:color w:val="000000" w:themeColor="text1"/>
                <w:sz w:val="24"/>
                <w:szCs w:val="24"/>
                <w:lang w:val="en-US"/>
              </w:rPr>
            </w:pPr>
            <w:r w:rsidRPr="005442AE">
              <w:rPr>
                <w:rFonts w:ascii="Times New Roman" w:hAnsi="Times New Roman" w:cs="Times New Roman"/>
                <w:sz w:val="24"/>
                <w:szCs w:val="24"/>
                <w:lang w:val="en-US"/>
              </w:rPr>
              <w:t xml:space="preserve">Report the total cost incurred </w:t>
            </w:r>
            <w:r w:rsidR="004B5411" w:rsidRPr="005442AE">
              <w:rPr>
                <w:rFonts w:ascii="Times New Roman" w:hAnsi="Times New Roman" w:cs="Times New Roman"/>
                <w:sz w:val="24"/>
                <w:szCs w:val="24"/>
                <w:lang w:val="en-US"/>
              </w:rPr>
              <w:t>with</w:t>
            </w:r>
            <w:r w:rsidRPr="005442AE">
              <w:rPr>
                <w:rFonts w:ascii="Times New Roman" w:hAnsi="Times New Roman" w:cs="Times New Roman"/>
                <w:sz w:val="24"/>
                <w:szCs w:val="24"/>
                <w:lang w:val="en-US"/>
              </w:rPr>
              <w:t xml:space="preserve"> each one of the major raw materials and inputs used in the manufacturing of the product. Each rubric must be discriminated by inserting a new column </w:t>
            </w:r>
            <w:r w:rsidR="000F2B96"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n the worksheet (A.1.1 to A.1.n). </w:t>
            </w:r>
            <w:r w:rsidR="00DE1635" w:rsidRPr="005442AE">
              <w:rPr>
                <w:rFonts w:ascii="Times New Roman" w:hAnsi="Times New Roman" w:cs="Times New Roman"/>
                <w:sz w:val="24"/>
                <w:szCs w:val="24"/>
                <w:lang w:val="en-US"/>
              </w:rPr>
              <w:t xml:space="preserve">The raw material cost must include transportation expenses, import tariffs and other costs normally associated to the product </w:t>
            </w:r>
            <w:r w:rsidR="00DE1635" w:rsidRPr="005442AE">
              <w:rPr>
                <w:rFonts w:ascii="Times New Roman" w:hAnsi="Times New Roman" w:cs="Times New Roman"/>
                <w:bCs/>
                <w:sz w:val="24"/>
                <w:szCs w:val="24"/>
                <w:lang w:val="en-US"/>
              </w:rPr>
              <w:t>acquisition. However, costs related to i</w:t>
            </w:r>
            <w:r w:rsidR="00DE1635" w:rsidRPr="005442AE">
              <w:rPr>
                <w:rFonts w:ascii="Times New Roman" w:hAnsi="Times New Roman" w:cs="Times New Roman"/>
                <w:bCs/>
                <w:color w:val="000000" w:themeColor="text1"/>
                <w:sz w:val="24"/>
                <w:szCs w:val="24"/>
                <w:lang w:val="en-US"/>
              </w:rPr>
              <w:t>nternal indirect taxes must be excluded (e.g VAT).</w:t>
            </w:r>
          </w:p>
          <w:p w14:paraId="18572DB9" w14:textId="77777777" w:rsidR="000F2B96" w:rsidRPr="005442AE" w:rsidRDefault="000F2B96" w:rsidP="00AC4C35">
            <w:pPr>
              <w:jc w:val="both"/>
              <w:rPr>
                <w:rFonts w:ascii="Times New Roman" w:hAnsi="Times New Roman" w:cs="Times New Roman"/>
                <w:bCs/>
                <w:color w:val="000000" w:themeColor="text1"/>
                <w:sz w:val="24"/>
                <w:szCs w:val="24"/>
                <w:lang w:val="en-US"/>
              </w:rPr>
            </w:pPr>
          </w:p>
          <w:p w14:paraId="6381D9E9" w14:textId="77777777" w:rsidR="000F2B96" w:rsidRPr="005442AE" w:rsidRDefault="000F2B96" w:rsidP="000F2B96">
            <w:pPr>
              <w:jc w:val="both"/>
              <w:rPr>
                <w:rFonts w:ascii="Times New Roman" w:hAnsi="Times New Roman" w:cs="Times New Roman"/>
                <w:sz w:val="24"/>
                <w:szCs w:val="24"/>
                <w:lang w:val="en-US"/>
              </w:rPr>
            </w:pPr>
            <w:r w:rsidRPr="005442AE">
              <w:rPr>
                <w:rFonts w:ascii="Times New Roman" w:hAnsi="Times New Roman" w:cs="Times New Roman"/>
                <w:bCs/>
                <w:color w:val="000000" w:themeColor="text1"/>
                <w:sz w:val="24"/>
                <w:szCs w:val="24"/>
                <w:lang w:val="en-US"/>
              </w:rPr>
              <w:t xml:space="preserve">For each major raw material or input reported, add </w:t>
            </w:r>
            <w:r w:rsidR="00900EE2" w:rsidRPr="005442AE">
              <w:rPr>
                <w:rFonts w:ascii="Times New Roman" w:hAnsi="Times New Roman" w:cs="Times New Roman"/>
                <w:bCs/>
                <w:color w:val="000000" w:themeColor="text1"/>
                <w:sz w:val="24"/>
                <w:szCs w:val="24"/>
                <w:lang w:val="en-US"/>
              </w:rPr>
              <w:t xml:space="preserve">a </w:t>
            </w:r>
            <w:r w:rsidRPr="005442AE">
              <w:rPr>
                <w:rFonts w:ascii="Times New Roman" w:hAnsi="Times New Roman" w:cs="Times New Roman"/>
                <w:bCs/>
                <w:color w:val="000000" w:themeColor="text1"/>
                <w:sz w:val="24"/>
                <w:szCs w:val="24"/>
                <w:lang w:val="en-US"/>
              </w:rPr>
              <w:t xml:space="preserve">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4F59ED" w14:paraId="717ECC7E" w14:textId="77777777" w:rsidTr="000678E5">
        <w:tc>
          <w:tcPr>
            <w:tcW w:w="959" w:type="dxa"/>
          </w:tcPr>
          <w:p w14:paraId="7C7FA4C0"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A.2</w:t>
            </w:r>
          </w:p>
        </w:tc>
        <w:tc>
          <w:tcPr>
            <w:tcW w:w="3544" w:type="dxa"/>
            <w:vAlign w:val="center"/>
          </w:tcPr>
          <w:p w14:paraId="47E066C4" w14:textId="77777777" w:rsidR="00DE1635" w:rsidRPr="005442AE" w:rsidRDefault="004672CA" w:rsidP="004672C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Raw</w:t>
            </w:r>
            <w:r w:rsidR="00DE1635" w:rsidRPr="005442AE">
              <w:rPr>
                <w:rFonts w:ascii="Times New Roman" w:hAnsi="Times New Roman" w:cs="Times New Roman"/>
                <w:sz w:val="24"/>
                <w:szCs w:val="24"/>
                <w:lang w:val="en-US"/>
              </w:rPr>
              <w:t xml:space="preserve"> Materials</w:t>
            </w:r>
            <w:r w:rsidRPr="005442AE">
              <w:rPr>
                <w:rFonts w:ascii="Times New Roman" w:hAnsi="Times New Roman" w:cs="Times New Roman"/>
                <w:sz w:val="24"/>
                <w:szCs w:val="24"/>
                <w:lang w:val="en-US"/>
              </w:rPr>
              <w:t xml:space="preserve"> / Inputs</w:t>
            </w:r>
          </w:p>
        </w:tc>
        <w:tc>
          <w:tcPr>
            <w:tcW w:w="5386" w:type="dxa"/>
          </w:tcPr>
          <w:p w14:paraId="06D3415A" w14:textId="77777777" w:rsidR="00DE1635" w:rsidRPr="005442AE" w:rsidRDefault="004672CA" w:rsidP="004672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raw materials or inputs used in the manufacturing of the product. </w:t>
            </w:r>
          </w:p>
        </w:tc>
      </w:tr>
      <w:tr w:rsidR="00DE1635" w:rsidRPr="004F59ED" w14:paraId="22AAE786" w14:textId="77777777" w:rsidTr="000678E5">
        <w:tc>
          <w:tcPr>
            <w:tcW w:w="959" w:type="dxa"/>
          </w:tcPr>
          <w:p w14:paraId="287803D2"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A.3</w:t>
            </w:r>
            <w:r w:rsidR="00BF1F64" w:rsidRPr="005442AE">
              <w:rPr>
                <w:rFonts w:ascii="Times New Roman" w:hAnsi="Times New Roman" w:cs="Times New Roman"/>
                <w:b/>
                <w:sz w:val="24"/>
                <w:szCs w:val="24"/>
                <w:lang w:val="en-US"/>
              </w:rPr>
              <w:t>.n</w:t>
            </w:r>
          </w:p>
        </w:tc>
        <w:tc>
          <w:tcPr>
            <w:tcW w:w="3544" w:type="dxa"/>
            <w:vAlign w:val="center"/>
          </w:tcPr>
          <w:p w14:paraId="1F37677B"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Utilities</w:t>
            </w:r>
          </w:p>
        </w:tc>
        <w:tc>
          <w:tcPr>
            <w:tcW w:w="5386" w:type="dxa"/>
          </w:tcPr>
          <w:p w14:paraId="2B89AB82" w14:textId="77777777" w:rsidR="00DE1635" w:rsidRPr="005442AE" w:rsidRDefault="00DE1635" w:rsidP="00350CC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with utilities </w:t>
            </w:r>
            <w:r w:rsidR="00350CC7" w:rsidRPr="005442AE">
              <w:rPr>
                <w:rFonts w:ascii="Times New Roman" w:hAnsi="Times New Roman" w:cs="Times New Roman"/>
                <w:sz w:val="24"/>
                <w:szCs w:val="24"/>
                <w:lang w:val="en-US"/>
              </w:rPr>
              <w:t xml:space="preserve">incurred in the </w:t>
            </w:r>
            <w:r w:rsidR="00BF1F64" w:rsidRPr="005442AE">
              <w:rPr>
                <w:rFonts w:ascii="Times New Roman" w:hAnsi="Times New Roman" w:cs="Times New Roman"/>
                <w:sz w:val="24"/>
                <w:szCs w:val="24"/>
                <w:lang w:val="en-US"/>
              </w:rPr>
              <w:t xml:space="preserve">manufacturing </w:t>
            </w:r>
            <w:r w:rsidR="00350CC7" w:rsidRPr="005442AE">
              <w:rPr>
                <w:rFonts w:ascii="Times New Roman" w:hAnsi="Times New Roman" w:cs="Times New Roman"/>
                <w:sz w:val="24"/>
                <w:szCs w:val="24"/>
                <w:lang w:val="en-US"/>
              </w:rPr>
              <w:t xml:space="preserve">of the product. The cost incurred with utilities </w:t>
            </w:r>
            <w:r w:rsidRPr="005442AE">
              <w:rPr>
                <w:rFonts w:ascii="Times New Roman" w:hAnsi="Times New Roman" w:cs="Times New Roman"/>
                <w:sz w:val="24"/>
                <w:szCs w:val="24"/>
                <w:lang w:val="en-US"/>
              </w:rPr>
              <w:t xml:space="preserve">such as </w:t>
            </w:r>
            <w:r w:rsidR="00350CC7" w:rsidRPr="005442AE">
              <w:rPr>
                <w:rFonts w:ascii="Times New Roman" w:hAnsi="Times New Roman" w:cs="Times New Roman"/>
                <w:sz w:val="24"/>
                <w:szCs w:val="24"/>
                <w:lang w:val="en-US"/>
              </w:rPr>
              <w:t xml:space="preserve">water, </w:t>
            </w:r>
            <w:r w:rsidRPr="005442AE">
              <w:rPr>
                <w:rFonts w:ascii="Times New Roman" w:hAnsi="Times New Roman" w:cs="Times New Roman"/>
                <w:sz w:val="24"/>
                <w:szCs w:val="24"/>
                <w:lang w:val="en-US"/>
              </w:rPr>
              <w:t>electrical energy or any other energy source (e.g. termic, steam or gas)</w:t>
            </w:r>
            <w:r w:rsidR="00350CC7" w:rsidRPr="005442AE">
              <w:rPr>
                <w:rFonts w:ascii="Times New Roman" w:hAnsi="Times New Roman" w:cs="Times New Roman"/>
                <w:sz w:val="24"/>
                <w:szCs w:val="24"/>
                <w:lang w:val="en-US"/>
              </w:rPr>
              <w:t>, among other, must be reported. Each one of the rubrics must be discriminated by inserting a new column in the worksheet (A.3.1 to A.3.n).</w:t>
            </w:r>
          </w:p>
          <w:p w14:paraId="5B855B30" w14:textId="77777777" w:rsidR="00900EE2" w:rsidRPr="005442AE" w:rsidRDefault="00900EE2" w:rsidP="00350CC7">
            <w:pPr>
              <w:jc w:val="both"/>
              <w:rPr>
                <w:rFonts w:ascii="Times New Roman" w:hAnsi="Times New Roman" w:cs="Times New Roman"/>
                <w:sz w:val="24"/>
                <w:szCs w:val="24"/>
                <w:lang w:val="en-US"/>
              </w:rPr>
            </w:pPr>
          </w:p>
          <w:p w14:paraId="26082CC9" w14:textId="77777777" w:rsidR="00900EE2" w:rsidRPr="005442AE" w:rsidRDefault="00900EE2" w:rsidP="00900EE2">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BF1F64" w:rsidRPr="004F59ED" w14:paraId="6756163C" w14:textId="77777777" w:rsidTr="000678E5">
        <w:tc>
          <w:tcPr>
            <w:tcW w:w="959" w:type="dxa"/>
          </w:tcPr>
          <w:p w14:paraId="1180C49E" w14:textId="77777777" w:rsidR="00BF1F64" w:rsidRPr="005442AE" w:rsidRDefault="00BF1F64"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A.4.n</w:t>
            </w:r>
          </w:p>
        </w:tc>
        <w:tc>
          <w:tcPr>
            <w:tcW w:w="3544" w:type="dxa"/>
            <w:vAlign w:val="center"/>
          </w:tcPr>
          <w:p w14:paraId="14039913" w14:textId="77777777" w:rsidR="00BF1F64" w:rsidRPr="005442AE" w:rsidRDefault="00731ADC"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variable costs</w:t>
            </w:r>
          </w:p>
        </w:tc>
        <w:tc>
          <w:tcPr>
            <w:tcW w:w="5386" w:type="dxa"/>
          </w:tcPr>
          <w:p w14:paraId="69141FCD" w14:textId="77777777" w:rsidR="00BF1F64" w:rsidRPr="005442AE" w:rsidRDefault="00BF1F64" w:rsidP="00BF1F64">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t>
            </w:r>
            <w:r w:rsidR="008D2CE0" w:rsidRPr="005442AE">
              <w:rPr>
                <w:rFonts w:ascii="Times New Roman" w:hAnsi="Times New Roman" w:cs="Times New Roman"/>
                <w:sz w:val="24"/>
                <w:szCs w:val="24"/>
                <w:lang w:val="en-US"/>
              </w:rPr>
              <w:t xml:space="preserve">incurred </w:t>
            </w:r>
            <w:r w:rsidRPr="005442AE">
              <w:rPr>
                <w:rFonts w:ascii="Times New Roman" w:hAnsi="Times New Roman" w:cs="Times New Roman"/>
                <w:sz w:val="24"/>
                <w:szCs w:val="24"/>
                <w:lang w:val="en-US"/>
              </w:rPr>
              <w:t xml:space="preserve">with other variable costs in the manufacturing of the product. </w:t>
            </w:r>
            <w:r w:rsidR="008D2CE0" w:rsidRPr="005442AE">
              <w:rPr>
                <w:rFonts w:ascii="Times New Roman" w:hAnsi="Times New Roman" w:cs="Times New Roman"/>
                <w:sz w:val="24"/>
                <w:szCs w:val="24"/>
                <w:lang w:val="en-US"/>
              </w:rPr>
              <w:t>On this field</w:t>
            </w:r>
            <w:r w:rsidR="00C20A64" w:rsidRPr="005442AE">
              <w:rPr>
                <w:rFonts w:ascii="Times New Roman" w:hAnsi="Times New Roman" w:cs="Times New Roman"/>
                <w:sz w:val="24"/>
                <w:szCs w:val="24"/>
                <w:lang w:val="en-US"/>
              </w:rPr>
              <w:t xml:space="preserve"> it must be discriminated</w:t>
            </w:r>
            <w:r w:rsidR="008D2CE0" w:rsidRPr="005442AE">
              <w:rPr>
                <w:rFonts w:ascii="Times New Roman" w:hAnsi="Times New Roman" w:cs="Times New Roman"/>
                <w:sz w:val="24"/>
                <w:szCs w:val="24"/>
                <w:lang w:val="en-US"/>
              </w:rPr>
              <w:t xml:space="preserve"> other variable costs deemed relevant for the manufacturing cost. </w:t>
            </w:r>
            <w:r w:rsidRPr="005442AE">
              <w:rPr>
                <w:rFonts w:ascii="Times New Roman" w:hAnsi="Times New Roman" w:cs="Times New Roman"/>
                <w:sz w:val="24"/>
                <w:szCs w:val="24"/>
                <w:lang w:val="en-US"/>
              </w:rPr>
              <w:t>Each one of the rubrics must be discriminated by inserting a new column in the worksheet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.1 to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.n).</w:t>
            </w:r>
            <w:r w:rsidR="008D2CE0" w:rsidRPr="005442AE">
              <w:rPr>
                <w:rFonts w:ascii="Times New Roman" w:hAnsi="Times New Roman" w:cs="Times New Roman"/>
                <w:sz w:val="24"/>
                <w:szCs w:val="24"/>
                <w:lang w:val="en-US"/>
              </w:rPr>
              <w:t xml:space="preserve"> The last column (A.4.n) may contain the sum of all other variable costs deemed irrelevant, </w:t>
            </w:r>
            <w:r w:rsidR="00C20A64" w:rsidRPr="005442AE">
              <w:rPr>
                <w:rFonts w:ascii="Times New Roman" w:hAnsi="Times New Roman" w:cs="Times New Roman"/>
                <w:sz w:val="24"/>
                <w:szCs w:val="24"/>
                <w:lang w:val="en-US"/>
              </w:rPr>
              <w:t>i.e., the variable costs that are not individually discriminated</w:t>
            </w:r>
            <w:r w:rsidR="007D3DE2" w:rsidRPr="005442AE">
              <w:rPr>
                <w:rFonts w:ascii="Times New Roman" w:hAnsi="Times New Roman" w:cs="Times New Roman"/>
                <w:sz w:val="24"/>
                <w:szCs w:val="24"/>
                <w:lang w:val="en-US"/>
              </w:rPr>
              <w:t xml:space="preserve">, </w:t>
            </w:r>
            <w:r w:rsidR="00731ADC" w:rsidRPr="005442AE">
              <w:rPr>
                <w:rFonts w:ascii="Times New Roman" w:hAnsi="Times New Roman" w:cs="Times New Roman"/>
                <w:sz w:val="24"/>
                <w:szCs w:val="24"/>
                <w:lang w:val="en-US"/>
              </w:rPr>
              <w:t xml:space="preserve">without the </w:t>
            </w:r>
            <w:r w:rsidR="007D3DE2" w:rsidRPr="005442AE">
              <w:rPr>
                <w:rFonts w:ascii="Times New Roman" w:hAnsi="Times New Roman" w:cs="Times New Roman"/>
                <w:sz w:val="24"/>
                <w:szCs w:val="24"/>
                <w:lang w:val="en-US"/>
              </w:rPr>
              <w:t>need to specify such costs.</w:t>
            </w:r>
          </w:p>
          <w:p w14:paraId="4414FAA0" w14:textId="77777777" w:rsidR="00BF1F64" w:rsidRPr="005442AE" w:rsidRDefault="00BF1F64" w:rsidP="00BF1F64">
            <w:pPr>
              <w:jc w:val="both"/>
              <w:rPr>
                <w:rFonts w:ascii="Times New Roman" w:hAnsi="Times New Roman" w:cs="Times New Roman"/>
                <w:sz w:val="24"/>
                <w:szCs w:val="24"/>
                <w:lang w:val="en-US"/>
              </w:rPr>
            </w:pPr>
          </w:p>
          <w:p w14:paraId="73DFAF54" w14:textId="77777777" w:rsidR="00BF1F64" w:rsidRPr="005442AE" w:rsidRDefault="00BF1F64"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DE1635" w:rsidRPr="004F59ED" w14:paraId="5FA6565E" w14:textId="77777777" w:rsidTr="000678E5">
        <w:tc>
          <w:tcPr>
            <w:tcW w:w="959" w:type="dxa"/>
          </w:tcPr>
          <w:p w14:paraId="6C9FEB36"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w:t>
            </w:r>
          </w:p>
        </w:tc>
        <w:tc>
          <w:tcPr>
            <w:tcW w:w="3544" w:type="dxa"/>
            <w:vAlign w:val="center"/>
          </w:tcPr>
          <w:p w14:paraId="4E0F7AA4" w14:textId="77777777" w:rsidR="00DE1635" w:rsidRPr="005442AE" w:rsidRDefault="00315185"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Labo</w:t>
            </w:r>
            <w:r w:rsidR="00DE1635" w:rsidRPr="005442AE">
              <w:rPr>
                <w:rFonts w:ascii="Times New Roman" w:hAnsi="Times New Roman" w:cs="Times New Roman"/>
                <w:sz w:val="24"/>
                <w:szCs w:val="24"/>
                <w:lang w:val="en-US"/>
              </w:rPr>
              <w:t xml:space="preserve">r </w:t>
            </w:r>
          </w:p>
        </w:tc>
        <w:tc>
          <w:tcPr>
            <w:tcW w:w="5386" w:type="dxa"/>
          </w:tcPr>
          <w:p w14:paraId="42E0C184" w14:textId="77777777" w:rsidR="00EF24BE" w:rsidRPr="005442AE" w:rsidRDefault="00EF24BE"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labor, which </w:t>
            </w:r>
            <w:r w:rsidR="00617131" w:rsidRPr="005442AE">
              <w:rPr>
                <w:rFonts w:ascii="Times New Roman" w:hAnsi="Times New Roman" w:cs="Times New Roman"/>
                <w:sz w:val="24"/>
                <w:szCs w:val="24"/>
                <w:lang w:val="en-US"/>
              </w:rPr>
              <w:t>shall</w:t>
            </w:r>
            <w:r w:rsidRPr="005442AE">
              <w:rPr>
                <w:rFonts w:ascii="Times New Roman" w:hAnsi="Times New Roman" w:cs="Times New Roman"/>
                <w:sz w:val="24"/>
                <w:szCs w:val="24"/>
                <w:lang w:val="en-US"/>
              </w:rPr>
              <w:t xml:space="preserve"> correspond to the sum of columns B.1 and B.2</w:t>
            </w:r>
          </w:p>
          <w:p w14:paraId="436CB9EC" w14:textId="77777777" w:rsidR="00EF24BE" w:rsidRPr="005442AE" w:rsidRDefault="00EF24BE" w:rsidP="00262D7C">
            <w:pPr>
              <w:jc w:val="both"/>
              <w:rPr>
                <w:rFonts w:ascii="Times New Roman" w:hAnsi="Times New Roman" w:cs="Times New Roman"/>
                <w:sz w:val="24"/>
                <w:szCs w:val="24"/>
                <w:lang w:val="en-US"/>
              </w:rPr>
            </w:pPr>
          </w:p>
          <w:p w14:paraId="3D256BD3" w14:textId="77777777"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It must comprehend all employees involved in the production. It includes wages, bonuses, overtime, vacations, insurance, illness aid and other benefits</w:t>
            </w:r>
          </w:p>
        </w:tc>
      </w:tr>
      <w:tr w:rsidR="008D2CE0" w:rsidRPr="004F59ED" w14:paraId="5066B13C" w14:textId="77777777" w:rsidTr="000678E5">
        <w:tc>
          <w:tcPr>
            <w:tcW w:w="959" w:type="dxa"/>
          </w:tcPr>
          <w:p w14:paraId="0B4C3064" w14:textId="77777777"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w:t>
            </w:r>
          </w:p>
        </w:tc>
        <w:tc>
          <w:tcPr>
            <w:tcW w:w="3544" w:type="dxa"/>
            <w:vAlign w:val="center"/>
          </w:tcPr>
          <w:p w14:paraId="04E91073" w14:textId="77777777"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Direct Labor</w:t>
            </w:r>
          </w:p>
        </w:tc>
        <w:tc>
          <w:tcPr>
            <w:tcW w:w="5386" w:type="dxa"/>
          </w:tcPr>
          <w:p w14:paraId="7C28AE04" w14:textId="77777777" w:rsidR="008D2CE0"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directly in the manufacturing of the product. It shall include wages, bonuses, overtime, vacations, insurance, illness aid and other benefits.</w:t>
            </w:r>
          </w:p>
          <w:p w14:paraId="3FA8D008" w14:textId="77777777" w:rsidR="00EF24BE" w:rsidRPr="005442AE" w:rsidRDefault="00EF24BE" w:rsidP="00EF24BE">
            <w:pPr>
              <w:jc w:val="both"/>
              <w:rPr>
                <w:rFonts w:ascii="Times New Roman" w:hAnsi="Times New Roman" w:cs="Times New Roman"/>
                <w:sz w:val="24"/>
                <w:szCs w:val="24"/>
                <w:lang w:val="en-US"/>
              </w:rPr>
            </w:pPr>
          </w:p>
          <w:p w14:paraId="4A41910E" w14:textId="77777777" w:rsidR="00EF24BE"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 addition, report, in the column to the right, the unit consumption which refers to direct labor, i. e., the number of hours worked needed to the manufacturing of one unit of the product.</w:t>
            </w:r>
          </w:p>
        </w:tc>
      </w:tr>
      <w:tr w:rsidR="008D2CE0" w:rsidRPr="004F59ED" w14:paraId="35B7906D" w14:textId="77777777" w:rsidTr="000678E5">
        <w:tc>
          <w:tcPr>
            <w:tcW w:w="959" w:type="dxa"/>
          </w:tcPr>
          <w:p w14:paraId="0EAA1AE6" w14:textId="77777777"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B.2</w:t>
            </w:r>
          </w:p>
        </w:tc>
        <w:tc>
          <w:tcPr>
            <w:tcW w:w="3544" w:type="dxa"/>
            <w:vAlign w:val="center"/>
          </w:tcPr>
          <w:p w14:paraId="2ED6A3B3" w14:textId="77777777"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Indirect Labor</w:t>
            </w:r>
          </w:p>
        </w:tc>
        <w:tc>
          <w:tcPr>
            <w:tcW w:w="5386" w:type="dxa"/>
          </w:tcPr>
          <w:p w14:paraId="7B52E211" w14:textId="77777777" w:rsidR="008D2CE0" w:rsidRPr="005442AE" w:rsidRDefault="00AC5239" w:rsidP="00AC523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4F59ED" w14:paraId="64564C2D" w14:textId="77777777" w:rsidTr="000678E5">
        <w:tc>
          <w:tcPr>
            <w:tcW w:w="959" w:type="dxa"/>
          </w:tcPr>
          <w:p w14:paraId="5E2C6EF3" w14:textId="77777777" w:rsidR="00617131" w:rsidRPr="005442AE" w:rsidRDefault="00617131"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w:t>
            </w:r>
          </w:p>
        </w:tc>
        <w:tc>
          <w:tcPr>
            <w:tcW w:w="3544" w:type="dxa"/>
            <w:vAlign w:val="center"/>
          </w:tcPr>
          <w:p w14:paraId="69A959CF" w14:textId="77777777" w:rsidR="00617131" w:rsidRPr="005442AE" w:rsidRDefault="00617131"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Fixed cost</w:t>
            </w:r>
          </w:p>
        </w:tc>
        <w:tc>
          <w:tcPr>
            <w:tcW w:w="5386" w:type="dxa"/>
          </w:tcPr>
          <w:p w14:paraId="20E74BDE" w14:textId="77777777" w:rsidR="00617131" w:rsidRPr="005442AE" w:rsidRDefault="00617131"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fixed cost, which shall correspond to the sum of columns C.1 and C.2.</w:t>
            </w:r>
          </w:p>
        </w:tc>
      </w:tr>
      <w:tr w:rsidR="00DE1635" w:rsidRPr="005442AE" w14:paraId="21A7EE57" w14:textId="77777777" w:rsidTr="000678E5">
        <w:tc>
          <w:tcPr>
            <w:tcW w:w="959" w:type="dxa"/>
          </w:tcPr>
          <w:p w14:paraId="5DB553F4" w14:textId="77777777" w:rsidR="00DE1635" w:rsidRPr="005442AE" w:rsidRDefault="00911867"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p>
        </w:tc>
        <w:tc>
          <w:tcPr>
            <w:tcW w:w="3544" w:type="dxa"/>
            <w:vAlign w:val="center"/>
          </w:tcPr>
          <w:p w14:paraId="1062B047"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Depreciation</w:t>
            </w:r>
          </w:p>
        </w:tc>
        <w:tc>
          <w:tcPr>
            <w:tcW w:w="5386" w:type="dxa"/>
          </w:tcPr>
          <w:p w14:paraId="35115834" w14:textId="77777777" w:rsidR="00DE1635" w:rsidRPr="005442AE" w:rsidRDefault="00911867"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the depreciation allocated to the product. Explain the calculation methodology used </w:t>
            </w:r>
            <w:r w:rsidR="00731ADC" w:rsidRPr="005442AE">
              <w:rPr>
                <w:rFonts w:ascii="Times New Roman" w:hAnsi="Times New Roman" w:cs="Times New Roman"/>
                <w:sz w:val="24"/>
                <w:szCs w:val="24"/>
                <w:lang w:val="en-US"/>
              </w:rPr>
              <w:t>for</w:t>
            </w:r>
            <w:r w:rsidRPr="005442AE">
              <w:rPr>
                <w:rFonts w:ascii="Times New Roman" w:hAnsi="Times New Roman" w:cs="Times New Roman"/>
                <w:sz w:val="24"/>
                <w:szCs w:val="24"/>
                <w:lang w:val="en-US"/>
              </w:rPr>
              <w:t xml:space="preserve"> the allocation of this cost. </w:t>
            </w:r>
            <w:r w:rsidR="00DE1635" w:rsidRPr="005442AE">
              <w:rPr>
                <w:rFonts w:ascii="Times New Roman" w:hAnsi="Times New Roman" w:cs="Times New Roman"/>
                <w:sz w:val="24"/>
                <w:szCs w:val="24"/>
                <w:lang w:val="en-US"/>
              </w:rPr>
              <w:t>Reconcile such costs with the respective financial statements.</w:t>
            </w:r>
          </w:p>
          <w:p w14:paraId="75719682" w14:textId="77777777" w:rsidR="00911867" w:rsidRPr="005442AE" w:rsidRDefault="00911867" w:rsidP="00911867">
            <w:pPr>
              <w:jc w:val="both"/>
              <w:rPr>
                <w:rFonts w:ascii="Times New Roman" w:hAnsi="Times New Roman" w:cs="Times New Roman"/>
                <w:sz w:val="24"/>
                <w:szCs w:val="24"/>
                <w:lang w:val="en-US"/>
              </w:rPr>
            </w:pPr>
          </w:p>
        </w:tc>
      </w:tr>
      <w:tr w:rsidR="00DE1635" w:rsidRPr="004F59ED" w14:paraId="4E70F009" w14:textId="77777777" w:rsidTr="000678E5">
        <w:tc>
          <w:tcPr>
            <w:tcW w:w="959" w:type="dxa"/>
          </w:tcPr>
          <w:p w14:paraId="426F55D9" w14:textId="77777777" w:rsidR="00DE1635" w:rsidRPr="005442AE" w:rsidRDefault="00911867" w:rsidP="00911867">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C.2.n</w:t>
            </w:r>
          </w:p>
        </w:tc>
        <w:tc>
          <w:tcPr>
            <w:tcW w:w="3544" w:type="dxa"/>
            <w:vAlign w:val="center"/>
          </w:tcPr>
          <w:p w14:paraId="443D424B"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Fixed General Costs</w:t>
            </w:r>
          </w:p>
        </w:tc>
        <w:tc>
          <w:tcPr>
            <w:tcW w:w="5386" w:type="dxa"/>
          </w:tcPr>
          <w:p w14:paraId="7D2516A0" w14:textId="77777777" w:rsidR="00DE1635" w:rsidRPr="005442AE" w:rsidRDefault="00BB095B"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fixed costs in the manufacturing of the product. Explain the calculation methodology used for the allocation of this cost. </w:t>
            </w:r>
            <w:r w:rsidR="00DE1635" w:rsidRPr="005442AE">
              <w:rPr>
                <w:rFonts w:ascii="Times New Roman" w:hAnsi="Times New Roman" w:cs="Times New Roman"/>
                <w:sz w:val="24"/>
                <w:szCs w:val="24"/>
                <w:lang w:val="en-US"/>
              </w:rPr>
              <w:t>Reconcile such costs with the respective financial statements.</w:t>
            </w:r>
          </w:p>
          <w:p w14:paraId="12E20119" w14:textId="77777777" w:rsidR="00731ADC" w:rsidRPr="005442AE" w:rsidRDefault="00731ADC" w:rsidP="00262D7C">
            <w:pPr>
              <w:jc w:val="both"/>
              <w:rPr>
                <w:rFonts w:ascii="Times New Roman" w:hAnsi="Times New Roman" w:cs="Times New Roman"/>
                <w:sz w:val="24"/>
                <w:szCs w:val="24"/>
                <w:lang w:val="en-US"/>
              </w:rPr>
            </w:pPr>
          </w:p>
          <w:p w14:paraId="0350D10F" w14:textId="77777777" w:rsidR="00731ADC" w:rsidRPr="005442AE" w:rsidRDefault="00731ADC" w:rsidP="00BB095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4F59ED" w14:paraId="103956F5" w14:textId="77777777" w:rsidTr="000678E5">
        <w:tc>
          <w:tcPr>
            <w:tcW w:w="959" w:type="dxa"/>
          </w:tcPr>
          <w:p w14:paraId="5DB55CF7" w14:textId="77777777" w:rsidR="00DE1635" w:rsidRPr="005442AE" w:rsidRDefault="00091246"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D</w:t>
            </w:r>
          </w:p>
        </w:tc>
        <w:tc>
          <w:tcPr>
            <w:tcW w:w="3544" w:type="dxa"/>
            <w:vAlign w:val="center"/>
          </w:tcPr>
          <w:p w14:paraId="11BC5C74" w14:textId="77777777" w:rsidR="00DE1635" w:rsidRPr="005442AE" w:rsidRDefault="00220AB9"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Manufacturing</w:t>
            </w:r>
            <w:r w:rsidR="00DE1635" w:rsidRPr="005442AE">
              <w:rPr>
                <w:rFonts w:ascii="Times New Roman" w:hAnsi="Times New Roman" w:cs="Times New Roman"/>
                <w:sz w:val="24"/>
                <w:szCs w:val="24"/>
                <w:lang w:val="en-US"/>
              </w:rPr>
              <w:t xml:space="preserve"> Costs</w:t>
            </w:r>
          </w:p>
        </w:tc>
        <w:tc>
          <w:tcPr>
            <w:tcW w:w="5386" w:type="dxa"/>
          </w:tcPr>
          <w:p w14:paraId="02339720" w14:textId="77777777"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A+B+C sum</w:t>
            </w:r>
          </w:p>
        </w:tc>
      </w:tr>
      <w:tr w:rsidR="00DE1635" w:rsidRPr="004F59ED" w14:paraId="620FB103" w14:textId="77777777" w:rsidTr="000678E5">
        <w:tc>
          <w:tcPr>
            <w:tcW w:w="959" w:type="dxa"/>
          </w:tcPr>
          <w:p w14:paraId="02C9AE8E" w14:textId="77777777" w:rsidR="00DE1635" w:rsidRPr="005442AE" w:rsidRDefault="0080175B"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E</w:t>
            </w:r>
          </w:p>
        </w:tc>
        <w:tc>
          <w:tcPr>
            <w:tcW w:w="3544" w:type="dxa"/>
            <w:vAlign w:val="center"/>
          </w:tcPr>
          <w:p w14:paraId="0E3A34E3"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Administrative and General Expenses</w:t>
            </w:r>
          </w:p>
        </w:tc>
        <w:tc>
          <w:tcPr>
            <w:tcW w:w="5386" w:type="dxa"/>
          </w:tcPr>
          <w:p w14:paraId="6A0B9DE4" w14:textId="77777777" w:rsidR="00DE1635" w:rsidRPr="005442AE" w:rsidRDefault="0080175B" w:rsidP="00DD05A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w:t>
            </w:r>
            <w:r w:rsidR="00DE1635" w:rsidRPr="005442AE">
              <w:rPr>
                <w:rFonts w:ascii="Times New Roman" w:hAnsi="Times New Roman" w:cs="Times New Roman"/>
                <w:sz w:val="24"/>
                <w:szCs w:val="24"/>
                <w:lang w:val="en-US"/>
              </w:rPr>
              <w:t xml:space="preserve">of such expenses and </w:t>
            </w:r>
            <w:r w:rsidR="00DE1635" w:rsidRPr="005442AE">
              <w:rPr>
                <w:rFonts w:ascii="Times New Roman" w:hAnsi="Times New Roman" w:cs="Times New Roman"/>
                <w:color w:val="000000" w:themeColor="text1"/>
                <w:sz w:val="24"/>
                <w:szCs w:val="24"/>
                <w:lang w:val="en-US"/>
              </w:rPr>
              <w:t xml:space="preserve">the </w:t>
            </w:r>
            <w:r w:rsidR="00651AC2" w:rsidRPr="005442AE">
              <w:rPr>
                <w:rFonts w:ascii="Times New Roman" w:hAnsi="Times New Roman" w:cs="Times New Roman"/>
                <w:color w:val="000000" w:themeColor="text1"/>
                <w:sz w:val="24"/>
                <w:szCs w:val="24"/>
                <w:lang w:val="en-US"/>
              </w:rPr>
              <w:t xml:space="preserve">cost of </w:t>
            </w:r>
            <w:r w:rsidRPr="005442AE">
              <w:rPr>
                <w:rFonts w:ascii="Times New Roman" w:hAnsi="Times New Roman" w:cs="Times New Roman"/>
                <w:color w:val="000000" w:themeColor="text1"/>
                <w:sz w:val="24"/>
                <w:szCs w:val="24"/>
                <w:lang w:val="en-US"/>
              </w:rPr>
              <w:t xml:space="preserve">goods </w:t>
            </w:r>
            <w:r w:rsidR="00DE1635" w:rsidRPr="005442AE">
              <w:rPr>
                <w:rFonts w:ascii="Times New Roman" w:hAnsi="Times New Roman" w:cs="Times New Roman"/>
                <w:color w:val="000000" w:themeColor="text1"/>
                <w:sz w:val="24"/>
                <w:szCs w:val="24"/>
                <w:lang w:val="en-US"/>
              </w:rPr>
              <w:t>sold</w:t>
            </w:r>
            <w:r w:rsidRPr="005442AE">
              <w:rPr>
                <w:rFonts w:ascii="Times New Roman" w:hAnsi="Times New Roman" w:cs="Times New Roman"/>
                <w:color w:val="000000" w:themeColor="text1"/>
                <w:sz w:val="24"/>
                <w:szCs w:val="24"/>
                <w:lang w:val="en-US"/>
              </w:rPr>
              <w:t xml:space="preserve"> (CGS)</w:t>
            </w:r>
            <w:r w:rsidR="00DE1635" w:rsidRPr="005442AE">
              <w:rPr>
                <w:rFonts w:ascii="Times New Roman" w:hAnsi="Times New Roman" w:cs="Times New Roman"/>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 xml:space="preserve">as </w:t>
            </w:r>
            <w:r w:rsidR="00DE1635" w:rsidRPr="005442AE">
              <w:rPr>
                <w:rFonts w:ascii="Times New Roman" w:hAnsi="Times New Roman" w:cs="Times New Roman"/>
                <w:color w:val="000000" w:themeColor="text1"/>
                <w:sz w:val="24"/>
                <w:szCs w:val="24"/>
                <w:lang w:val="en-US"/>
              </w:rPr>
              <w:t xml:space="preserve">described </w:t>
            </w:r>
            <w:r w:rsidR="00DE1635" w:rsidRPr="005442AE">
              <w:rPr>
                <w:rFonts w:ascii="Times New Roman" w:hAnsi="Times New Roman" w:cs="Times New Roman"/>
                <w:sz w:val="24"/>
                <w:szCs w:val="24"/>
                <w:lang w:val="en-US"/>
              </w:rPr>
              <w:t xml:space="preserve">in your company’s financial statement. </w:t>
            </w:r>
            <w:r w:rsidR="00E22825" w:rsidRPr="005442AE">
              <w:rPr>
                <w:rFonts w:ascii="Times New Roman" w:hAnsi="Times New Roman" w:cs="Times New Roman"/>
                <w:sz w:val="24"/>
                <w:szCs w:val="24"/>
                <w:lang w:val="en-US"/>
              </w:rPr>
              <w:t>The referred ratio</w:t>
            </w:r>
            <w:r w:rsidR="00DE1635" w:rsidRPr="005442AE">
              <w:rPr>
                <w:rFonts w:ascii="Times New Roman" w:hAnsi="Times New Roman" w:cs="Times New Roman"/>
                <w:sz w:val="24"/>
                <w:szCs w:val="24"/>
                <w:lang w:val="en-US"/>
              </w:rPr>
              <w:t xml:space="preserve"> must be applied to the </w:t>
            </w:r>
            <w:r w:rsidR="00DD05AA" w:rsidRPr="005442AE">
              <w:rPr>
                <w:rFonts w:ascii="Times New Roman" w:hAnsi="Times New Roman" w:cs="Times New Roman"/>
                <w:sz w:val="24"/>
                <w:szCs w:val="24"/>
                <w:lang w:val="en-US"/>
              </w:rPr>
              <w:t xml:space="preserve">manufacturing </w:t>
            </w:r>
            <w:r w:rsidR="00DE1635" w:rsidRPr="005442AE">
              <w:rPr>
                <w:rFonts w:ascii="Times New Roman" w:hAnsi="Times New Roman" w:cs="Times New Roman"/>
                <w:sz w:val="24"/>
                <w:szCs w:val="24"/>
                <w:lang w:val="en-US"/>
              </w:rPr>
              <w:t xml:space="preserve">cost reported in </w:t>
            </w:r>
            <w:r w:rsidR="00DD05AA" w:rsidRPr="005442AE">
              <w:rPr>
                <w:rFonts w:ascii="Times New Roman" w:hAnsi="Times New Roman" w:cs="Times New Roman"/>
                <w:sz w:val="24"/>
                <w:szCs w:val="24"/>
                <w:lang w:val="en-US"/>
              </w:rPr>
              <w:t>column D</w:t>
            </w:r>
            <w:r w:rsidR="00DE1635" w:rsidRPr="005442AE">
              <w:rPr>
                <w:rFonts w:ascii="Times New Roman" w:hAnsi="Times New Roman" w:cs="Times New Roman"/>
                <w:sz w:val="24"/>
                <w:szCs w:val="24"/>
                <w:lang w:val="en-US"/>
              </w:rPr>
              <w:t>.</w:t>
            </w:r>
          </w:p>
          <w:p w14:paraId="5AB511DD" w14:textId="77777777" w:rsidR="00A358F6" w:rsidRPr="005442AE" w:rsidRDefault="00A358F6" w:rsidP="00DD05AA">
            <w:pPr>
              <w:jc w:val="both"/>
              <w:rPr>
                <w:rFonts w:ascii="Times New Roman" w:hAnsi="Times New Roman" w:cs="Times New Roman"/>
                <w:sz w:val="24"/>
                <w:szCs w:val="24"/>
                <w:lang w:val="en-US"/>
              </w:rPr>
            </w:pPr>
          </w:p>
          <w:p w14:paraId="6F7B238C" w14:textId="77777777" w:rsidR="00A358F6" w:rsidRPr="005442AE" w:rsidRDefault="00A358F6" w:rsidP="00A358F6">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4F59ED" w14:paraId="4F9C2CA0" w14:textId="77777777" w:rsidTr="000678E5">
        <w:tc>
          <w:tcPr>
            <w:tcW w:w="959" w:type="dxa"/>
          </w:tcPr>
          <w:p w14:paraId="0F06A360"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w:t>
            </w:r>
          </w:p>
        </w:tc>
        <w:tc>
          <w:tcPr>
            <w:tcW w:w="3544" w:type="dxa"/>
            <w:vAlign w:val="center"/>
          </w:tcPr>
          <w:p w14:paraId="0CB640D7" w14:textId="77777777"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Credit Expenses (Revenues)</w:t>
            </w:r>
          </w:p>
        </w:tc>
        <w:tc>
          <w:tcPr>
            <w:tcW w:w="5386" w:type="dxa"/>
          </w:tcPr>
          <w:p w14:paraId="46E23CF7" w14:textId="77777777" w:rsidR="00DD05AA" w:rsidRPr="005442AE" w:rsidRDefault="00DD05AA"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14:paraId="7049A6CB" w14:textId="77777777" w:rsidR="009B0FB7" w:rsidRPr="005442AE" w:rsidRDefault="009B0FB7" w:rsidP="00262D7C">
            <w:pPr>
              <w:jc w:val="both"/>
              <w:rPr>
                <w:rFonts w:ascii="Times New Roman" w:hAnsi="Times New Roman" w:cs="Times New Roman"/>
                <w:sz w:val="24"/>
                <w:szCs w:val="24"/>
                <w:lang w:val="en-US"/>
              </w:rPr>
            </w:pPr>
          </w:p>
          <w:p w14:paraId="5490BC7F" w14:textId="77777777" w:rsidR="009B0FB7" w:rsidRPr="005442AE" w:rsidRDefault="009B0FB7" w:rsidP="009B0FB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w:t>
            </w:r>
            <w:r w:rsidR="00A358F6" w:rsidRPr="005442AE">
              <w:rPr>
                <w:rFonts w:ascii="Times New Roman" w:hAnsi="Times New Roman" w:cs="Times New Roman"/>
                <w:sz w:val="24"/>
                <w:szCs w:val="24"/>
                <w:lang w:val="en-US"/>
              </w:rPr>
              <w:t xml:space="preserve"> classified by your company as credit expenses (revenues).</w:t>
            </w:r>
          </w:p>
        </w:tc>
      </w:tr>
      <w:tr w:rsidR="00DD05AA" w:rsidRPr="004F59ED" w14:paraId="5170764A" w14:textId="77777777" w:rsidTr="000678E5">
        <w:tc>
          <w:tcPr>
            <w:tcW w:w="959" w:type="dxa"/>
          </w:tcPr>
          <w:p w14:paraId="3568E3D2"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G</w:t>
            </w:r>
          </w:p>
        </w:tc>
        <w:tc>
          <w:tcPr>
            <w:tcW w:w="3544" w:type="dxa"/>
            <w:vAlign w:val="center"/>
          </w:tcPr>
          <w:p w14:paraId="13F8C622" w14:textId="77777777" w:rsidR="00DD05AA" w:rsidRPr="005442AE" w:rsidRDefault="00DD05AA" w:rsidP="00DD05A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Expenses (Revenues)</w:t>
            </w:r>
          </w:p>
        </w:tc>
        <w:tc>
          <w:tcPr>
            <w:tcW w:w="5386" w:type="dxa"/>
          </w:tcPr>
          <w:p w14:paraId="49D5CDD5" w14:textId="77777777" w:rsidR="00DD05AA" w:rsidRPr="005442AE" w:rsidRDefault="00DD05AA" w:rsidP="00262D7C">
            <w:pPr>
              <w:jc w:val="both"/>
              <w:rPr>
                <w:rFonts w:ascii="Times New Roman" w:hAnsi="Times New Roman" w:cs="Times New Roman"/>
                <w:sz w:val="24"/>
                <w:szCs w:val="24"/>
                <w:lang w:val="en-US"/>
              </w:rPr>
            </w:pPr>
          </w:p>
          <w:p w14:paraId="2A464929" w14:textId="77777777" w:rsidR="003807D1" w:rsidRPr="005442AE" w:rsidRDefault="003807D1" w:rsidP="00262D7C">
            <w:pPr>
              <w:jc w:val="both"/>
              <w:rPr>
                <w:rFonts w:ascii="Times New Roman" w:hAnsi="Times New Roman" w:cs="Times New Roman"/>
                <w:sz w:val="24"/>
                <w:szCs w:val="24"/>
                <w:lang w:val="en-US"/>
              </w:rPr>
            </w:pPr>
          </w:p>
          <w:p w14:paraId="65716922" w14:textId="77777777"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14:paraId="4ADB22E1" w14:textId="77777777" w:rsidR="003807D1" w:rsidRPr="005442AE" w:rsidRDefault="003807D1" w:rsidP="003807D1">
            <w:pPr>
              <w:jc w:val="both"/>
              <w:rPr>
                <w:rFonts w:ascii="Times New Roman" w:hAnsi="Times New Roman" w:cs="Times New Roman"/>
                <w:sz w:val="24"/>
                <w:szCs w:val="24"/>
                <w:lang w:val="en-US"/>
              </w:rPr>
            </w:pPr>
          </w:p>
          <w:p w14:paraId="53D5F04C" w14:textId="77777777"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credit expenses (revenues).</w:t>
            </w:r>
          </w:p>
        </w:tc>
      </w:tr>
      <w:tr w:rsidR="00DD05AA" w:rsidRPr="004F59ED" w14:paraId="172A3421" w14:textId="77777777" w:rsidTr="000678E5">
        <w:tc>
          <w:tcPr>
            <w:tcW w:w="959" w:type="dxa"/>
          </w:tcPr>
          <w:p w14:paraId="6276D730"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H</w:t>
            </w:r>
          </w:p>
        </w:tc>
        <w:tc>
          <w:tcPr>
            <w:tcW w:w="3544" w:type="dxa"/>
            <w:vAlign w:val="center"/>
          </w:tcPr>
          <w:p w14:paraId="042A3245" w14:textId="77777777"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Total Cost</w:t>
            </w:r>
          </w:p>
        </w:tc>
        <w:tc>
          <w:tcPr>
            <w:tcW w:w="5386" w:type="dxa"/>
          </w:tcPr>
          <w:p w14:paraId="61D72EC5" w14:textId="77777777" w:rsidR="00DD05AA" w:rsidRPr="005442AE" w:rsidRDefault="00DD05AA" w:rsidP="00234EF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w:t>
            </w:r>
            <w:r w:rsidR="00234EFC" w:rsidRPr="005442AE">
              <w:rPr>
                <w:rFonts w:ascii="Times New Roman" w:hAnsi="Times New Roman" w:cs="Times New Roman"/>
                <w:sz w:val="24"/>
                <w:szCs w:val="24"/>
                <w:lang w:val="en-US"/>
              </w:rPr>
              <w:t xml:space="preserve">D+E+F+G </w:t>
            </w:r>
            <w:r w:rsidRPr="005442AE">
              <w:rPr>
                <w:rFonts w:ascii="Times New Roman" w:hAnsi="Times New Roman" w:cs="Times New Roman"/>
                <w:sz w:val="24"/>
                <w:szCs w:val="24"/>
                <w:lang w:val="en-US"/>
              </w:rPr>
              <w:t>sum</w:t>
            </w:r>
          </w:p>
        </w:tc>
      </w:tr>
    </w:tbl>
    <w:p w14:paraId="491E936E" w14:textId="77777777" w:rsidR="00DE1635" w:rsidRPr="005442AE" w:rsidRDefault="00DE1635" w:rsidP="00DE1635">
      <w:pPr>
        <w:rPr>
          <w:rFonts w:ascii="Times New Roman" w:hAnsi="Times New Roman" w:cs="Times New Roman"/>
          <w:sz w:val="24"/>
          <w:szCs w:val="24"/>
          <w:lang w:val="en-US"/>
        </w:rPr>
      </w:pPr>
    </w:p>
    <w:p w14:paraId="350ABAB4" w14:textId="77777777"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B.1.2. </w:t>
      </w:r>
      <w:r w:rsidR="00864CE9" w:rsidRPr="005442AE">
        <w:rPr>
          <w:rFonts w:ascii="Times New Roman" w:hAnsi="Times New Roman" w:cs="Times New Roman"/>
          <w:sz w:val="24"/>
          <w:szCs w:val="24"/>
          <w:lang w:val="en-US"/>
        </w:rPr>
        <w:t xml:space="preserve">Information relating to the costs of </w:t>
      </w:r>
      <w:r w:rsidR="00E1126E" w:rsidRPr="005442AE">
        <w:rPr>
          <w:rFonts w:ascii="Times New Roman" w:hAnsi="Times New Roman" w:cs="Times New Roman"/>
          <w:sz w:val="24"/>
          <w:szCs w:val="24"/>
          <w:lang w:val="en-US"/>
        </w:rPr>
        <w:t>like</w:t>
      </w:r>
      <w:r w:rsidR="00864CE9" w:rsidRPr="005442AE">
        <w:rPr>
          <w:rFonts w:ascii="Times New Roman" w:hAnsi="Times New Roman" w:cs="Times New Roman"/>
          <w:sz w:val="24"/>
          <w:szCs w:val="24"/>
          <w:lang w:val="en-US"/>
        </w:rPr>
        <w:t xml:space="preserve"> product listed in Appendix VI shall be provided individually for each month of P5.</w:t>
      </w:r>
    </w:p>
    <w:p w14:paraId="36E58DE5"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B.</w:t>
      </w:r>
      <w:r w:rsidR="0014284C" w:rsidRPr="005442AE">
        <w:rPr>
          <w:rFonts w:ascii="Times New Roman" w:hAnsi="Times New Roman" w:cs="Times New Roman"/>
          <w:bCs/>
          <w:sz w:val="24"/>
          <w:szCs w:val="24"/>
          <w:lang w:val="en-US"/>
        </w:rPr>
        <w:t>1.4 In case product is manufactured</w:t>
      </w:r>
      <w:r w:rsidRPr="005442AE">
        <w:rPr>
          <w:rFonts w:ascii="Times New Roman" w:hAnsi="Times New Roman" w:cs="Times New Roman"/>
          <w:bCs/>
          <w:sz w:val="24"/>
          <w:szCs w:val="24"/>
          <w:lang w:val="en-US"/>
        </w:rPr>
        <w:t xml:space="preserve"> in more than one facility, as reported in 6.1.4., </w:t>
      </w:r>
      <w:r w:rsidR="0014284C" w:rsidRPr="005442AE">
        <w:rPr>
          <w:rFonts w:ascii="Times New Roman" w:hAnsi="Times New Roman" w:cs="Times New Roman"/>
          <w:bCs/>
          <w:sz w:val="24"/>
          <w:szCs w:val="24"/>
          <w:lang w:val="en-US"/>
        </w:rPr>
        <w:t xml:space="preserve">you must </w:t>
      </w:r>
      <w:r w:rsidRPr="005442AE">
        <w:rPr>
          <w:rFonts w:ascii="Times New Roman" w:hAnsi="Times New Roman" w:cs="Times New Roman"/>
          <w:bCs/>
          <w:sz w:val="24"/>
          <w:szCs w:val="24"/>
          <w:lang w:val="en-US"/>
        </w:rPr>
        <w:t>provide:</w:t>
      </w:r>
    </w:p>
    <w:p w14:paraId="1F814E01"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a) the set of worksheets previously described in B.1.2 with the cost in each one of the facilities</w:t>
      </w:r>
      <w:r w:rsidR="0014284C" w:rsidRPr="005442AE">
        <w:rPr>
          <w:rFonts w:ascii="Times New Roman" w:hAnsi="Times New Roman" w:cs="Times New Roman"/>
          <w:bCs/>
          <w:sz w:val="24"/>
          <w:szCs w:val="24"/>
          <w:lang w:val="en-US"/>
        </w:rPr>
        <w:t>; and</w:t>
      </w:r>
    </w:p>
    <w:p w14:paraId="3E9A3E9A"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b) additional </w:t>
      </w:r>
      <w:r w:rsidR="0014284C" w:rsidRPr="005442AE">
        <w:rPr>
          <w:rFonts w:ascii="Times New Roman" w:hAnsi="Times New Roman" w:cs="Times New Roman"/>
          <w:bCs/>
          <w:sz w:val="24"/>
          <w:szCs w:val="24"/>
          <w:lang w:val="en-US"/>
        </w:rPr>
        <w:t xml:space="preserve">worksheet </w:t>
      </w:r>
      <w:r w:rsidRPr="005442AE">
        <w:rPr>
          <w:rFonts w:ascii="Times New Roman" w:hAnsi="Times New Roman" w:cs="Times New Roman"/>
          <w:bCs/>
          <w:sz w:val="24"/>
          <w:szCs w:val="24"/>
          <w:lang w:val="en-US"/>
        </w:rPr>
        <w:t xml:space="preserve">containing the average </w:t>
      </w:r>
      <w:r w:rsidR="0014284C" w:rsidRPr="005442AE">
        <w:rPr>
          <w:rFonts w:ascii="Times New Roman" w:hAnsi="Times New Roman" w:cs="Times New Roman"/>
          <w:bCs/>
          <w:sz w:val="24"/>
          <w:szCs w:val="24"/>
          <w:lang w:val="en-US"/>
        </w:rPr>
        <w:t xml:space="preserve">total </w:t>
      </w:r>
      <w:r w:rsidRPr="005442AE">
        <w:rPr>
          <w:rFonts w:ascii="Times New Roman" w:hAnsi="Times New Roman" w:cs="Times New Roman"/>
          <w:bCs/>
          <w:sz w:val="24"/>
          <w:szCs w:val="24"/>
          <w:lang w:val="en-US"/>
        </w:rPr>
        <w:t xml:space="preserve">cost of the </w:t>
      </w:r>
      <w:r w:rsidR="0014284C" w:rsidRPr="005442AE">
        <w:rPr>
          <w:rFonts w:ascii="Times New Roman" w:hAnsi="Times New Roman" w:cs="Times New Roman"/>
          <w:bCs/>
          <w:sz w:val="24"/>
          <w:szCs w:val="24"/>
          <w:lang w:val="en-US"/>
        </w:rPr>
        <w:t xml:space="preserve">distinct </w:t>
      </w:r>
      <w:r w:rsidRPr="005442AE">
        <w:rPr>
          <w:rFonts w:ascii="Times New Roman" w:hAnsi="Times New Roman" w:cs="Times New Roman"/>
          <w:bCs/>
          <w:sz w:val="24"/>
          <w:szCs w:val="24"/>
          <w:lang w:val="en-US"/>
        </w:rPr>
        <w:t xml:space="preserve">facilities. </w:t>
      </w:r>
    </w:p>
    <w:p w14:paraId="3E60634D" w14:textId="77777777" w:rsidR="00A1498D" w:rsidRPr="005442AE" w:rsidRDefault="00A1498D" w:rsidP="00A1498D">
      <w:pP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83840" behindDoc="0" locked="0" layoutInCell="1" allowOverlap="1" wp14:anchorId="00FD8230" wp14:editId="187815A0">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1F0CC3"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" filled="f" strokecolor="black [3213]" strokeweight=".5pt"/>
            </w:pict>
          </mc:Fallback>
        </mc:AlternateContent>
      </w:r>
    </w:p>
    <w:p w14:paraId="12CE5425" w14:textId="77777777" w:rsidR="003A4120" w:rsidRPr="005442AE" w:rsidRDefault="003A4120" w:rsidP="003A4120">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 answering the “Cost of Production” section above.</w:t>
      </w:r>
    </w:p>
    <w:p w14:paraId="107EDABF"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6D9A99EA"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5F0F9F9D"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756B42BE" w14:textId="77777777" w:rsidR="0035060F" w:rsidRPr="005442AE" w:rsidRDefault="003A4120" w:rsidP="00B630E9">
      <w:pPr>
        <w:spacing w:after="0"/>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r w:rsidR="00A1498D" w:rsidRPr="005442AE">
        <w:rPr>
          <w:rFonts w:ascii="Times New Roman" w:hAnsi="Times New Roman" w:cs="Times New Roman"/>
          <w:sz w:val="24"/>
          <w:szCs w:val="24"/>
          <w:lang w:val="en-US"/>
        </w:rPr>
        <w:br w:type="page"/>
      </w:r>
    </w:p>
    <w:p w14:paraId="2EEC64C4" w14:textId="77777777"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67456" behindDoc="0" locked="0" layoutInCell="1" allowOverlap="1" wp14:anchorId="51E258B7" wp14:editId="737255A8">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66864B"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" filled="f"/>
            </w:pict>
          </mc:Fallback>
        </mc:AlternateContent>
      </w:r>
      <w:r w:rsidRPr="005442AE">
        <w:rPr>
          <w:rFonts w:ascii="Times New Roman" w:hAnsi="Times New Roman" w:cs="Times New Roman"/>
          <w:b/>
          <w:sz w:val="24"/>
          <w:szCs w:val="24"/>
          <w:lang w:val="en-US"/>
        </w:rPr>
        <w:t>VI – DETERMINATION OF THE EXPORT PRICE</w:t>
      </w:r>
    </w:p>
    <w:p w14:paraId="3DE282DA" w14:textId="77777777" w:rsidR="008B38D1" w:rsidRPr="005442AE" w:rsidRDefault="008B38D1" w:rsidP="005327AA">
      <w:pPr>
        <w:spacing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the export price of products exported to Brazil. </w:t>
      </w:r>
    </w:p>
    <w:p w14:paraId="35C2C242" w14:textId="77777777" w:rsidR="008B38D1" w:rsidRPr="005442AE" w:rsidRDefault="008B38D1" w:rsidP="005327AA">
      <w:pPr>
        <w:spacing w:line="240" w:lineRule="auto"/>
        <w:jc w:val="both"/>
        <w:rPr>
          <w:rFonts w:ascii="Times New Roman" w:hAnsi="Times New Roman" w:cs="Times New Roman"/>
          <w:bCs/>
          <w:i/>
          <w:sz w:val="24"/>
          <w:szCs w:val="24"/>
          <w:lang w:val="en-US"/>
        </w:rPr>
      </w:pPr>
      <w:r w:rsidRPr="005442AE">
        <w:rPr>
          <w:rFonts w:ascii="Times New Roman" w:hAnsi="Times New Roman" w:cs="Times New Roman"/>
          <w:bCs/>
          <w:i/>
          <w:sz w:val="24"/>
          <w:szCs w:val="24"/>
          <w:lang w:val="en-US"/>
        </w:rPr>
        <w:t xml:space="preserve">It is recalled that the reported information aggregation must be reconciled with your accounting system and with the information reported in Appendix </w:t>
      </w:r>
      <w:r w:rsidR="00374AAB" w:rsidRPr="005442AE">
        <w:rPr>
          <w:rFonts w:ascii="Times New Roman" w:hAnsi="Times New Roman" w:cs="Times New Roman"/>
          <w:bCs/>
          <w:i/>
          <w:sz w:val="24"/>
          <w:szCs w:val="24"/>
          <w:lang w:val="en-US"/>
        </w:rPr>
        <w:t>VIII</w:t>
      </w:r>
      <w:r w:rsidR="00007F0E" w:rsidRPr="005442AE">
        <w:rPr>
          <w:rFonts w:ascii="Times New Roman" w:hAnsi="Times New Roman" w:cs="Times New Roman"/>
          <w:bCs/>
          <w:i/>
          <w:sz w:val="24"/>
          <w:szCs w:val="24"/>
          <w:lang w:val="en-US"/>
        </w:rPr>
        <w:t xml:space="preserve"> of section VII</w:t>
      </w:r>
      <w:r w:rsidRPr="005442AE">
        <w:rPr>
          <w:rFonts w:ascii="Times New Roman" w:hAnsi="Times New Roman" w:cs="Times New Roman"/>
          <w:bCs/>
          <w:i/>
          <w:sz w:val="24"/>
          <w:szCs w:val="24"/>
          <w:lang w:val="en-US"/>
        </w:rPr>
        <w:t>.</w:t>
      </w:r>
    </w:p>
    <w:p w14:paraId="0BA32862" w14:textId="77777777" w:rsidR="008B38D1" w:rsidRPr="005442AE" w:rsidRDefault="008B38D1" w:rsidP="008B38D1">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6432" behindDoc="0" locked="0" layoutInCell="1" allowOverlap="1" wp14:anchorId="044D0938" wp14:editId="1A674E23">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AFCF7A"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" filled="f"/>
            </w:pict>
          </mc:Fallback>
        </mc:AlternateContent>
      </w:r>
    </w:p>
    <w:p w14:paraId="0D50F93E" w14:textId="77777777"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Item C – Exports to Brazil</w:t>
      </w:r>
    </w:p>
    <w:p w14:paraId="7676777E" w14:textId="77777777" w:rsidR="00A96A30" w:rsidRDefault="00A96A30" w:rsidP="00A96A30">
      <w:pPr>
        <w:jc w:val="both"/>
        <w:rPr>
          <w:rFonts w:ascii="Times New Roman" w:hAnsi="Times New Roman" w:cs="Times New Roman"/>
          <w:i/>
          <w:sz w:val="24"/>
          <w:szCs w:val="24"/>
          <w:lang w:val="en-US"/>
        </w:rPr>
      </w:pPr>
      <w:r>
        <w:rPr>
          <w:rFonts w:ascii="Times New Roman" w:hAnsi="Times New Roman" w:cs="Times New Roman"/>
          <w:i/>
          <w:sz w:val="24"/>
          <w:szCs w:val="24"/>
          <w:lang w:val="en-US"/>
        </w:rPr>
        <w:t xml:space="preserve">This item aims to instruct your company on how to record information about exports to Brazil and exports to the top 10 third-country markets in Appendix VII.a and VII.b, respectively. </w:t>
      </w:r>
    </w:p>
    <w:p w14:paraId="39D310EA" w14:textId="77777777" w:rsidR="00A96A30" w:rsidRDefault="00A96A30" w:rsidP="00A96A30">
      <w:pPr>
        <w:jc w:val="both"/>
        <w:rPr>
          <w:rFonts w:ascii="Times New Roman" w:hAnsi="Times New Roman" w:cs="Times New Roman"/>
          <w:i/>
          <w:iCs/>
          <w:snapToGrid w:val="0"/>
          <w:sz w:val="24"/>
          <w:szCs w:val="24"/>
          <w:lang w:val="en-US"/>
        </w:rPr>
      </w:pPr>
      <w:r>
        <w:rPr>
          <w:rFonts w:ascii="Times New Roman" w:hAnsi="Times New Roman" w:cs="Times New Roman"/>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14:paraId="713CA976" w14:textId="77777777" w:rsidR="008B38D1" w:rsidRPr="005442AE" w:rsidRDefault="008B38D1" w:rsidP="008B38D1">
      <w:pPr>
        <w:autoSpaceDE w:val="0"/>
        <w:autoSpaceDN w:val="0"/>
        <w:adjustRightInd w:val="0"/>
        <w:spacing w:after="0" w:line="240" w:lineRule="auto"/>
        <w:rPr>
          <w:rFonts w:ascii="Times New Roman" w:hAnsi="Times New Roman" w:cs="Times New Roman"/>
          <w:color w:val="000000"/>
          <w:sz w:val="24"/>
          <w:szCs w:val="24"/>
          <w:lang w:val="en-US"/>
        </w:rPr>
      </w:pPr>
    </w:p>
    <w:p w14:paraId="3F3E0682" w14:textId="77777777" w:rsidR="008B38D1" w:rsidRPr="005442AE" w:rsidRDefault="008B38D1" w:rsidP="008B38D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r w:rsidRPr="005442AE">
        <w:rPr>
          <w:rFonts w:ascii="Times New Roman" w:hAnsi="Times New Roman" w:cs="Times New Roman"/>
          <w:b/>
          <w:sz w:val="24"/>
          <w:szCs w:val="24"/>
          <w:lang w:val="en-US"/>
        </w:rPr>
        <w:tab/>
        <w:t>EXPORTS TO BRAZIL RECORD</w:t>
      </w:r>
    </w:p>
    <w:p w14:paraId="498C7FC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C.1.1 Data relating to exports to Brazil must be presented in Appendix VII.</w:t>
      </w:r>
    </w:p>
    <w:p w14:paraId="2E0E7A8A"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C.1.2 Data reported must refer to P5.</w:t>
      </w:r>
    </w:p>
    <w:p w14:paraId="7C7FCF07" w14:textId="77777777" w:rsidR="008B38D1" w:rsidRPr="005442AE" w:rsidRDefault="008B38D1" w:rsidP="008B38D1">
      <w:pPr>
        <w:pStyle w:val="Default"/>
        <w:rPr>
          <w:rFonts w:eastAsiaTheme="minorHAnsi"/>
          <w:kern w:val="0"/>
          <w:lang w:val="en-US" w:eastAsia="en-US"/>
        </w:rPr>
      </w:pPr>
      <w:r w:rsidRPr="005442AE">
        <w:rPr>
          <w:lang w:val="en-US"/>
        </w:rPr>
        <w:t xml:space="preserve">C.1.3 Fill the fields </w:t>
      </w:r>
      <w:r w:rsidRPr="005442AE">
        <w:rPr>
          <w:rFonts w:eastAsiaTheme="minorHAnsi"/>
          <w:kern w:val="0"/>
          <w:lang w:val="en-US" w:eastAsia="en-US"/>
        </w:rPr>
        <w:t>in accordance with the instructions provided in this section.</w:t>
      </w:r>
    </w:p>
    <w:p w14:paraId="4E364A03" w14:textId="77777777" w:rsidR="008B38D1" w:rsidRPr="005442AE" w:rsidRDefault="008B38D1" w:rsidP="008B38D1">
      <w:pPr>
        <w:pStyle w:val="Default"/>
        <w:jc w:val="both"/>
        <w:rPr>
          <w:b/>
          <w:bCs/>
          <w:lang w:val="en-US"/>
        </w:rPr>
      </w:pPr>
    </w:p>
    <w:p w14:paraId="13C22258" w14:textId="77777777" w:rsidR="008B38D1" w:rsidRPr="005442AE" w:rsidRDefault="008B38D1" w:rsidP="008B38D1">
      <w:pPr>
        <w:pStyle w:val="Default"/>
        <w:jc w:val="both"/>
        <w:rPr>
          <w:b/>
          <w:bCs/>
          <w:lang w:val="en-US"/>
        </w:rPr>
      </w:pPr>
    </w:p>
    <w:p w14:paraId="19AC47DD" w14:textId="77777777" w:rsidR="008B38D1" w:rsidRPr="005442AE" w:rsidRDefault="008B38D1" w:rsidP="008B38D1">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14:paraId="014D9E1D" w14:textId="77777777" w:rsidR="008B38D1" w:rsidRPr="005442AE" w:rsidRDefault="008B38D1" w:rsidP="008B38D1">
      <w:pPr>
        <w:pStyle w:val="Default"/>
        <w:jc w:val="both"/>
        <w:rPr>
          <w:lang w:val="en-US"/>
        </w:rPr>
      </w:pPr>
    </w:p>
    <w:p w14:paraId="19B77430" w14:textId="77777777" w:rsidR="008B38D1" w:rsidRPr="005442AE" w:rsidRDefault="008B38D1" w:rsidP="008B38D1">
      <w:pPr>
        <w:pStyle w:val="Default"/>
        <w:jc w:val="both"/>
        <w:rPr>
          <w:lang w:val="en-US"/>
        </w:rPr>
      </w:pPr>
      <w:r w:rsidRPr="005442AE">
        <w:rPr>
          <w:lang w:val="en-US"/>
        </w:rPr>
        <w:t>Field Name:</w:t>
      </w:r>
      <w:r w:rsidRPr="005442AE">
        <w:rPr>
          <w:lang w:val="en-US"/>
        </w:rPr>
        <w:tab/>
        <w:t>ECODPROD</w:t>
      </w:r>
    </w:p>
    <w:p w14:paraId="2DF10B04" w14:textId="77777777" w:rsidR="008B38D1" w:rsidRPr="005442AE" w:rsidRDefault="008B38D1" w:rsidP="008B38D1">
      <w:pPr>
        <w:pStyle w:val="Default"/>
        <w:jc w:val="both"/>
        <w:rPr>
          <w:lang w:val="en-US"/>
        </w:rPr>
      </w:pPr>
    </w:p>
    <w:p w14:paraId="13405290"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commercial product code assigned by your company in the normal course of business to the specific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p>
    <w:p w14:paraId="4F3649E0" w14:textId="49103546" w:rsidR="003C4373" w:rsidRDefault="008B38D1" w:rsidP="00E00C19">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p>
    <w:p w14:paraId="0DD8AC94" w14:textId="77777777" w:rsidR="00E00C19" w:rsidRPr="005442AE" w:rsidRDefault="00E00C19" w:rsidP="00E00C19">
      <w:pPr>
        <w:ind w:left="1410" w:hanging="1410"/>
        <w:jc w:val="both"/>
        <w:rPr>
          <w:rFonts w:ascii="Times New Roman" w:hAnsi="Times New Roman" w:cs="Times New Roman"/>
          <w:b/>
          <w:bCs/>
          <w:sz w:val="24"/>
          <w:szCs w:val="24"/>
          <w:lang w:val="en-US"/>
        </w:rPr>
      </w:pPr>
    </w:p>
    <w:p w14:paraId="70BCF1A3" w14:textId="77777777" w:rsidR="008B38D1" w:rsidRPr="005442AE" w:rsidRDefault="008B38D1" w:rsidP="00315185">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14:paraId="1B8EDD3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EFAT</w:t>
      </w:r>
    </w:p>
    <w:p w14:paraId="52C89F0E"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reference number assigned to the invoice in your accounting system.</w:t>
      </w:r>
    </w:p>
    <w:p w14:paraId="758AB865"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invoice numbering system that originated </w:t>
      </w:r>
      <w:r w:rsidR="00E43746" w:rsidRPr="005442AE">
        <w:rPr>
          <w:rFonts w:ascii="Times New Roman" w:hAnsi="Times New Roman" w:cs="Times New Roman"/>
          <w:sz w:val="24"/>
          <w:szCs w:val="24"/>
          <w:lang w:val="en-US"/>
        </w:rPr>
        <w:t>the invoice number</w:t>
      </w:r>
      <w:r w:rsidRPr="005442AE">
        <w:rPr>
          <w:rFonts w:ascii="Times New Roman" w:hAnsi="Times New Roman" w:cs="Times New Roman"/>
          <w:sz w:val="24"/>
          <w:szCs w:val="24"/>
          <w:lang w:val="en-US"/>
        </w:rPr>
        <w:t xml:space="preserv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14:paraId="65D0F280"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1BF4036D"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4.0: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Invoice Date</w:t>
      </w:r>
    </w:p>
    <w:p w14:paraId="7B3427CA"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EDATAFAT</w:t>
      </w:r>
    </w:p>
    <w:p w14:paraId="1AE75D4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Pr="005442AE">
        <w:rPr>
          <w:rFonts w:ascii="Times New Roman" w:hAnsi="Times New Roman" w:cs="Times New Roman"/>
          <w:bCs/>
          <w:sz w:val="24"/>
          <w:szCs w:val="24"/>
          <w:lang w:val="en-US"/>
        </w:rPr>
        <w:t>invoice date.</w:t>
      </w:r>
    </w:p>
    <w:p w14:paraId="38F15D9B" w14:textId="77777777"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1EA0D8BB"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1BA7341C"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14:paraId="7886D628"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EVENDT</w:t>
      </w:r>
    </w:p>
    <w:p w14:paraId="67D2C161"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to Brazil.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14:paraId="1B518207"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14:paraId="20F60D94" w14:textId="77777777"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14:paraId="1A73A1BD" w14:textId="77777777" w:rsidR="0063530B" w:rsidRPr="005442AE" w:rsidRDefault="0063530B" w:rsidP="008B38D1">
      <w:pPr>
        <w:jc w:val="both"/>
        <w:rPr>
          <w:rFonts w:ascii="Times New Roman" w:hAnsi="Times New Roman" w:cs="Times New Roman"/>
          <w:b/>
          <w:bCs/>
          <w:sz w:val="24"/>
          <w:szCs w:val="24"/>
          <w:lang w:val="en-US"/>
        </w:rPr>
      </w:pPr>
    </w:p>
    <w:p w14:paraId="6110814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14:paraId="513BCA9E"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EDATAEMB</w:t>
      </w:r>
    </w:p>
    <w:p w14:paraId="7DD90316"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your</w:t>
      </w:r>
      <w:r w:rsidRPr="005442AE">
        <w:rPr>
          <w:rFonts w:ascii="Times New Roman" w:hAnsi="Times New Roman" w:cs="Times New Roman"/>
          <w:bCs/>
          <w:sz w:val="24"/>
          <w:szCs w:val="24"/>
          <w:lang w:val="en-US"/>
        </w:rPr>
        <w:t xml:space="preserve"> company’s factory. </w:t>
      </w:r>
    </w:p>
    <w:p w14:paraId="09584E38" w14:textId="77777777"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14:paraId="1BBD6B20" w14:textId="77777777" w:rsidR="008B38D1" w:rsidRPr="005442AE" w:rsidRDefault="008B38D1" w:rsidP="003C4373">
      <w:pPr>
        <w:pStyle w:val="Default"/>
        <w:spacing w:line="240" w:lineRule="auto"/>
        <w:jc w:val="both"/>
        <w:rPr>
          <w:b/>
          <w:bCs/>
          <w:lang w:val="en-US"/>
        </w:rPr>
      </w:pPr>
    </w:p>
    <w:p w14:paraId="4CC3679E" w14:textId="77777777" w:rsidR="008B38D1" w:rsidRPr="005442AE" w:rsidRDefault="008B38D1" w:rsidP="008B38D1">
      <w:pPr>
        <w:pStyle w:val="Default"/>
        <w:jc w:val="both"/>
        <w:rPr>
          <w:u w:val="single"/>
          <w:lang w:val="en-US"/>
        </w:rPr>
      </w:pPr>
      <w:r w:rsidRPr="005442AE">
        <w:rPr>
          <w:b/>
          <w:bCs/>
          <w:lang w:val="en-US"/>
        </w:rPr>
        <w:t xml:space="preserve">FIELD NUMBER 6.0: </w:t>
      </w:r>
      <w:r w:rsidR="00315185" w:rsidRPr="005442AE">
        <w:rPr>
          <w:b/>
          <w:bCs/>
          <w:lang w:val="en-US"/>
        </w:rPr>
        <w:tab/>
      </w:r>
      <w:r w:rsidRPr="005442AE">
        <w:rPr>
          <w:b/>
          <w:bCs/>
          <w:lang w:val="en-US"/>
        </w:rPr>
        <w:t xml:space="preserve">Customer Code </w:t>
      </w:r>
    </w:p>
    <w:p w14:paraId="7F6AECB0" w14:textId="77777777" w:rsidR="008B38D1" w:rsidRPr="005442AE" w:rsidRDefault="008B38D1" w:rsidP="008B38D1">
      <w:pPr>
        <w:jc w:val="both"/>
        <w:rPr>
          <w:rFonts w:ascii="Times New Roman" w:hAnsi="Times New Roman" w:cs="Times New Roman"/>
          <w:sz w:val="24"/>
          <w:szCs w:val="24"/>
          <w:u w:val="single"/>
          <w:lang w:val="en-US"/>
        </w:rPr>
      </w:pPr>
    </w:p>
    <w:p w14:paraId="4407296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ECLICOD</w:t>
      </w:r>
    </w:p>
    <w:p w14:paraId="61CC2BDC"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name of the customer or the internal accounting code designating the customer.</w:t>
      </w:r>
    </w:p>
    <w:p w14:paraId="70BB6FC9" w14:textId="77777777" w:rsidR="008B38D1" w:rsidRPr="005442AE" w:rsidRDefault="008B38D1" w:rsidP="00B630E9">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14:paraId="61BC5C31"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1229AC7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14:paraId="63CA94A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ECLINOM</w:t>
      </w:r>
    </w:p>
    <w:p w14:paraId="6DB54CFD"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corporate name of each customer.</w:t>
      </w:r>
    </w:p>
    <w:p w14:paraId="5F5777F3"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corporate </w:t>
      </w:r>
      <w:r w:rsidR="00DE1635" w:rsidRPr="005442AE">
        <w:rPr>
          <w:rFonts w:ascii="Times New Roman" w:hAnsi="Times New Roman" w:cs="Times New Roman"/>
          <w:sz w:val="24"/>
          <w:szCs w:val="24"/>
          <w:lang w:val="en-US"/>
        </w:rPr>
        <w:t>name of all customers, whether i</w:t>
      </w:r>
      <w:r w:rsidRPr="005442AE">
        <w:rPr>
          <w:rFonts w:ascii="Times New Roman" w:hAnsi="Times New Roman" w:cs="Times New Roman"/>
          <w:sz w:val="24"/>
          <w:szCs w:val="24"/>
          <w:lang w:val="en-US"/>
        </w:rPr>
        <w:t xml:space="preserve">n the domestic market or foreign market. </w:t>
      </w:r>
    </w:p>
    <w:p w14:paraId="39A190CD" w14:textId="77777777" w:rsidR="003C4373" w:rsidRPr="005442AE" w:rsidRDefault="003C4373" w:rsidP="003C4373">
      <w:pPr>
        <w:spacing w:after="0" w:line="240" w:lineRule="auto"/>
        <w:jc w:val="both"/>
        <w:rPr>
          <w:rFonts w:ascii="Times New Roman" w:hAnsi="Times New Roman" w:cs="Times New Roman"/>
          <w:b/>
          <w:bCs/>
          <w:sz w:val="24"/>
          <w:szCs w:val="24"/>
          <w:lang w:val="en-US"/>
        </w:rPr>
      </w:pPr>
    </w:p>
    <w:p w14:paraId="063CD50E"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14:paraId="66C61F9F"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ERELCLI</w:t>
      </w:r>
    </w:p>
    <w:p w14:paraId="59B8170A"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code designating whether the customer is affiliated. </w:t>
      </w:r>
    </w:p>
    <w:p w14:paraId="0658B347"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14:paraId="13E259B3" w14:textId="77777777" w:rsidR="008B38D1" w:rsidRPr="005442AE" w:rsidRDefault="008B38D1" w:rsidP="008B38D1">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14:paraId="6D97F6A0"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14:paraId="79DD46B7" w14:textId="77777777"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14:paraId="38EEDE94" w14:textId="77777777" w:rsidR="008B38D1" w:rsidRPr="005442AE" w:rsidRDefault="008B38D1" w:rsidP="008B38D1">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s previously noted, the definition of affiliated parties is under item 3.3</w:t>
      </w:r>
    </w:p>
    <w:p w14:paraId="3EDDB699"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5AB2D576"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8.0: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Category</w:t>
      </w:r>
    </w:p>
    <w:p w14:paraId="19B3ED7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ECATCLI</w:t>
      </w:r>
    </w:p>
    <w:p w14:paraId="26A94FF6" w14:textId="77777777" w:rsidR="008B38D1" w:rsidRPr="005442AE" w:rsidRDefault="008B38D1" w:rsidP="008B38D1">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customer category</w:t>
      </w:r>
    </w:p>
    <w:p w14:paraId="486D5B85"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14:paraId="265CDE47"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14:paraId="53C7FEEB"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14:paraId="3A8B4EE5"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14:paraId="0D5E72A6"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14:paraId="7B60FA68" w14:textId="77777777"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14:paraId="52735926"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dentify any customers that have been classified in more than one customer category and explain the circumstances requiring such treatment.</w:t>
      </w:r>
    </w:p>
    <w:p w14:paraId="2E2FD9E7"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7CC73740"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9.(1 until n):</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Date </w:t>
      </w:r>
      <w:r w:rsidR="00485863" w:rsidRPr="005442AE">
        <w:rPr>
          <w:rFonts w:ascii="Times New Roman" w:hAnsi="Times New Roman" w:cs="Times New Roman"/>
          <w:b/>
          <w:bCs/>
          <w:sz w:val="24"/>
          <w:szCs w:val="24"/>
          <w:lang w:val="en-US"/>
        </w:rPr>
        <w:t xml:space="preserve">of </w:t>
      </w:r>
      <w:r w:rsidR="003A6151"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ayment</w:t>
      </w:r>
      <w:r w:rsidR="00485863" w:rsidRPr="005442AE">
        <w:rPr>
          <w:rFonts w:ascii="Times New Roman" w:hAnsi="Times New Roman" w:cs="Times New Roman"/>
          <w:b/>
          <w:bCs/>
          <w:sz w:val="24"/>
          <w:szCs w:val="24"/>
          <w:lang w:val="en-US"/>
        </w:rPr>
        <w:t xml:space="preserve"> Receipt</w:t>
      </w:r>
    </w:p>
    <w:p w14:paraId="019F854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EPAGDT (1 until n)</w:t>
      </w:r>
    </w:p>
    <w:p w14:paraId="5FC854A6"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23644112"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14:paraId="58210988" w14:textId="77777777" w:rsidR="00E71185" w:rsidRPr="005442AE" w:rsidRDefault="00E71185" w:rsidP="00E71185">
      <w:pPr>
        <w:spacing w:after="0" w:line="240" w:lineRule="auto"/>
        <w:jc w:val="both"/>
        <w:rPr>
          <w:rFonts w:ascii="Times New Roman" w:hAnsi="Times New Roman" w:cs="Times New Roman"/>
          <w:b/>
          <w:bCs/>
          <w:color w:val="000000" w:themeColor="text1"/>
          <w:sz w:val="24"/>
          <w:szCs w:val="24"/>
          <w:lang w:val="en-US"/>
        </w:rPr>
      </w:pPr>
    </w:p>
    <w:p w14:paraId="067796E1" w14:textId="77777777" w:rsidR="008B38D1" w:rsidRPr="005442AE" w:rsidRDefault="008B38D1" w:rsidP="008B38D1">
      <w:pPr>
        <w:jc w:val="both"/>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 Commerce</w:t>
      </w:r>
      <w:r w:rsidRPr="005442AE">
        <w:rPr>
          <w:rFonts w:ascii="Times New Roman" w:hAnsi="Times New Roman" w:cs="Times New Roman"/>
          <w:b/>
          <w:bCs/>
          <w:color w:val="000000" w:themeColor="text1"/>
          <w:sz w:val="24"/>
          <w:szCs w:val="24"/>
          <w:lang w:val="en-US"/>
        </w:rPr>
        <w:t xml:space="preserve"> (INCOTERMS)</w:t>
      </w:r>
    </w:p>
    <w:p w14:paraId="34E3DB81"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color w:val="000000" w:themeColor="text1"/>
          <w:sz w:val="24"/>
          <w:szCs w:val="24"/>
          <w:lang w:val="en-US"/>
        </w:rPr>
        <w:t>Field Name</w:t>
      </w:r>
      <w:r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b/>
        <w:t>E</w:t>
      </w:r>
      <w:r w:rsidR="009C1D82" w:rsidRPr="005442AE">
        <w:rPr>
          <w:rFonts w:ascii="Times New Roman" w:hAnsi="Times New Roman" w:cs="Times New Roman"/>
          <w:sz w:val="24"/>
          <w:szCs w:val="24"/>
          <w:lang w:val="en-US"/>
        </w:rPr>
        <w:t>TER</w:t>
      </w:r>
      <w:r w:rsidR="003A6151" w:rsidRPr="005442AE">
        <w:rPr>
          <w:rFonts w:ascii="Times New Roman" w:hAnsi="Times New Roman" w:cs="Times New Roman"/>
          <w:sz w:val="24"/>
          <w:szCs w:val="24"/>
          <w:lang w:val="en-US"/>
        </w:rPr>
        <w:t>COM</w:t>
      </w:r>
    </w:p>
    <w:p w14:paraId="2468AC5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00C626E3" w:rsidRPr="005442AE">
        <w:rPr>
          <w:rFonts w:ascii="Times New Roman" w:hAnsi="Times New Roman" w:cs="Times New Roman"/>
          <w:sz w:val="24"/>
          <w:szCs w:val="24"/>
          <w:lang w:val="en-US"/>
        </w:rPr>
        <w:t>terms of commerce (</w:t>
      </w:r>
      <w:r w:rsidR="00907F8A" w:rsidRPr="005442AE">
        <w:rPr>
          <w:rFonts w:ascii="Times New Roman" w:hAnsi="Times New Roman" w:cs="Times New Roman"/>
          <w:sz w:val="24"/>
          <w:szCs w:val="24"/>
          <w:lang w:val="en-US"/>
        </w:rPr>
        <w:t>INCOTERMS</w:t>
      </w:r>
      <w:r w:rsidR="00C626E3" w:rsidRPr="005442AE">
        <w:rPr>
          <w:rFonts w:ascii="Times New Roman" w:hAnsi="Times New Roman" w:cs="Times New Roman"/>
          <w:sz w:val="24"/>
          <w:szCs w:val="24"/>
          <w:lang w:val="en-US"/>
        </w:rPr>
        <w:t>)</w:t>
      </w:r>
    </w:p>
    <w:p w14:paraId="5EA79211" w14:textId="77777777" w:rsidR="008B38D1" w:rsidRPr="005442AE" w:rsidRDefault="008B38D1" w:rsidP="008B38D1">
      <w:pPr>
        <w:spacing w:after="0" w:line="100" w:lineRule="atLeast"/>
        <w:ind w:left="141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1 =</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CIF</w:t>
      </w:r>
    </w:p>
    <w:p w14:paraId="5D9B6C91" w14:textId="77777777" w:rsidR="008B38D1" w:rsidRPr="005442AE" w:rsidRDefault="008B38D1" w:rsidP="008B38D1">
      <w:pPr>
        <w:pStyle w:val="Default"/>
        <w:ind w:left="1416"/>
        <w:jc w:val="both"/>
        <w:rPr>
          <w:rFonts w:eastAsia="Times New Roman"/>
          <w:color w:val="auto"/>
          <w:kern w:val="0"/>
          <w:lang w:val="en-US" w:eastAsia="pt-BR"/>
        </w:rPr>
      </w:pPr>
      <w:r w:rsidRPr="005442AE">
        <w:rPr>
          <w:color w:val="auto"/>
          <w:lang w:val="en-US"/>
        </w:rPr>
        <w:t>2 = FOB</w:t>
      </w:r>
      <w:r w:rsidRPr="005442AE">
        <w:rPr>
          <w:i/>
          <w:color w:val="auto"/>
          <w:lang w:val="en-US"/>
        </w:rPr>
        <w:t xml:space="preserve"> </w:t>
      </w:r>
    </w:p>
    <w:p w14:paraId="2EA0E113"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3 = ex works</w:t>
      </w:r>
    </w:p>
    <w:p w14:paraId="6CE76D0B"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4 = CFR</w:t>
      </w:r>
    </w:p>
    <w:p w14:paraId="054F225B" w14:textId="77777777" w:rsidR="008B38D1" w:rsidRPr="005442AE" w:rsidRDefault="00907F8A"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5 until n = specify any other</w:t>
      </w:r>
      <w:r w:rsidR="008B38D1" w:rsidRPr="005442AE">
        <w:rPr>
          <w:rFonts w:ascii="Times New Roman" w:hAnsi="Times New Roman" w:cs="Times New Roman"/>
          <w:sz w:val="24"/>
          <w:szCs w:val="24"/>
          <w:lang w:val="en-US"/>
        </w:rPr>
        <w:t xml:space="preserve"> </w:t>
      </w:r>
      <w:r w:rsidR="00C626E3" w:rsidRPr="005442AE">
        <w:rPr>
          <w:rFonts w:ascii="Times New Roman" w:hAnsi="Times New Roman" w:cs="Times New Roman"/>
          <w:sz w:val="24"/>
          <w:szCs w:val="24"/>
          <w:lang w:val="en-US"/>
        </w:rPr>
        <w:t>terms of commerce (INCOTERMS)</w:t>
      </w:r>
    </w:p>
    <w:p w14:paraId="47E5AB24"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p>
    <w:p w14:paraId="50E352C1"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w:t>
      </w:r>
      <w:r w:rsidR="00C626E3" w:rsidRPr="005442AE">
        <w:rPr>
          <w:rFonts w:ascii="Times New Roman" w:hAnsi="Times New Roman" w:cs="Times New Roman"/>
          <w:sz w:val="24"/>
          <w:szCs w:val="24"/>
          <w:lang w:val="en-US"/>
        </w:rPr>
        <w:t>terms of commerce (INCOTERMS)</w:t>
      </w:r>
      <w:r w:rsidRPr="005442AE">
        <w:rPr>
          <w:rFonts w:ascii="Times New Roman" w:hAnsi="Times New Roman" w:cs="Times New Roman"/>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2F0927AE"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11.0 :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01C61" w:rsidRPr="005442AE">
        <w:rPr>
          <w:rFonts w:ascii="Times New Roman" w:hAnsi="Times New Roman" w:cs="Times New Roman"/>
          <w:b/>
          <w:bCs/>
          <w:sz w:val="24"/>
          <w:szCs w:val="24"/>
          <w:lang w:val="en-US"/>
        </w:rPr>
        <w:t>, preferably weight unit: kg or t)</w:t>
      </w:r>
    </w:p>
    <w:p w14:paraId="0D43FAF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EQTDVEND</w:t>
      </w:r>
    </w:p>
    <w:p w14:paraId="04002E9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quantity sold (reported unit</w:t>
      </w:r>
      <w:r w:rsidR="00201C61" w:rsidRPr="005442AE">
        <w:rPr>
          <w:rFonts w:ascii="Times New Roman" w:hAnsi="Times New Roman" w:cs="Times New Roman"/>
          <w:bCs/>
          <w:sz w:val="24"/>
          <w:szCs w:val="24"/>
          <w:lang w:val="en-US"/>
        </w:rPr>
        <w:t>, preferably weight unit: kg or t)</w:t>
      </w:r>
      <w:r w:rsidRPr="005442AE">
        <w:rPr>
          <w:rFonts w:ascii="Times New Roman" w:hAnsi="Times New Roman" w:cs="Times New Roman"/>
          <w:sz w:val="24"/>
          <w:szCs w:val="24"/>
          <w:lang w:val="en-US"/>
        </w:rPr>
        <w:t xml:space="preserve"> in each transaction</w:t>
      </w:r>
    </w:p>
    <w:p w14:paraId="16078A82"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xplain how the returns, if allowed, affect your sales records both in the general ledger as sales journal.</w:t>
      </w:r>
    </w:p>
    <w:p w14:paraId="3A594D2E" w14:textId="77777777" w:rsidR="008B38D1" w:rsidRPr="005442AE" w:rsidRDefault="008B38D1" w:rsidP="003C4373">
      <w:pPr>
        <w:spacing w:after="0" w:line="240" w:lineRule="auto"/>
        <w:jc w:val="both"/>
        <w:rPr>
          <w:rFonts w:ascii="Times New Roman" w:hAnsi="Times New Roman" w:cs="Times New Roman"/>
          <w:sz w:val="24"/>
          <w:szCs w:val="24"/>
          <w:lang w:val="en-US"/>
        </w:rPr>
      </w:pPr>
    </w:p>
    <w:p w14:paraId="0EF2C12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C625CF" w:rsidRPr="005442AE">
        <w:rPr>
          <w:rFonts w:ascii="Times New Roman" w:hAnsi="Times New Roman" w:cs="Times New Roman"/>
          <w:b/>
          <w:bCs/>
          <w:sz w:val="24"/>
          <w:szCs w:val="24"/>
          <w:lang w:val="en-US"/>
        </w:rPr>
        <w:t xml:space="preserve">Sold </w:t>
      </w:r>
      <w:r w:rsidRPr="005442AE">
        <w:rPr>
          <w:rFonts w:ascii="Times New Roman" w:hAnsi="Times New Roman" w:cs="Times New Roman"/>
          <w:b/>
          <w:bCs/>
          <w:sz w:val="24"/>
          <w:szCs w:val="24"/>
          <w:lang w:val="en-US"/>
        </w:rPr>
        <w:t>(sales unit)</w:t>
      </w:r>
    </w:p>
    <w:p w14:paraId="11E85D58"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EQTDCOM</w:t>
      </w:r>
    </w:p>
    <w:p w14:paraId="1A51B59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sales unit</w:t>
      </w:r>
    </w:p>
    <w:p w14:paraId="4BB0134F"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8480" behindDoc="0" locked="0" layoutInCell="1" allowOverlap="1" wp14:anchorId="082D4F50" wp14:editId="4D48653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161332"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" filled="f"/>
            </w:pict>
          </mc:Fallback>
        </mc:AlternateContent>
      </w:r>
    </w:p>
    <w:p w14:paraId="3CE1930B" w14:textId="77777777" w:rsidR="008B38D1" w:rsidRPr="005442AE" w:rsidRDefault="008B38D1" w:rsidP="008B38D1">
      <w:pPr>
        <w:pStyle w:val="Default"/>
        <w:spacing w:after="140"/>
        <w:jc w:val="both"/>
        <w:rPr>
          <w:lang w:val="en-US"/>
        </w:rPr>
      </w:pPr>
      <w:r w:rsidRPr="005442AE">
        <w:rPr>
          <w:b/>
          <w:lang w:val="en-US"/>
        </w:rPr>
        <w:t>FIELDS 12.0 TO 37.0:</w:t>
      </w:r>
      <w:r w:rsidRPr="005442AE">
        <w:rPr>
          <w:lang w:val="en-US"/>
        </w:rPr>
        <w:t xml:space="preserve"> Report all values in </w:t>
      </w:r>
      <w:r w:rsidR="003F73EB" w:rsidRPr="005442AE">
        <w:rPr>
          <w:lang w:val="en-US"/>
        </w:rPr>
        <w:t>US dollars</w:t>
      </w:r>
      <w:r w:rsidRPr="005442AE">
        <w:rPr>
          <w:lang w:val="en-US"/>
        </w:rPr>
        <w:t>.</w:t>
      </w:r>
    </w:p>
    <w:p w14:paraId="34D2E291" w14:textId="77777777" w:rsidR="00201C61" w:rsidRPr="005442AE" w:rsidRDefault="00201C61" w:rsidP="008B38D1">
      <w:pPr>
        <w:pStyle w:val="Default"/>
        <w:spacing w:after="140"/>
        <w:jc w:val="both"/>
        <w:rPr>
          <w:b/>
          <w:bCs/>
          <w:lang w:val="en-US"/>
        </w:rPr>
      </w:pPr>
      <w:r w:rsidRPr="005442AE">
        <w:rPr>
          <w:lang w:val="en-US"/>
        </w:rPr>
        <w:tab/>
      </w:r>
      <w:r w:rsidRPr="005442AE">
        <w:rPr>
          <w:lang w:val="en-US"/>
        </w:rPr>
        <w:tab/>
      </w:r>
      <w:r w:rsidRPr="005442AE">
        <w:rPr>
          <w:lang w:val="en-US"/>
        </w:rPr>
        <w:tab/>
        <w:t xml:space="preserve">    Inform the unit (sold or traded)</w:t>
      </w:r>
    </w:p>
    <w:p w14:paraId="194A98CA" w14:textId="77777777" w:rsidR="008B38D1" w:rsidRPr="005442AE" w:rsidRDefault="008B38D1" w:rsidP="008B38D1">
      <w:pPr>
        <w:jc w:val="both"/>
        <w:rPr>
          <w:rFonts w:ascii="Times New Roman" w:hAnsi="Times New Roman" w:cs="Times New Roman"/>
          <w:b/>
          <w:bCs/>
          <w:sz w:val="24"/>
          <w:szCs w:val="24"/>
          <w:lang w:val="en-US"/>
        </w:rPr>
      </w:pPr>
    </w:p>
    <w:p w14:paraId="5DD43521"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12.0: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Gross Unit Price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1071239"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EPRBRUTO</w:t>
      </w:r>
    </w:p>
    <w:p w14:paraId="7752E95F"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gross unit price. Indicate</w:t>
      </w:r>
      <w:r w:rsidR="00195D38" w:rsidRPr="005442AE">
        <w:rPr>
          <w:rFonts w:ascii="Times New Roman" w:hAnsi="Times New Roman" w:cs="Times New Roman"/>
          <w:sz w:val="24"/>
          <w:szCs w:val="24"/>
          <w:lang w:val="en-US"/>
        </w:rPr>
        <w:t xml:space="preserve"> in</w:t>
      </w:r>
      <w:r w:rsidRPr="005442AE">
        <w:rPr>
          <w:rFonts w:ascii="Times New Roman" w:hAnsi="Times New Roman" w:cs="Times New Roman"/>
          <w:sz w:val="24"/>
          <w:szCs w:val="24"/>
          <w:lang w:val="en-US"/>
        </w:rPr>
        <w:t xml:space="preserve"> which unit of measure is being informed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14:paraId="42CFEB7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sales taxes included in this price. </w:t>
      </w:r>
    </w:p>
    <w:p w14:paraId="3D88AA6A" w14:textId="77777777" w:rsidR="003C4373" w:rsidRPr="005442AE" w:rsidRDefault="003C4373" w:rsidP="008B38D1">
      <w:pPr>
        <w:jc w:val="both"/>
        <w:rPr>
          <w:rFonts w:ascii="Times New Roman" w:hAnsi="Times New Roman" w:cs="Times New Roman"/>
          <w:sz w:val="24"/>
          <w:szCs w:val="24"/>
          <w:lang w:val="en-US"/>
        </w:rPr>
      </w:pPr>
    </w:p>
    <w:p w14:paraId="3EFE863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13.1: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Early </w:t>
      </w:r>
      <w:r w:rsidR="003C4373"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3C4373"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456FC06D"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EDESPANT</w:t>
      </w:r>
    </w:p>
    <w:p w14:paraId="6B35E445" w14:textId="77777777" w:rsidR="008B38D1" w:rsidRPr="005442AE" w:rsidRDefault="008B38D1" w:rsidP="008B38D1">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A879A2D" w14:textId="77777777" w:rsidR="008B38D1" w:rsidRPr="005442AE" w:rsidRDefault="008B38D1" w:rsidP="003C4373">
      <w:pPr>
        <w:spacing w:after="0" w:line="240" w:lineRule="auto"/>
        <w:ind w:left="1410" w:hanging="1410"/>
        <w:jc w:val="both"/>
        <w:rPr>
          <w:rFonts w:ascii="Times New Roman" w:hAnsi="Times New Roman" w:cs="Times New Roman"/>
          <w:sz w:val="24"/>
          <w:szCs w:val="24"/>
          <w:lang w:val="en-US"/>
        </w:rPr>
      </w:pPr>
    </w:p>
    <w:p w14:paraId="3F329A7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35BE90C"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EDESQTD</w:t>
      </w:r>
    </w:p>
    <w:p w14:paraId="48083ED6"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5442AE" w:rsidRDefault="008B38D1" w:rsidP="003C4373">
      <w:pPr>
        <w:spacing w:after="0" w:line="240" w:lineRule="auto"/>
        <w:jc w:val="both"/>
        <w:rPr>
          <w:rFonts w:ascii="Times New Roman" w:hAnsi="Times New Roman" w:cs="Times New Roman"/>
          <w:sz w:val="24"/>
          <w:szCs w:val="24"/>
          <w:lang w:val="en-US"/>
        </w:rPr>
      </w:pPr>
    </w:p>
    <w:p w14:paraId="77EFDA2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13.(3 until n): </w:t>
      </w:r>
      <w:r w:rsidR="00315185" w:rsidRPr="005442AE">
        <w:rPr>
          <w:rFonts w:ascii="Times New Roman" w:hAnsi="Times New Roman" w:cs="Times New Roman"/>
          <w:b/>
          <w:bCs/>
          <w:sz w:val="24"/>
          <w:szCs w:val="24"/>
          <w:lang w:val="en-US"/>
        </w:rPr>
        <w:tab/>
      </w:r>
      <w:r w:rsidR="00D8549C" w:rsidRPr="005442AE">
        <w:rPr>
          <w:rFonts w:ascii="Times New Roman" w:hAnsi="Times New Roman" w:cs="Times New Roman"/>
          <w:b/>
          <w:bCs/>
          <w:sz w:val="24"/>
          <w:szCs w:val="24"/>
          <w:lang w:val="en-US"/>
        </w:rPr>
        <w:t>Other</w:t>
      </w:r>
      <w:r w:rsidRPr="005442AE">
        <w:rPr>
          <w:rFonts w:ascii="Times New Roman" w:hAnsi="Times New Roman" w:cs="Times New Roman"/>
          <w:b/>
          <w:bCs/>
          <w:sz w:val="24"/>
          <w:szCs w:val="24"/>
          <w:lang w:val="en-US"/>
        </w:rPr>
        <w:t xml:space="preserve">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4790687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EOUTDES</w:t>
      </w:r>
      <w:r w:rsidR="003244BF" w:rsidRPr="005442AE">
        <w:rPr>
          <w:rFonts w:ascii="Times New Roman" w:hAnsi="Times New Roman" w:cs="Times New Roman"/>
          <w:sz w:val="24"/>
          <w:szCs w:val="24"/>
          <w:lang w:val="en-US"/>
        </w:rPr>
        <w:t xml:space="preserve"> (3 until n)</w:t>
      </w:r>
    </w:p>
    <w:p w14:paraId="0A03E7CF" w14:textId="77777777" w:rsidR="008B38D1" w:rsidRPr="005442AE" w:rsidRDefault="008B38D1" w:rsidP="008B38D1">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5442AE">
        <w:rPr>
          <w:rFonts w:ascii="Times New Roman" w:hAnsi="Times New Roman" w:cs="Times New Roman"/>
          <w:iCs/>
          <w:sz w:val="24"/>
          <w:szCs w:val="24"/>
          <w:lang w:val="en-US"/>
        </w:rPr>
        <w:t xml:space="preserve"> row of the invoice</w:t>
      </w:r>
      <w:r w:rsidRPr="005442AE">
        <w:rPr>
          <w:rFonts w:ascii="Times New Roman" w:hAnsi="Times New Roman" w:cs="Times New Roman"/>
          <w:i/>
          <w:iCs/>
          <w:sz w:val="24"/>
          <w:szCs w:val="24"/>
          <w:lang w:val="en-US"/>
        </w:rPr>
        <w:t xml:space="preserve">. </w:t>
      </w:r>
    </w:p>
    <w:p w14:paraId="52E0B67B" w14:textId="77777777" w:rsidR="008B38D1" w:rsidRPr="005442AE" w:rsidRDefault="008B38D1" w:rsidP="00B630E9">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w:t>
      </w:r>
      <w:r w:rsidR="00CB2FD2" w:rsidRPr="005442AE">
        <w:rPr>
          <w:rFonts w:ascii="Times New Roman" w:hAnsi="Times New Roman" w:cs="Times New Roman"/>
          <w:sz w:val="24"/>
          <w:szCs w:val="24"/>
          <w:lang w:val="en-US"/>
        </w:rPr>
        <w:t xml:space="preserve">ative: </w:t>
      </w:r>
      <w:r w:rsidR="00CB2FD2"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CB2FD2" w:rsidRPr="005442AE">
        <w:rPr>
          <w:rFonts w:ascii="Times New Roman" w:hAnsi="Times New Roman" w:cs="Times New Roman"/>
          <w:sz w:val="24"/>
          <w:szCs w:val="24"/>
          <w:lang w:val="en-US"/>
        </w:rPr>
        <w:t>xplain your policy</w:t>
      </w:r>
      <w:r w:rsidRPr="005442AE">
        <w:rPr>
          <w:rFonts w:ascii="Times New Roman" w:hAnsi="Times New Roman" w:cs="Times New Roman"/>
          <w:sz w:val="24"/>
          <w:szCs w:val="24"/>
          <w:lang w:val="en-US"/>
        </w:rPr>
        <w:t xml:space="preserve"> for granting </w:t>
      </w:r>
      <w:r w:rsidR="003244BF" w:rsidRPr="005442AE">
        <w:rPr>
          <w:rFonts w:ascii="Times New Roman" w:hAnsi="Times New Roman" w:cs="Times New Roman"/>
          <w:sz w:val="24"/>
          <w:szCs w:val="24"/>
          <w:lang w:val="en-US"/>
        </w:rPr>
        <w:t>other</w:t>
      </w:r>
      <w:r w:rsidRPr="005442AE">
        <w:rPr>
          <w:rFonts w:ascii="Times New Roman" w:hAnsi="Times New Roman" w:cs="Times New Roman"/>
          <w:sz w:val="24"/>
          <w:szCs w:val="24"/>
          <w:lang w:val="en-US"/>
        </w:rPr>
        <w:t xml:space="preserve"> discount</w:t>
      </w:r>
      <w:r w:rsidR="00597647"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5442AE" w:rsidRDefault="00034DE3" w:rsidP="00034DE3">
      <w:pPr>
        <w:spacing w:after="0" w:line="240" w:lineRule="auto"/>
        <w:ind w:left="1412" w:hanging="1412"/>
        <w:jc w:val="both"/>
        <w:rPr>
          <w:rFonts w:ascii="Times New Roman" w:hAnsi="Times New Roman" w:cs="Times New Roman"/>
          <w:sz w:val="24"/>
          <w:szCs w:val="24"/>
          <w:lang w:val="en-US"/>
        </w:rPr>
      </w:pPr>
    </w:p>
    <w:p w14:paraId="5F289B4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14.(1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3D938E0"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EABAT</w:t>
      </w:r>
      <w:r w:rsidR="007233D8" w:rsidRPr="005442AE">
        <w:rPr>
          <w:rFonts w:ascii="Times New Roman" w:hAnsi="Times New Roman" w:cs="Times New Roman"/>
          <w:sz w:val="24"/>
          <w:szCs w:val="24"/>
          <w:lang w:val="en-US"/>
        </w:rPr>
        <w:t xml:space="preserve"> (1 until n)</w:t>
      </w:r>
    </w:p>
    <w:p w14:paraId="2F67B38E"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7A2D30" w:rsidRPr="005442AE">
        <w:rPr>
          <w:rFonts w:ascii="Times New Roman" w:hAnsi="Times New Roman" w:cs="Times New Roman"/>
          <w:sz w:val="24"/>
          <w:szCs w:val="24"/>
          <w:lang w:val="en-US"/>
        </w:rPr>
        <w:t xml:space="preserv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5442AE" w:rsidRDefault="00712F40" w:rsidP="003C4373">
      <w:pPr>
        <w:spacing w:after="0" w:line="240" w:lineRule="auto"/>
        <w:ind w:left="1410" w:hanging="1410"/>
        <w:jc w:val="both"/>
        <w:rPr>
          <w:rFonts w:ascii="Times New Roman" w:hAnsi="Times New Roman" w:cs="Times New Roman"/>
          <w:sz w:val="24"/>
          <w:szCs w:val="24"/>
          <w:lang w:val="en-US"/>
        </w:rPr>
      </w:pPr>
    </w:p>
    <w:p w14:paraId="1CBE894C" w14:textId="77777777" w:rsidR="008B38D1"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034DE3"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AA5F8F" w:rsidRPr="005442AE">
        <w:rPr>
          <w:rFonts w:ascii="Times New Roman" w:hAnsi="Times New Roman" w:cs="Times New Roman"/>
          <w:b/>
          <w:bCs/>
          <w:sz w:val="24"/>
          <w:szCs w:val="24"/>
          <w:lang w:val="en-US"/>
        </w:rPr>
        <w:t xml:space="preserve"> </w:t>
      </w:r>
      <w:r w:rsidR="00005701"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4A5FB7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ECUSTFIN</w:t>
      </w:r>
    </w:p>
    <w:p w14:paraId="7EAD7379" w14:textId="77777777" w:rsidR="008B38D1" w:rsidRPr="005442AE" w:rsidRDefault="00D414ED" w:rsidP="008B38D1">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w:t>
      </w:r>
      <w:r w:rsidR="008B38D1" w:rsidRPr="005442AE">
        <w:rPr>
          <w:rFonts w:ascii="Times New Roman" w:hAnsi="Times New Roman" w:cs="Times New Roman"/>
          <w:sz w:val="24"/>
          <w:szCs w:val="24"/>
          <w:lang w:val="en-US"/>
        </w:rPr>
        <w:t xml:space="preserve">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008B38D1" w:rsidRPr="005442AE">
        <w:rPr>
          <w:rFonts w:ascii="Times New Roman" w:hAnsi="Times New Roman" w:cs="Times New Roman"/>
          <w:sz w:val="24"/>
          <w:szCs w:val="24"/>
          <w:lang w:val="en-US"/>
        </w:rPr>
        <w:t xml:space="preserve"> (</w:t>
      </w:r>
      <w:r w:rsidR="008B38D1" w:rsidRPr="005442AE">
        <w:rPr>
          <w:rFonts w:ascii="Times New Roman" w:hAnsi="Times New Roman" w:cs="Times New Roman"/>
          <w:i/>
          <w:iCs/>
          <w:sz w:val="24"/>
          <w:szCs w:val="24"/>
          <w:lang w:val="en-US"/>
        </w:rPr>
        <w:t>POI</w:t>
      </w:r>
      <w:r w:rsidR="008B38D1" w:rsidRPr="005442AE">
        <w:rPr>
          <w:rFonts w:ascii="Times New Roman" w:hAnsi="Times New Roman" w:cs="Times New Roman"/>
          <w:sz w:val="24"/>
          <w:szCs w:val="24"/>
          <w:lang w:val="en-US"/>
        </w:rPr>
        <w:t>), use a rate for short-term loans issued by a commercial bank on the date of the sale. This expense should be calculated</w:t>
      </w:r>
      <w:r w:rsidR="00F1581E" w:rsidRPr="005442AE">
        <w:rPr>
          <w:rFonts w:ascii="Times New Roman" w:hAnsi="Times New Roman" w:cs="Times New Roman"/>
          <w:sz w:val="24"/>
          <w:szCs w:val="24"/>
          <w:lang w:val="en-US"/>
        </w:rPr>
        <w:t xml:space="preserve"> and reported on a transaction-</w:t>
      </w:r>
      <w:r w:rsidR="008B38D1" w:rsidRPr="005442AE">
        <w:rPr>
          <w:rFonts w:ascii="Times New Roman" w:hAnsi="Times New Roman" w:cs="Times New Roman"/>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F33E855"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F1581E"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6564FCFD" w14:textId="77777777" w:rsidR="0027346B" w:rsidRPr="005442AE" w:rsidRDefault="0027346B" w:rsidP="003C4373">
      <w:pPr>
        <w:spacing w:after="0" w:line="240" w:lineRule="auto"/>
        <w:jc w:val="both"/>
        <w:rPr>
          <w:rFonts w:ascii="Times New Roman" w:hAnsi="Times New Roman" w:cs="Times New Roman"/>
          <w:b/>
          <w:bCs/>
          <w:sz w:val="24"/>
          <w:szCs w:val="24"/>
          <w:lang w:val="en-US"/>
        </w:rPr>
      </w:pPr>
    </w:p>
    <w:p w14:paraId="6E4A5644" w14:textId="77777777" w:rsidR="00A24301" w:rsidRPr="005442AE" w:rsidRDefault="00A24301" w:rsidP="00483299">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16.0</w:t>
      </w:r>
      <w:r w:rsidR="00686BB7" w:rsidRPr="005442AE">
        <w:rPr>
          <w:rFonts w:ascii="Times New Roman" w:hAnsi="Times New Roman" w:cs="Times New Roman"/>
          <w:b/>
          <w:bCs/>
          <w:sz w:val="24"/>
          <w:szCs w:val="24"/>
          <w:lang w:val="en-US"/>
        </w:rPr>
        <w:t>:</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Interest Income</w:t>
      </w:r>
      <w:r w:rsidR="00D80555"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4DC5F2C" w14:textId="77777777" w:rsidR="00A24301" w:rsidRPr="005442AE" w:rsidRDefault="00A24301" w:rsidP="00A24301">
      <w:pPr>
        <w:spacing w:after="0" w:line="240" w:lineRule="auto"/>
        <w:jc w:val="both"/>
        <w:rPr>
          <w:rFonts w:ascii="Times New Roman" w:hAnsi="Times New Roman" w:cs="Times New Roman"/>
          <w:bCs/>
          <w:sz w:val="24"/>
          <w:szCs w:val="24"/>
          <w:lang w:val="en-US"/>
        </w:rPr>
      </w:pPr>
    </w:p>
    <w:p w14:paraId="053BE731" w14:textId="77777777" w:rsidR="00A24301" w:rsidRPr="005442AE" w:rsidRDefault="00A24301" w:rsidP="00A24301">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ERECJUR</w:t>
      </w:r>
    </w:p>
    <w:p w14:paraId="6620EBDC"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18054572"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Report the unit value of interest income resulting from late payment of the invoice.</w:t>
      </w:r>
    </w:p>
    <w:p w14:paraId="1D45D6D2"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1B4EF6C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un</w:t>
      </w:r>
      <w:r w:rsidR="004A571A" w:rsidRPr="005442AE">
        <w:rPr>
          <w:rFonts w:ascii="Times New Roman" w:hAnsi="Times New Roman" w:cs="Times New Roman"/>
          <w:bCs/>
          <w:sz w:val="24"/>
          <w:szCs w:val="24"/>
          <w:lang w:val="en-US"/>
        </w:rPr>
        <w:t xml:space="preserve">der which you charge customers </w:t>
      </w:r>
      <w:r w:rsidRPr="005442AE">
        <w:rPr>
          <w:rFonts w:ascii="Times New Roman" w:hAnsi="Times New Roman" w:cs="Times New Roman"/>
          <w:bCs/>
          <w:sz w:val="24"/>
          <w:szCs w:val="24"/>
          <w:lang w:val="en-US"/>
        </w:rPr>
        <w:t>from late payment.  If the practice varies by channel of distribution or category of customer, explain why it varies and how.</w:t>
      </w:r>
    </w:p>
    <w:p w14:paraId="3F5EFF5F"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3A77C4BE" w14:textId="77777777" w:rsidR="00B630E9" w:rsidRPr="005442AE" w:rsidRDefault="00B630E9" w:rsidP="00A24301">
      <w:pPr>
        <w:spacing w:after="0" w:line="240" w:lineRule="auto"/>
        <w:ind w:left="2126" w:hanging="2126"/>
        <w:jc w:val="both"/>
        <w:rPr>
          <w:rFonts w:ascii="Times New Roman" w:hAnsi="Times New Roman" w:cs="Times New Roman"/>
          <w:b/>
          <w:bCs/>
          <w:sz w:val="24"/>
          <w:szCs w:val="24"/>
          <w:lang w:val="en-US"/>
        </w:rPr>
      </w:pPr>
    </w:p>
    <w:p w14:paraId="1FC36FB6"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 xml:space="preserve">Taxes on </w:t>
      </w:r>
      <w:r w:rsidR="00BE02F8" w:rsidRPr="005442AE">
        <w:rPr>
          <w:rFonts w:ascii="Times New Roman" w:hAnsi="Times New Roman" w:cs="Times New Roman"/>
          <w:b/>
          <w:bCs/>
          <w:sz w:val="24"/>
          <w:szCs w:val="24"/>
          <w:lang w:val="en-US"/>
        </w:rPr>
        <w:t>Transactions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7A165EC"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75CFC92D"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EIMPOSTO</w:t>
      </w:r>
    </w:p>
    <w:p w14:paraId="3F65B743"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3C345F2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incurred unit value.</w:t>
      </w:r>
    </w:p>
    <w:p w14:paraId="40343962"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2E8A3DFE" w14:textId="77777777"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14:paraId="08790781"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t>Place of Shipment</w:t>
      </w:r>
    </w:p>
    <w:p w14:paraId="26218541"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6F01DA97"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ELOCSAI</w:t>
      </w:r>
    </w:p>
    <w:p w14:paraId="352BB3BD"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689B2E41"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place of shipment if it is different from the place where the product was manufacture</w:t>
      </w:r>
      <w:r w:rsidR="00D414ED" w:rsidRPr="005442AE">
        <w:rPr>
          <w:rFonts w:ascii="Times New Roman" w:hAnsi="Times New Roman" w:cs="Times New Roman"/>
          <w:bCs/>
          <w:sz w:val="24"/>
          <w:szCs w:val="24"/>
          <w:lang w:val="en-US"/>
        </w:rPr>
        <w:t>d</w:t>
      </w:r>
      <w:r w:rsidRPr="005442AE">
        <w:rPr>
          <w:rFonts w:ascii="Times New Roman" w:hAnsi="Times New Roman" w:cs="Times New Roman"/>
          <w:bCs/>
          <w:sz w:val="24"/>
          <w:szCs w:val="24"/>
          <w:lang w:val="en-US"/>
        </w:rPr>
        <w:t>.</w:t>
      </w:r>
    </w:p>
    <w:p w14:paraId="244A503A"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51F48807" w14:textId="77777777"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14:paraId="2D134EE8"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14:paraId="58C6F65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63E6570D"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ECANDISTR</w:t>
      </w:r>
    </w:p>
    <w:p w14:paraId="16A684F0"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0D469E4B"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14:paraId="69335213"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70E090E5"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14:paraId="722393E7"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14:paraId="59EE08B7"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14:paraId="1BD141C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45D62FD6"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14:paraId="44F600D4"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2C8AA7EC"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ECONDPAG</w:t>
      </w:r>
    </w:p>
    <w:p w14:paraId="5E58D995"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11A00299"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14:paraId="4290566A"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364FE824"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14:paraId="3289796E"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14:paraId="5F044E52" w14:textId="77777777" w:rsidR="00A24301" w:rsidRPr="005442AE" w:rsidRDefault="00A24301" w:rsidP="00A24301">
      <w:pPr>
        <w:spacing w:after="0" w:line="240" w:lineRule="auto"/>
        <w:ind w:left="2126" w:hanging="2"/>
        <w:jc w:val="both"/>
        <w:rPr>
          <w:rFonts w:ascii="Times New Roman" w:hAnsi="Times New Roman" w:cs="Times New Roman"/>
          <w:lang w:val="en-US"/>
        </w:rPr>
      </w:pPr>
      <w:r w:rsidRPr="005442AE">
        <w:rPr>
          <w:rFonts w:ascii="Times New Roman" w:hAnsi="Times New Roman" w:cs="Times New Roman"/>
          <w:bCs/>
          <w:sz w:val="24"/>
          <w:szCs w:val="24"/>
          <w:lang w:val="en-US"/>
        </w:rPr>
        <w:t>3- n =  Specify other payment terms as required</w:t>
      </w:r>
      <w:r w:rsidRPr="005442AE">
        <w:rPr>
          <w:rFonts w:ascii="Times New Roman" w:hAnsi="Times New Roman" w:cs="Times New Roman"/>
          <w:lang w:val="en-US"/>
        </w:rPr>
        <w:t>.</w:t>
      </w:r>
    </w:p>
    <w:p w14:paraId="433D8611" w14:textId="77777777" w:rsidR="00A24301" w:rsidRPr="005442AE" w:rsidRDefault="00A24301" w:rsidP="00A24301">
      <w:pPr>
        <w:spacing w:after="0" w:line="240" w:lineRule="auto"/>
        <w:jc w:val="both"/>
        <w:rPr>
          <w:rFonts w:ascii="Times New Roman" w:hAnsi="Times New Roman" w:cs="Times New Roman"/>
          <w:lang w:val="en-US"/>
        </w:rPr>
      </w:pPr>
    </w:p>
    <w:p w14:paraId="2A4D11B2" w14:textId="77777777" w:rsidR="00E6741D"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69AC9322" w14:textId="77777777" w:rsidR="00A24301"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tbl>
      <w:tblPr>
        <w:tblStyle w:val="Tabelacomgrade"/>
        <w:tblW w:w="10053" w:type="dxa"/>
        <w:tblLook w:val="04A0" w:firstRow="1" w:lastRow="0" w:firstColumn="1" w:lastColumn="0" w:noHBand="0" w:noVBand="1"/>
      </w:tblPr>
      <w:tblGrid>
        <w:gridCol w:w="10053"/>
      </w:tblGrid>
      <w:tr w:rsidR="00A24301" w:rsidRPr="004F59ED" w14:paraId="41552D86" w14:textId="77777777" w:rsidTr="0027346B">
        <w:trPr>
          <w:trHeight w:val="255"/>
        </w:trPr>
        <w:tc>
          <w:tcPr>
            <w:tcW w:w="10053" w:type="dxa"/>
          </w:tcPr>
          <w:p w14:paraId="1C956568" w14:textId="77777777" w:rsidR="00A24301" w:rsidRPr="005442AE" w:rsidRDefault="00E71185" w:rsidP="0027346B">
            <w:pPr>
              <w:jc w:val="both"/>
              <w:rPr>
                <w:rFonts w:ascii="Times New Roman" w:hAnsi="Times New Roman" w:cs="Times New Roman"/>
                <w:bCs/>
                <w:sz w:val="24"/>
                <w:szCs w:val="24"/>
                <w:lang w:val="en-US"/>
              </w:rPr>
            </w:pPr>
            <w:r w:rsidRPr="005442AE">
              <w:rPr>
                <w:rFonts w:ascii="Times New Roman" w:hAnsi="Times New Roman" w:cs="Times New Roman"/>
                <w:sz w:val="24"/>
                <w:szCs w:val="24"/>
                <w:lang w:val="en-US"/>
              </w:rPr>
              <w:br w:type="page"/>
            </w:r>
            <w:r w:rsidR="00A24301" w:rsidRPr="005442AE">
              <w:rPr>
                <w:rFonts w:ascii="Times New Roman" w:hAnsi="Times New Roman" w:cs="Times New Roman"/>
                <w:b/>
                <w:bCs/>
                <w:sz w:val="24"/>
                <w:szCs w:val="24"/>
                <w:lang w:val="en-US"/>
              </w:rPr>
              <w:t>Fields Nº 2</w:t>
            </w:r>
            <w:r w:rsidR="00E6741D" w:rsidRPr="005442AE">
              <w:rPr>
                <w:rFonts w:ascii="Times New Roman" w:hAnsi="Times New Roman" w:cs="Times New Roman"/>
                <w:b/>
                <w:bCs/>
                <w:sz w:val="24"/>
                <w:szCs w:val="24"/>
                <w:lang w:val="en-US"/>
              </w:rPr>
              <w:t>1</w:t>
            </w:r>
            <w:r w:rsidR="00A24301" w:rsidRPr="005442AE">
              <w:rPr>
                <w:rFonts w:ascii="Times New Roman" w:hAnsi="Times New Roman" w:cs="Times New Roman"/>
                <w:b/>
                <w:bCs/>
                <w:sz w:val="24"/>
                <w:szCs w:val="24"/>
                <w:lang w:val="en-US"/>
              </w:rPr>
              <w:t xml:space="preserve">.0 through </w:t>
            </w:r>
            <w:r w:rsidR="008E574C" w:rsidRPr="005442AE">
              <w:rPr>
                <w:rFonts w:ascii="Times New Roman" w:hAnsi="Times New Roman" w:cs="Times New Roman"/>
                <w:b/>
                <w:bCs/>
                <w:sz w:val="24"/>
                <w:szCs w:val="24"/>
                <w:lang w:val="en-US"/>
              </w:rPr>
              <w:t>33</w:t>
            </w:r>
            <w:r w:rsidR="00A24301" w:rsidRPr="005442AE">
              <w:rPr>
                <w:rFonts w:ascii="Times New Roman" w:hAnsi="Times New Roman" w:cs="Times New Roman"/>
                <w:b/>
                <w:bCs/>
                <w:sz w:val="24"/>
                <w:szCs w:val="24"/>
                <w:lang w:val="en-US"/>
              </w:rPr>
              <w:t xml:space="preserve">.0: </w:t>
            </w:r>
            <w:r w:rsidR="00A24301" w:rsidRPr="005442AE">
              <w:rPr>
                <w:rFonts w:ascii="Times New Roman" w:hAnsi="Times New Roman" w:cs="Times New Roman"/>
                <w:bCs/>
                <w:sz w:val="24"/>
                <w:szCs w:val="24"/>
                <w:lang w:val="en-US"/>
              </w:rPr>
              <w:t xml:space="preserve">Report the information requested concerning the direct cost incurred to </w:t>
            </w:r>
            <w:r w:rsidR="00AD1816" w:rsidRPr="005442AE">
              <w:rPr>
                <w:rFonts w:ascii="Times New Roman" w:hAnsi="Times New Roman" w:cs="Times New Roman"/>
                <w:bCs/>
                <w:sz w:val="24"/>
                <w:szCs w:val="24"/>
                <w:lang w:val="en-US"/>
              </w:rPr>
              <w:t>transport</w:t>
            </w:r>
            <w:r w:rsidR="00A24301" w:rsidRPr="005442AE">
              <w:rPr>
                <w:rFonts w:ascii="Times New Roman" w:hAnsi="Times New Roman" w:cs="Times New Roman"/>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2A600965" w14:textId="77777777" w:rsidR="00A24301" w:rsidRPr="005442AE" w:rsidRDefault="00A24301" w:rsidP="00AD1816">
            <w:pPr>
              <w:pStyle w:val="Default"/>
              <w:spacing w:after="140"/>
              <w:jc w:val="both"/>
              <w:rPr>
                <w:lang w:val="en-US"/>
              </w:rPr>
            </w:pPr>
            <w:r w:rsidRPr="005442AE">
              <w:rPr>
                <w:lang w:val="en-US"/>
              </w:rPr>
              <w:t xml:space="preserve">The fields listed below anticipate the types of transport expenses commonly incurred on international shipments.  </w:t>
            </w:r>
            <w:r w:rsidRPr="005442AE">
              <w:rPr>
                <w:bCs/>
                <w:color w:val="auto"/>
                <w:lang w:val="en-US"/>
              </w:rPr>
              <w:t xml:space="preserve">If sales conditions include all transportation costs, </w:t>
            </w:r>
            <w:r w:rsidR="00AD1816" w:rsidRPr="005442AE">
              <w:rPr>
                <w:bCs/>
                <w:color w:val="auto"/>
                <w:lang w:val="en-US"/>
              </w:rPr>
              <w:t>there is no need</w:t>
            </w:r>
            <w:r w:rsidRPr="005442AE">
              <w:rPr>
                <w:bCs/>
                <w:color w:val="auto"/>
                <w:lang w:val="en-US"/>
              </w:rPr>
              <w:t xml:space="preserve"> to separate the costs.  In this case, the company should report them in a single field and explain. </w:t>
            </w:r>
          </w:p>
        </w:tc>
      </w:tr>
    </w:tbl>
    <w:p w14:paraId="7BC0529B" w14:textId="77777777" w:rsidR="00A24301" w:rsidRPr="005442AE" w:rsidRDefault="00A24301" w:rsidP="00A24301">
      <w:pPr>
        <w:spacing w:line="240" w:lineRule="auto"/>
        <w:ind w:left="2126" w:hanging="2126"/>
        <w:jc w:val="both"/>
        <w:rPr>
          <w:rFonts w:ascii="Times New Roman" w:hAnsi="Times New Roman" w:cs="Times New Roman"/>
          <w:bCs/>
          <w:sz w:val="24"/>
          <w:szCs w:val="24"/>
          <w:lang w:val="en-US"/>
        </w:rPr>
      </w:pPr>
    </w:p>
    <w:p w14:paraId="1C2DF7DA" w14:textId="77777777" w:rsidR="00A24301" w:rsidRPr="005442AE" w:rsidRDefault="00A24301" w:rsidP="00D80555">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Inland Freight</w:t>
      </w:r>
      <w:r w:rsidR="00D80555"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Plant to Distribution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A8A1D45" w14:textId="77777777"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w:t>
      </w:r>
    </w:p>
    <w:p w14:paraId="0F91A6F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w:t>
      </w:r>
    </w:p>
    <w:p w14:paraId="61BE8BA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w:t>
      </w:r>
      <w:r w:rsidR="00D5369D" w:rsidRPr="005442AE">
        <w:rPr>
          <w:rFonts w:ascii="Times New Roman" w:hAnsi="Times New Roman" w:cs="Times New Roman"/>
          <w:sz w:val="24"/>
          <w:szCs w:val="24"/>
          <w:lang w:val="en-US"/>
        </w:rPr>
        <w:t xml:space="preserve">ng the </w:t>
      </w:r>
      <w:r w:rsidR="00422A8D">
        <w:rPr>
          <w:rFonts w:ascii="Times New Roman" w:hAnsi="Times New Roman" w:cs="Times New Roman"/>
          <w:sz w:val="24"/>
          <w:szCs w:val="24"/>
          <w:lang w:val="en-US"/>
        </w:rPr>
        <w:t>period of dumping review</w:t>
      </w:r>
      <w:r w:rsidR="00D5369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14:paraId="660125B1" w14:textId="77777777" w:rsidR="0027346B" w:rsidRPr="005442AE" w:rsidRDefault="0027346B" w:rsidP="003C4373">
      <w:pPr>
        <w:tabs>
          <w:tab w:val="left" w:pos="-1440"/>
        </w:tabs>
        <w:spacing w:after="0" w:line="240" w:lineRule="auto"/>
        <w:ind w:left="2124" w:hanging="2124"/>
        <w:jc w:val="both"/>
        <w:rPr>
          <w:rFonts w:ascii="Times New Roman" w:hAnsi="Times New Roman" w:cs="Times New Roman"/>
          <w:b/>
          <w:bCs/>
          <w:sz w:val="24"/>
          <w:szCs w:val="24"/>
          <w:lang w:val="en-US"/>
        </w:rPr>
      </w:pPr>
    </w:p>
    <w:p w14:paraId="550FD9D5"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Warehousing Expense </w:t>
      </w:r>
      <w:r w:rsidR="00D80555"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C2494BF" w14:textId="77777777"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EDARMPV</w:t>
      </w:r>
    </w:p>
    <w:p w14:paraId="026B5176"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5442AE">
        <w:rPr>
          <w:rFonts w:ascii="Times New Roman" w:hAnsi="Times New Roman" w:cs="Times New Roman"/>
          <w:bCs/>
          <w:sz w:val="24"/>
          <w:szCs w:val="24"/>
          <w:lang w:val="en-US"/>
        </w:rPr>
        <w:t>must be reported in field 4</w:t>
      </w:r>
      <w:r w:rsidR="00E6741D" w:rsidRPr="005442AE">
        <w:rPr>
          <w:rFonts w:ascii="Times New Roman" w:hAnsi="Times New Roman" w:cs="Times New Roman"/>
          <w:bCs/>
          <w:sz w:val="24"/>
          <w:szCs w:val="24"/>
          <w:lang w:val="en-US"/>
        </w:rPr>
        <w:t>1</w:t>
      </w:r>
      <w:r w:rsidR="00F4331D" w:rsidRPr="005442AE">
        <w:rPr>
          <w:rFonts w:ascii="Times New Roman" w:hAnsi="Times New Roman" w:cs="Times New Roman"/>
          <w:bCs/>
          <w:sz w:val="24"/>
          <w:szCs w:val="24"/>
          <w:lang w:val="en-US"/>
        </w:rPr>
        <w:t>.0 and</w:t>
      </w:r>
      <w:r w:rsidRPr="005442AE">
        <w:rPr>
          <w:rFonts w:ascii="Times New Roman" w:hAnsi="Times New Roman" w:cs="Times New Roman"/>
          <w:bCs/>
          <w:sz w:val="24"/>
          <w:szCs w:val="24"/>
          <w:lang w:val="en-US"/>
        </w:rPr>
        <w:t xml:space="preserve"> 4</w:t>
      </w:r>
      <w:r w:rsidR="00E6741D" w:rsidRPr="005442AE">
        <w:rPr>
          <w:rFonts w:ascii="Times New Roman" w:hAnsi="Times New Roman" w:cs="Times New Roman"/>
          <w:bCs/>
          <w:sz w:val="24"/>
          <w:szCs w:val="24"/>
          <w:lang w:val="en-US"/>
        </w:rPr>
        <w:t>2</w:t>
      </w:r>
      <w:r w:rsidRPr="005442AE">
        <w:rPr>
          <w:rFonts w:ascii="Times New Roman" w:hAnsi="Times New Roman" w:cs="Times New Roman"/>
          <w:bCs/>
          <w:sz w:val="24"/>
          <w:szCs w:val="24"/>
          <w:lang w:val="en-US"/>
        </w:rPr>
        <w:t>.0.</w:t>
      </w:r>
      <w:r w:rsidRPr="005442AE">
        <w:rPr>
          <w:rFonts w:ascii="Times New Roman" w:hAnsi="Times New Roman" w:cs="Times New Roman"/>
          <w:b/>
          <w:bCs/>
          <w:sz w:val="24"/>
          <w:szCs w:val="24"/>
          <w:lang w:val="en-US"/>
        </w:rPr>
        <w:tab/>
      </w:r>
    </w:p>
    <w:p w14:paraId="6A20C8D2" w14:textId="77777777" w:rsidR="00686BB7" w:rsidRPr="005442AE" w:rsidRDefault="00686BB7" w:rsidP="003C4373">
      <w:pPr>
        <w:tabs>
          <w:tab w:val="left" w:pos="-1440"/>
        </w:tabs>
        <w:spacing w:after="0" w:line="240" w:lineRule="auto"/>
        <w:ind w:left="2124" w:hanging="2124"/>
        <w:jc w:val="both"/>
        <w:rPr>
          <w:rFonts w:ascii="Times New Roman" w:hAnsi="Times New Roman" w:cs="Times New Roman"/>
          <w:b/>
          <w:bCs/>
          <w:sz w:val="24"/>
          <w:szCs w:val="24"/>
          <w:lang w:val="en-US"/>
        </w:rPr>
      </w:pPr>
    </w:p>
    <w:p w14:paraId="06C51FE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Inland Freight </w:t>
      </w:r>
      <w:r w:rsidR="00474F08"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Port of Shipment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3656B7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EFRETINTEMB</w:t>
      </w:r>
    </w:p>
    <w:p w14:paraId="74D93EF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4D51C8D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5593FAF0" w14:textId="77777777" w:rsidR="00686BB7" w:rsidRPr="005442AE" w:rsidRDefault="00686BB7" w:rsidP="003C4373">
      <w:pPr>
        <w:spacing w:after="0" w:line="240" w:lineRule="auto"/>
        <w:jc w:val="both"/>
        <w:rPr>
          <w:rFonts w:ascii="Times New Roman" w:hAnsi="Times New Roman" w:cs="Times New Roman"/>
          <w:b/>
          <w:bCs/>
          <w:sz w:val="24"/>
          <w:szCs w:val="24"/>
          <w:lang w:val="en-US"/>
        </w:rPr>
      </w:pPr>
    </w:p>
    <w:p w14:paraId="290EA08E"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74F08"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132397C"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w:t>
      </w:r>
    </w:p>
    <w:p w14:paraId="6ED411F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14:paraId="58C28C0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14:paraId="3A837550" w14:textId="77777777" w:rsidR="00686BB7" w:rsidRPr="005442AE" w:rsidRDefault="00686BB7" w:rsidP="00035C9A">
      <w:pPr>
        <w:spacing w:after="0" w:line="240" w:lineRule="auto"/>
        <w:jc w:val="both"/>
        <w:rPr>
          <w:rFonts w:ascii="Times New Roman" w:hAnsi="Times New Roman" w:cs="Times New Roman"/>
          <w:b/>
          <w:bCs/>
          <w:sz w:val="24"/>
          <w:szCs w:val="24"/>
          <w:lang w:val="en-US"/>
        </w:rPr>
      </w:pPr>
    </w:p>
    <w:p w14:paraId="60384671"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w:t>
      </w:r>
      <w:r w:rsidR="00686BB7" w:rsidRPr="005442AE">
        <w:rPr>
          <w:rFonts w:ascii="Times New Roman" w:hAnsi="Times New Roman" w:cs="Times New Roman"/>
          <w:b/>
          <w:bCs/>
          <w:sz w:val="24"/>
          <w:szCs w:val="24"/>
          <w:lang w:val="en-US"/>
        </w:rPr>
        <w:t xml:space="preserve"> 2</w:t>
      </w:r>
      <w:r w:rsidR="00E6741D" w:rsidRPr="005442AE">
        <w:rPr>
          <w:rFonts w:ascii="Times New Roman" w:hAnsi="Times New Roman" w:cs="Times New Roman"/>
          <w:b/>
          <w:bCs/>
          <w:sz w:val="24"/>
          <w:szCs w:val="24"/>
          <w:lang w:val="en-US"/>
        </w:rPr>
        <w:t>5</w:t>
      </w:r>
      <w:r w:rsidR="00686BB7"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Brokerage and Handling</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69F348B8"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EMCARCORR</w:t>
      </w:r>
    </w:p>
    <w:p w14:paraId="3539BBB9" w14:textId="77777777" w:rsidR="00A24301" w:rsidRPr="005442AE" w:rsidRDefault="00A24301" w:rsidP="00A24301">
      <w:pPr>
        <w:keepLines/>
        <w:tabs>
          <w:tab w:val="left" w:pos="-1440"/>
        </w:tabs>
        <w:ind w:left="2124" w:hanging="2124"/>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brokerage and handling expense incurred in the country of manufacture.</w:t>
      </w:r>
    </w:p>
    <w:p w14:paraId="02E36BDF" w14:textId="77777777"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brokerage and handling and include your worksheets as attachments to the narrative response.</w:t>
      </w:r>
    </w:p>
    <w:p w14:paraId="69ADFE4F" w14:textId="77777777" w:rsidR="0027346B" w:rsidRPr="005442AE" w:rsidRDefault="0027346B" w:rsidP="00035C9A">
      <w:pPr>
        <w:spacing w:after="0" w:line="240" w:lineRule="auto"/>
        <w:jc w:val="both"/>
        <w:rPr>
          <w:rFonts w:ascii="Times New Roman" w:hAnsi="Times New Roman" w:cs="Times New Roman"/>
          <w:b/>
          <w:bCs/>
          <w:sz w:val="24"/>
          <w:szCs w:val="24"/>
          <w:lang w:val="en-US"/>
        </w:rPr>
      </w:pPr>
    </w:p>
    <w:p w14:paraId="530214A9" w14:textId="77777777"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International </w:t>
      </w:r>
      <w:r w:rsidR="00AA5F8F" w:rsidRPr="005442AE">
        <w:rPr>
          <w:rFonts w:ascii="Times New Roman" w:hAnsi="Times New Roman" w:cs="Times New Roman"/>
          <w:b/>
          <w:sz w:val="24"/>
          <w:szCs w:val="24"/>
          <w:lang w:val="en-US"/>
        </w:rPr>
        <w:t>Freight</w:t>
      </w:r>
      <w:r w:rsidR="00AA5F8F" w:rsidRPr="005442AE">
        <w:rPr>
          <w:rFonts w:ascii="Times New Roman" w:hAnsi="Times New Roman" w:cs="Times New Roman"/>
          <w:b/>
          <w:bCs/>
          <w:sz w:val="24"/>
          <w:szCs w:val="24"/>
          <w:lang w:val="en-US"/>
        </w:rPr>
        <w:t xml:space="preserv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1DF80D2"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EFRETINTL</w:t>
      </w:r>
    </w:p>
    <w:p w14:paraId="465DC19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freight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14:paraId="15D7CA3E"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r w:rsidRPr="005442AE">
        <w:rPr>
          <w:rFonts w:ascii="Times New Roman" w:hAnsi="Times New Roman" w:cs="Times New Roman"/>
          <w:lang w:val="en-US"/>
        </w:rPr>
        <w:t xml:space="preserve"> </w:t>
      </w:r>
      <w:r w:rsidRPr="005442AE">
        <w:rPr>
          <w:rFonts w:ascii="Times New Roman" w:hAnsi="Times New Roman" w:cs="Times New Roman"/>
          <w:sz w:val="24"/>
          <w:szCs w:val="24"/>
          <w:lang w:val="en-US"/>
        </w:rPr>
        <w:t>Describe how you calculated the unit cost of international freight and include your worksheets as attachments to the narrative response.</w:t>
      </w:r>
    </w:p>
    <w:p w14:paraId="12767BF3" w14:textId="77777777" w:rsidR="00035C9A" w:rsidRPr="005442AE" w:rsidRDefault="00035C9A" w:rsidP="00035C9A">
      <w:pPr>
        <w:spacing w:after="0" w:line="240" w:lineRule="auto"/>
        <w:ind w:left="2126" w:hanging="2126"/>
        <w:jc w:val="both"/>
        <w:rPr>
          <w:rFonts w:ascii="Times New Roman" w:hAnsi="Times New Roman" w:cs="Times New Roman"/>
          <w:sz w:val="24"/>
          <w:szCs w:val="24"/>
          <w:lang w:val="en-US"/>
        </w:rPr>
      </w:pPr>
    </w:p>
    <w:p w14:paraId="667DE16E"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International Insurance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63E3618"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ESEGINTL</w:t>
      </w:r>
    </w:p>
    <w:p w14:paraId="1BADF73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14:paraId="7BF27B54"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14:paraId="2072511C" w14:textId="77777777" w:rsidR="00B54E60" w:rsidRPr="005442AE" w:rsidRDefault="00B54E60" w:rsidP="00035C9A">
      <w:pPr>
        <w:spacing w:after="0" w:line="240" w:lineRule="auto"/>
        <w:ind w:left="2124" w:hanging="2124"/>
        <w:jc w:val="both"/>
        <w:rPr>
          <w:rFonts w:ascii="Times New Roman" w:hAnsi="Times New Roman" w:cs="Times New Roman"/>
          <w:sz w:val="24"/>
          <w:szCs w:val="24"/>
          <w:lang w:val="en-US"/>
        </w:rPr>
      </w:pPr>
    </w:p>
    <w:p w14:paraId="5C9E61EE" w14:textId="77777777" w:rsidR="00A24301" w:rsidRPr="005442AE" w:rsidRDefault="00A24301" w:rsidP="008135C0">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Brazil Inland Freight</w:t>
      </w:r>
      <w:r w:rsidR="008135C0" w:rsidRPr="005442AE">
        <w:rPr>
          <w:rFonts w:ascii="Times New Roman" w:hAnsi="Times New Roman" w:cs="Times New Roman"/>
          <w:b/>
          <w:sz w:val="24"/>
          <w:szCs w:val="24"/>
          <w:lang w:val="en-US"/>
        </w:rPr>
        <w:t xml:space="preserve"> </w:t>
      </w:r>
      <w:r w:rsidR="008135C0" w:rsidRPr="005442AE">
        <w:rPr>
          <w:rFonts w:ascii="Times New Roman" w:hAnsi="Times New Roman" w:cs="Times New Roman"/>
          <w:b/>
          <w:bCs/>
          <w:sz w:val="24"/>
          <w:szCs w:val="24"/>
          <w:lang w:val="en-US"/>
        </w:rPr>
        <w:t>per Unit -</w:t>
      </w:r>
      <w:r w:rsidRPr="005442AE">
        <w:rPr>
          <w:rFonts w:ascii="Times New Roman" w:hAnsi="Times New Roman" w:cs="Times New Roman"/>
          <w:b/>
          <w:sz w:val="24"/>
          <w:szCs w:val="24"/>
          <w:lang w:val="en-US"/>
        </w:rPr>
        <w:t xml:space="preserve"> from Port to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431FE198"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EFRETINTPOAR</w:t>
      </w:r>
    </w:p>
    <w:p w14:paraId="391E60E8" w14:textId="77777777"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5D787235"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14:paraId="70C2317E" w14:textId="77777777" w:rsidR="0027346B" w:rsidRPr="005442AE" w:rsidRDefault="0027346B" w:rsidP="00035C9A">
      <w:pPr>
        <w:spacing w:after="0" w:line="240" w:lineRule="auto"/>
        <w:ind w:left="2124" w:hanging="2124"/>
        <w:jc w:val="both"/>
        <w:rPr>
          <w:rFonts w:ascii="Times New Roman" w:hAnsi="Times New Roman" w:cs="Times New Roman"/>
          <w:b/>
          <w:bCs/>
          <w:sz w:val="24"/>
          <w:szCs w:val="24"/>
          <w:lang w:val="en-US"/>
        </w:rPr>
      </w:pPr>
    </w:p>
    <w:p w14:paraId="64F1B199" w14:textId="77777777" w:rsidR="00A24301" w:rsidRPr="005442AE" w:rsidRDefault="00A24301" w:rsidP="008135C0">
      <w:pPr>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E6741D" w:rsidRPr="005442AE">
        <w:rPr>
          <w:rFonts w:ascii="Times New Roman" w:hAnsi="Times New Roman" w:cs="Times New Roman"/>
          <w:b/>
          <w:bCs/>
          <w:sz w:val="24"/>
          <w:szCs w:val="24"/>
          <w:lang w:val="en-US"/>
        </w:rPr>
        <w:t>29</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Brazil Inland Freight </w:t>
      </w:r>
      <w:r w:rsidR="008135C0" w:rsidRPr="005442AE">
        <w:rPr>
          <w:rFonts w:ascii="Times New Roman" w:hAnsi="Times New Roman" w:cs="Times New Roman"/>
          <w:b/>
          <w:bCs/>
          <w:sz w:val="24"/>
          <w:szCs w:val="24"/>
          <w:lang w:val="en-US"/>
        </w:rPr>
        <w:t xml:space="preserve">per Unit - </w:t>
      </w:r>
      <w:r w:rsidRPr="005442AE">
        <w:rPr>
          <w:rFonts w:ascii="Times New Roman" w:hAnsi="Times New Roman" w:cs="Times New Roman"/>
          <w:b/>
          <w:sz w:val="24"/>
          <w:szCs w:val="24"/>
          <w:lang w:val="en-US"/>
        </w:rPr>
        <w:t xml:space="preserve">from </w:t>
      </w:r>
      <w:r w:rsidR="000A3A37" w:rsidRPr="005442AE">
        <w:rPr>
          <w:rFonts w:ascii="Times New Roman" w:hAnsi="Times New Roman" w:cs="Times New Roman"/>
          <w:b/>
          <w:bCs/>
          <w:sz w:val="24"/>
          <w:szCs w:val="24"/>
          <w:lang w:val="en-US"/>
        </w:rPr>
        <w:t xml:space="preserve">Warehouse to </w:t>
      </w:r>
      <w:r w:rsidRPr="005442AE">
        <w:rPr>
          <w:rFonts w:ascii="Times New Roman" w:hAnsi="Times New Roman" w:cs="Times New Roman"/>
          <w:b/>
          <w:bCs/>
          <w:sz w:val="24"/>
          <w:szCs w:val="24"/>
          <w:lang w:val="en-US"/>
        </w:rPr>
        <w:t>Unaffiliated Customer</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7371A1E"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EFRETINTCLI</w:t>
      </w:r>
    </w:p>
    <w:p w14:paraId="07F1BB15"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reseller’s warehouse in Brazil to the unaffiliated customer.</w:t>
      </w:r>
    </w:p>
    <w:p w14:paraId="5FA2C15C"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14:paraId="01E0D120"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28C35EEA"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w:t>
      </w:r>
      <w:r w:rsidR="00AA5F8F" w:rsidRPr="005442AE">
        <w:rPr>
          <w:rFonts w:ascii="Times New Roman" w:hAnsi="Times New Roman" w:cs="Times New Roman"/>
          <w:b/>
          <w:bCs/>
          <w:sz w:val="24"/>
          <w:szCs w:val="24"/>
          <w:lang w:val="en-US"/>
        </w:rPr>
        <w:t xml:space="preserve"> 3</w:t>
      </w:r>
      <w:r w:rsidR="00E6741D"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Other Transportation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6A1D09E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EOUDESPTRANSP</w:t>
      </w:r>
    </w:p>
    <w:p w14:paraId="7710E98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additional transportation expense incurred in Brazil.</w:t>
      </w:r>
    </w:p>
    <w:p w14:paraId="5EDBFCB7"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this additional transportation expense and include your worksheets as attachments to the narrative response.</w:t>
      </w:r>
    </w:p>
    <w:p w14:paraId="387AF17E"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bCs/>
          <w:sz w:val="24"/>
          <w:szCs w:val="24"/>
          <w:lang w:val="en-US"/>
        </w:rPr>
      </w:pPr>
    </w:p>
    <w:p w14:paraId="5F8F2FA9"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42722A" w:rsidRPr="005442AE">
        <w:rPr>
          <w:rFonts w:ascii="Times New Roman" w:hAnsi="Times New Roman" w:cs="Times New Roman"/>
          <w:b/>
          <w:bCs/>
          <w:sz w:val="24"/>
          <w:szCs w:val="24"/>
          <w:lang w:val="en-US"/>
        </w:rPr>
        <w:t xml:space="preserve">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3244BC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ESEGINTBRA</w:t>
      </w:r>
    </w:p>
    <w:p w14:paraId="727BBB8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in Brazil.</w:t>
      </w:r>
    </w:p>
    <w:p w14:paraId="0FD6FB26"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in Brazil and include your worksheets as attachments to the narrative response.</w:t>
      </w:r>
    </w:p>
    <w:p w14:paraId="456D9C13"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19095262"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Brazil Customs Duty</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5AA2609"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EIIBRA</w:t>
      </w:r>
    </w:p>
    <w:p w14:paraId="3B81F618" w14:textId="77777777"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paid t</w:t>
      </w:r>
      <w:r w:rsidR="00483299" w:rsidRPr="005442AE">
        <w:rPr>
          <w:rFonts w:ascii="Times New Roman" w:hAnsi="Times New Roman" w:cs="Times New Roman"/>
          <w:bCs/>
          <w:sz w:val="24"/>
          <w:szCs w:val="24"/>
          <w:lang w:val="en-US"/>
        </w:rPr>
        <w:t xml:space="preserve">o </w:t>
      </w:r>
      <w:r w:rsidR="009748E2" w:rsidRPr="005442AE">
        <w:rPr>
          <w:rFonts w:ascii="Times New Roman" w:hAnsi="Times New Roman" w:cs="Times New Roman"/>
          <w:bCs/>
          <w:sz w:val="24"/>
          <w:szCs w:val="24"/>
          <w:lang w:val="en-US"/>
        </w:rPr>
        <w:t xml:space="preserve">the </w:t>
      </w:r>
      <w:r w:rsidR="00281186" w:rsidRPr="005442AE">
        <w:rPr>
          <w:rFonts w:ascii="Times New Roman" w:hAnsi="Times New Roman" w:cs="Times New Roman"/>
          <w:bCs/>
          <w:sz w:val="24"/>
          <w:szCs w:val="24"/>
          <w:lang w:val="en-US"/>
        </w:rPr>
        <w:t xml:space="preserve">Secretariat </w:t>
      </w:r>
      <w:r w:rsidR="00A74E22" w:rsidRPr="005442AE">
        <w:rPr>
          <w:rFonts w:ascii="Times New Roman" w:hAnsi="Times New Roman" w:cs="Times New Roman"/>
          <w:bCs/>
          <w:sz w:val="24"/>
          <w:szCs w:val="24"/>
          <w:lang w:val="en-US"/>
        </w:rPr>
        <w:t xml:space="preserve">of </w:t>
      </w:r>
      <w:r w:rsidR="00281186" w:rsidRPr="005442AE">
        <w:rPr>
          <w:rFonts w:ascii="Times New Roman" w:hAnsi="Times New Roman" w:cs="Times New Roman"/>
          <w:bCs/>
          <w:sz w:val="24"/>
          <w:szCs w:val="24"/>
          <w:lang w:val="en-US"/>
        </w:rPr>
        <w:t xml:space="preserve">the </w:t>
      </w:r>
      <w:r w:rsidR="00A74E22" w:rsidRPr="005442AE">
        <w:rPr>
          <w:rFonts w:ascii="Times New Roman" w:hAnsi="Times New Roman" w:cs="Times New Roman"/>
          <w:bCs/>
          <w:sz w:val="24"/>
          <w:szCs w:val="24"/>
          <w:lang w:val="en-US"/>
        </w:rPr>
        <w:t>Federal Revenue of Brazil</w:t>
      </w:r>
      <w:r w:rsidR="00A74E22" w:rsidRPr="005442AE">
        <w:rPr>
          <w:rFonts w:ascii="Times New Roman" w:hAnsi="Times New Roman" w:cs="Times New Roman"/>
          <w:noProof/>
          <w:lang w:val="en-US" w:eastAsia="pt-BR"/>
        </w:rPr>
        <w:t xml:space="preserve"> </w:t>
      </w:r>
      <w:r w:rsidR="003D32D4" w:rsidRPr="005442AE">
        <w:rPr>
          <w:rFonts w:ascii="Times New Roman" w:hAnsi="Times New Roman" w:cs="Times New Roman"/>
          <w:noProof/>
          <w:lang w:val="en-US" w:eastAsia="pt-BR"/>
        </w:rPr>
        <w:t xml:space="preserve">and the </w:t>
      </w:r>
      <w:r w:rsidR="009748E2" w:rsidRPr="005442AE">
        <w:rPr>
          <w:rFonts w:ascii="Times New Roman" w:hAnsi="Times New Roman" w:cs="Times New Roman"/>
          <w:noProof/>
          <w:lang w:val="en-US" w:eastAsia="pt-BR"/>
        </w:rPr>
        <w:t xml:space="preserve">respective </w:t>
      </w:r>
      <w:r w:rsidRPr="005442AE">
        <w:rPr>
          <w:rFonts w:ascii="Times New Roman" w:hAnsi="Times New Roman" w:cs="Times New Roman"/>
          <w:bCs/>
          <w:sz w:val="24"/>
          <w:szCs w:val="24"/>
          <w:lang w:val="en-US"/>
        </w:rPr>
        <w:t xml:space="preserve">customs fees paid </w:t>
      </w:r>
      <w:r w:rsidR="009748E2" w:rsidRPr="005442AE">
        <w:rPr>
          <w:rFonts w:ascii="Times New Roman" w:hAnsi="Times New Roman" w:cs="Times New Roman"/>
          <w:bCs/>
          <w:sz w:val="24"/>
          <w:szCs w:val="24"/>
          <w:lang w:val="en-US"/>
        </w:rPr>
        <w:t>for</w:t>
      </w:r>
      <w:r w:rsidRPr="005442AE">
        <w:rPr>
          <w:rFonts w:ascii="Times New Roman" w:hAnsi="Times New Roman" w:cs="Times New Roman"/>
          <w:bCs/>
          <w:sz w:val="24"/>
          <w:szCs w:val="24"/>
          <w:lang w:val="en-US"/>
        </w:rPr>
        <w:t xml:space="preserve"> the product.</w:t>
      </w:r>
    </w:p>
    <w:p w14:paraId="03CAD3DC" w14:textId="77777777"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 xml:space="preserve">Describe how you calculate the unit amount paid to the customs and include your worksheets as attachments to the narrative response. </w:t>
      </w:r>
    </w:p>
    <w:p w14:paraId="172E49EF" w14:textId="77777777" w:rsidR="00A24301" w:rsidRPr="005442AE" w:rsidRDefault="00A24301" w:rsidP="00035C9A">
      <w:pPr>
        <w:spacing w:after="0" w:line="240" w:lineRule="auto"/>
        <w:rPr>
          <w:rFonts w:ascii="Times New Roman" w:hAnsi="Times New Roman" w:cs="Times New Roman"/>
          <w:b/>
          <w:bCs/>
          <w:sz w:val="24"/>
          <w:szCs w:val="24"/>
          <w:lang w:val="en-US"/>
        </w:rPr>
      </w:pPr>
    </w:p>
    <w:p w14:paraId="65D71357"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Duty Drawback</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70DCF52"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EREMBIMP</w:t>
      </w:r>
    </w:p>
    <w:p w14:paraId="37D720AE" w14:textId="77777777" w:rsidR="00A24301" w:rsidRPr="005442AE" w:rsidRDefault="00A24301" w:rsidP="00A24301">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of any duty drawback received upon exportation of the product from the country of manufactur</w:t>
      </w:r>
      <w:r w:rsidR="00B1164B" w:rsidRPr="005442AE">
        <w:rPr>
          <w:rFonts w:ascii="Times New Roman" w:hAnsi="Times New Roman" w:cs="Times New Roman"/>
          <w:bCs/>
          <w:sz w:val="24"/>
          <w:szCs w:val="24"/>
          <w:lang w:val="en-US"/>
        </w:rPr>
        <w:t>ing</w:t>
      </w:r>
      <w:r w:rsidRPr="005442AE">
        <w:rPr>
          <w:rFonts w:ascii="Times New Roman" w:hAnsi="Times New Roman" w:cs="Times New Roman"/>
          <w:bCs/>
          <w:sz w:val="24"/>
          <w:szCs w:val="24"/>
          <w:lang w:val="en-US"/>
        </w:rPr>
        <w:t xml:space="preserve"> to Brazil.</w:t>
      </w:r>
    </w:p>
    <w:p w14:paraId="530D8D46" w14:textId="77777777"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Explain how the amount of duty drawback received is calculated and submit your worksheets as attachments to the narrative response.</w:t>
      </w:r>
    </w:p>
    <w:p w14:paraId="49F19D02"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552122C0" w14:textId="77777777" w:rsidR="00A24301" w:rsidRPr="005442AE" w:rsidRDefault="00686BB7" w:rsidP="00A24301">
      <w:pPr>
        <w:rPr>
          <w:rFonts w:ascii="Times New Roman" w:hAnsi="Times New Roman" w:cs="Times New Roman"/>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24301" w:rsidRPr="005442AE">
        <w:rPr>
          <w:rFonts w:ascii="Times New Roman" w:hAnsi="Times New Roman" w:cs="Times New Roman"/>
          <w:b/>
          <w:bCs/>
          <w:sz w:val="24"/>
          <w:szCs w:val="24"/>
          <w:lang w:val="en-US"/>
        </w:rPr>
        <w:t>Commissions</w:t>
      </w:r>
      <w:r w:rsidR="00A24301" w:rsidRPr="005442AE">
        <w:rPr>
          <w:rFonts w:ascii="Times New Roman" w:hAnsi="Times New Roman" w:cs="Times New Roman"/>
          <w:b/>
          <w:bCs/>
          <w:sz w:val="24"/>
          <w:szCs w:val="24"/>
          <w:lang w:val="en-US"/>
        </w:rPr>
        <w:tab/>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733F157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ECOMIS</w:t>
      </w:r>
    </w:p>
    <w:p w14:paraId="5627376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14:paraId="3985DEE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you.  Include samples of each type of commission agreement used. </w:t>
      </w:r>
    </w:p>
    <w:p w14:paraId="5FC55EB8" w14:textId="77777777" w:rsidR="006D32BA" w:rsidRPr="005442AE" w:rsidRDefault="006D32BA" w:rsidP="00035C9A">
      <w:pPr>
        <w:tabs>
          <w:tab w:val="left" w:pos="-1440"/>
        </w:tabs>
        <w:spacing w:after="0" w:line="240" w:lineRule="auto"/>
        <w:ind w:left="2124" w:hanging="2124"/>
        <w:jc w:val="both"/>
        <w:rPr>
          <w:rFonts w:ascii="Times New Roman" w:hAnsi="Times New Roman" w:cs="Times New Roman"/>
          <w:b/>
          <w:bCs/>
          <w:sz w:val="24"/>
          <w:szCs w:val="24"/>
          <w:lang w:val="en-US"/>
        </w:rPr>
      </w:pPr>
    </w:p>
    <w:p w14:paraId="31CF9D06"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Selling Agent</w:t>
      </w:r>
    </w:p>
    <w:p w14:paraId="04C7C367" w14:textId="77777777"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EAGENT</w:t>
      </w:r>
    </w:p>
    <w:p w14:paraId="7EA0002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14:paraId="5B340D00"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14:paraId="76E391A3"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135715D9"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6</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 xml:space="preserve">Selling Agent Relationship </w:t>
      </w:r>
    </w:p>
    <w:p w14:paraId="0EEDF49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ERELAG</w:t>
      </w:r>
    </w:p>
    <w:p w14:paraId="59CCCE4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14:paraId="21130F1B"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r w:rsidR="00334F14" w:rsidRPr="005442AE">
        <w:rPr>
          <w:rFonts w:ascii="Times New Roman" w:hAnsi="Times New Roman" w:cs="Times New Roman"/>
          <w:sz w:val="24"/>
          <w:szCs w:val="24"/>
          <w:lang w:val="en-US"/>
        </w:rPr>
        <w:t xml:space="preserve"> party</w:t>
      </w:r>
    </w:p>
    <w:p w14:paraId="73373BF3" w14:textId="77777777" w:rsidR="00A24301" w:rsidRPr="005442AE" w:rsidRDefault="00A24301" w:rsidP="00A24301">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r w:rsidR="00334F14" w:rsidRPr="005442AE">
        <w:rPr>
          <w:rFonts w:ascii="Times New Roman" w:hAnsi="Times New Roman" w:cs="Times New Roman"/>
          <w:sz w:val="24"/>
          <w:szCs w:val="24"/>
          <w:lang w:val="en-US"/>
        </w:rPr>
        <w:t xml:space="preserve"> party</w:t>
      </w:r>
    </w:p>
    <w:p w14:paraId="2903BB83"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0F3D492A"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3D2C890E"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Warehousing Expense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After-sale</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7092ABC9"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EDESPARMPS</w:t>
      </w:r>
    </w:p>
    <w:p w14:paraId="45D525B8"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1D14ECAC" w14:textId="77777777"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after-sale warehousing provided to the client. The cost of warehousing reported in this field should include only direct expenses, </w:t>
      </w:r>
      <w:r w:rsidR="00BA599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46C83A61"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0A74886A" w14:textId="77777777" w:rsidR="0027346B" w:rsidRPr="005442AE" w:rsidRDefault="0027346B" w:rsidP="00A24301">
      <w:pPr>
        <w:tabs>
          <w:tab w:val="left" w:pos="-1440"/>
        </w:tabs>
        <w:spacing w:after="0" w:line="240" w:lineRule="auto"/>
        <w:ind w:left="2126" w:hanging="2126"/>
        <w:jc w:val="both"/>
        <w:rPr>
          <w:rFonts w:ascii="Times New Roman" w:hAnsi="Times New Roman" w:cs="Times New Roman"/>
          <w:b/>
          <w:sz w:val="24"/>
          <w:szCs w:val="24"/>
          <w:lang w:val="en-US"/>
        </w:rPr>
      </w:pPr>
    </w:p>
    <w:p w14:paraId="33A1F093"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Advertising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6696F55E"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p>
    <w:p w14:paraId="484FF94E"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EDESPROP</w:t>
      </w:r>
    </w:p>
    <w:p w14:paraId="3F1BFD3A"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2FCE766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w:t>
      </w:r>
      <w:r w:rsidR="002E4674" w:rsidRPr="005442AE">
        <w:rPr>
          <w:rFonts w:ascii="Times New Roman" w:hAnsi="Times New Roman" w:cs="Times New Roman"/>
          <w:sz w:val="24"/>
          <w:szCs w:val="24"/>
          <w:lang w:val="en-US"/>
        </w:rPr>
        <w:t xml:space="preserve">ifically for the like product. </w:t>
      </w:r>
      <w:r w:rsidRPr="005442AE">
        <w:rPr>
          <w:rFonts w:ascii="Times New Roman" w:hAnsi="Times New Roman" w:cs="Times New Roman"/>
          <w:sz w:val="24"/>
          <w:szCs w:val="24"/>
          <w:lang w:val="en-US"/>
        </w:rPr>
        <w:t>This is the cost you incurred to advertise</w:t>
      </w:r>
      <w:r w:rsidR="002E4674" w:rsidRPr="005442AE">
        <w:rPr>
          <w:rFonts w:ascii="Times New Roman" w:hAnsi="Times New Roman" w:cs="Times New Roman"/>
          <w:sz w:val="24"/>
          <w:szCs w:val="24"/>
          <w:lang w:val="en-US"/>
        </w:rPr>
        <w:t xml:space="preserve"> </w:t>
      </w:r>
      <w:r w:rsidR="0086334B" w:rsidRPr="005442AE">
        <w:rPr>
          <w:rFonts w:ascii="Times New Roman" w:hAnsi="Times New Roman" w:cs="Times New Roman"/>
          <w:sz w:val="24"/>
          <w:szCs w:val="24"/>
          <w:lang w:val="en-US"/>
        </w:rPr>
        <w:t xml:space="preserve">the like product </w:t>
      </w:r>
      <w:r w:rsidR="002E4674" w:rsidRPr="005442AE">
        <w:rPr>
          <w:rFonts w:ascii="Times New Roman" w:hAnsi="Times New Roman" w:cs="Times New Roman"/>
          <w:sz w:val="24"/>
          <w:szCs w:val="24"/>
          <w:lang w:val="en-US"/>
        </w:rPr>
        <w:t xml:space="preserve">to your customer’s customers. Report </w:t>
      </w:r>
      <w:r w:rsidRPr="005442AE">
        <w:rPr>
          <w:rFonts w:ascii="Times New Roman" w:hAnsi="Times New Roman" w:cs="Times New Roman"/>
          <w:sz w:val="24"/>
          <w:szCs w:val="24"/>
          <w:lang w:val="en-US"/>
        </w:rPr>
        <w:t>all advertising expenses incurred to advertise to your customers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1EA05F0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6B3A36"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71A4DDD7"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Technical Service Expense</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5CDF721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EDESPASS</w:t>
      </w:r>
    </w:p>
    <w:p w14:paraId="0328FFA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I</w:t>
      </w:r>
      <w:r w:rsidR="00C02C50" w:rsidRPr="005442AE">
        <w:rPr>
          <w:rFonts w:ascii="Times New Roman" w:hAnsi="Times New Roman" w:cs="Times New Roman"/>
          <w:sz w:val="24"/>
          <w:szCs w:val="24"/>
          <w:lang w:val="en-US"/>
        </w:rPr>
        <w:t>nclude only the direct expense 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56E36F1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w:t>
      </w:r>
      <w:r w:rsidR="006E7A35" w:rsidRPr="005442AE">
        <w:rPr>
          <w:rFonts w:ascii="Times New Roman" w:hAnsi="Times New Roman" w:cs="Times New Roman"/>
          <w:sz w:val="24"/>
          <w:szCs w:val="24"/>
          <w:lang w:val="en-US"/>
        </w:rPr>
        <w:t xml:space="preserve"> to sales of the like product. </w:t>
      </w:r>
      <w:r w:rsidRPr="005442AE">
        <w:rPr>
          <w:rFonts w:ascii="Times New Roman" w:hAnsi="Times New Roman" w:cs="Times New Roman"/>
          <w:sz w:val="24"/>
          <w:szCs w:val="24"/>
          <w:lang w:val="en-US"/>
        </w:rPr>
        <w:t>Describe any reimbursemen</w:t>
      </w:r>
      <w:r w:rsidR="006E7A35" w:rsidRPr="005442AE">
        <w:rPr>
          <w:rFonts w:ascii="Times New Roman" w:hAnsi="Times New Roman" w:cs="Times New Roman"/>
          <w:sz w:val="24"/>
          <w:szCs w:val="24"/>
          <w:lang w:val="en-US"/>
        </w:rPr>
        <w:t xml:space="preserve">t received for these services. </w:t>
      </w:r>
      <w:r w:rsidRPr="005442AE">
        <w:rPr>
          <w:rFonts w:ascii="Times New Roman" w:hAnsi="Times New Roman" w:cs="Times New Roman"/>
          <w:sz w:val="24"/>
          <w:szCs w:val="24"/>
          <w:lang w:val="en-US"/>
        </w:rPr>
        <w:t xml:space="preserve">Provide lists of the direct and indirect expenses incurred and </w:t>
      </w:r>
      <w:r w:rsidR="006E7A35" w:rsidRPr="005442AE">
        <w:rPr>
          <w:rFonts w:ascii="Times New Roman" w:hAnsi="Times New Roman" w:cs="Times New Roman"/>
          <w:sz w:val="24"/>
          <w:szCs w:val="24"/>
          <w:lang w:val="en-US"/>
        </w:rPr>
        <w:t xml:space="preserve">include </w:t>
      </w:r>
      <w:r w:rsidRPr="005442AE">
        <w:rPr>
          <w:rFonts w:ascii="Times New Roman" w:hAnsi="Times New Roman" w:cs="Times New Roman"/>
          <w:sz w:val="24"/>
          <w:szCs w:val="24"/>
          <w:lang w:val="en-US"/>
        </w:rPr>
        <w:t>worksheets demonstrating the allocation of direct expense</w:t>
      </w:r>
      <w:r w:rsidR="006E7A35"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to each sale of the like product.</w:t>
      </w:r>
    </w:p>
    <w:p w14:paraId="6E29E0FB" w14:textId="77777777" w:rsidR="0027346B" w:rsidRPr="005442AE" w:rsidRDefault="0027346B" w:rsidP="00035C9A">
      <w:pPr>
        <w:spacing w:after="0" w:line="240" w:lineRule="auto"/>
        <w:rPr>
          <w:rFonts w:ascii="Times New Roman" w:hAnsi="Times New Roman" w:cs="Times New Roman"/>
          <w:b/>
          <w:sz w:val="24"/>
          <w:szCs w:val="24"/>
          <w:lang w:val="en-US"/>
        </w:rPr>
      </w:pPr>
    </w:p>
    <w:p w14:paraId="57A8F84A" w14:textId="77777777" w:rsidR="00A24301" w:rsidRPr="005442AE" w:rsidRDefault="0027346B" w:rsidP="00A2430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24301"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0</w:t>
      </w:r>
      <w:r w:rsidR="00A24301" w:rsidRPr="005442AE">
        <w:rPr>
          <w:rFonts w:ascii="Times New Roman" w:hAnsi="Times New Roman" w:cs="Times New Roman"/>
          <w:b/>
          <w:sz w:val="24"/>
          <w:szCs w:val="24"/>
          <w:lang w:val="en-US"/>
        </w:rPr>
        <w:t>.(1-n):</w:t>
      </w:r>
      <w:r w:rsidR="00A24301" w:rsidRPr="005442AE">
        <w:rPr>
          <w:rFonts w:ascii="Times New Roman" w:hAnsi="Times New Roman" w:cs="Times New Roman"/>
          <w:b/>
          <w:sz w:val="24"/>
          <w:szCs w:val="24"/>
          <w:lang w:val="en-US"/>
        </w:rPr>
        <w:tab/>
      </w:r>
      <w:r w:rsidR="00A24301" w:rsidRPr="005442AE">
        <w:rPr>
          <w:rFonts w:ascii="Times New Roman" w:hAnsi="Times New Roman" w:cs="Times New Roman"/>
          <w:b/>
          <w:bCs/>
          <w:sz w:val="24"/>
          <w:szCs w:val="24"/>
          <w:lang w:val="en-US"/>
        </w:rPr>
        <w:t>Other Direct Selling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084A198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EDESPODIR (1-n)</w:t>
      </w:r>
    </w:p>
    <w:p w14:paraId="1DC155E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w:t>
      </w:r>
      <w:r w:rsidR="00F14E0C" w:rsidRPr="005442AE">
        <w:rPr>
          <w:rFonts w:ascii="Times New Roman" w:hAnsi="Times New Roman" w:cs="Times New Roman"/>
          <w:sz w:val="24"/>
          <w:szCs w:val="24"/>
          <w:lang w:val="en-US"/>
        </w:rPr>
        <w:t>in the</w:t>
      </w:r>
      <w:r w:rsidRPr="005442AE">
        <w:rPr>
          <w:rFonts w:ascii="Times New Roman" w:hAnsi="Times New Roman" w:cs="Times New Roman"/>
          <w:sz w:val="24"/>
          <w:szCs w:val="24"/>
          <w:lang w:val="en-US"/>
        </w:rPr>
        <w:t xml:space="preserve"> sales of the like product which are not reported in other fields.  Report each additional direct selling expense in a separate field.  Include only the direct expenses incurred </w:t>
      </w:r>
      <w:r w:rsidR="00826C82"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14:paraId="1D09A2A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 worksheet demonstrating the allocation of the direct expense to each sale of the like product.</w:t>
      </w:r>
    </w:p>
    <w:p w14:paraId="15B11CA3"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46A44F63" w14:textId="77777777"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the </w:t>
      </w:r>
      <w:r w:rsidR="00023431" w:rsidRPr="005442AE">
        <w:rPr>
          <w:rFonts w:ascii="Times New Roman" w:hAnsi="Times New Roman" w:cs="Times New Roman"/>
          <w:b/>
          <w:sz w:val="24"/>
          <w:szCs w:val="24"/>
          <w:lang w:val="en-US"/>
        </w:rPr>
        <w:t xml:space="preserve">Country of </w:t>
      </w:r>
      <w:r w:rsidR="00F66541" w:rsidRPr="005442AE">
        <w:rPr>
          <w:rFonts w:ascii="Times New Roman" w:hAnsi="Times New Roman" w:cs="Times New Roman"/>
          <w:b/>
          <w:sz w:val="24"/>
          <w:szCs w:val="24"/>
          <w:lang w:val="en-US"/>
        </w:rPr>
        <w:t>M</w:t>
      </w:r>
      <w:r w:rsidR="00023431" w:rsidRPr="005442AE">
        <w:rPr>
          <w:rFonts w:ascii="Times New Roman" w:hAnsi="Times New Roman" w:cs="Times New Roman"/>
          <w:b/>
          <w:sz w:val="24"/>
          <w:szCs w:val="24"/>
          <w:lang w:val="en-US"/>
        </w:rPr>
        <w:t>anufacturing</w:t>
      </w:r>
      <w:r w:rsidR="00F66541" w:rsidRPr="005442AE">
        <w:rPr>
          <w:rFonts w:ascii="Times New Roman" w:hAnsi="Times New Roman" w:cs="Times New Roman"/>
          <w:b/>
          <w:sz w:val="24"/>
          <w:szCs w:val="24"/>
          <w:lang w:val="en-US"/>
        </w:rPr>
        <w:t xml:space="preserve"> </w:t>
      </w:r>
      <w:r w:rsidR="00617151" w:rsidRPr="005442AE">
        <w:rPr>
          <w:rFonts w:ascii="Times New Roman" w:hAnsi="Times New Roman" w:cs="Times New Roman"/>
          <w:b/>
          <w:bCs/>
          <w:sz w:val="24"/>
          <w:szCs w:val="24"/>
          <w:lang w:val="en-US"/>
        </w:rPr>
        <w:t>(</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28866F5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w:t>
      </w:r>
    </w:p>
    <w:p w14:paraId="486954E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A3282A" w:rsidRPr="005442AE">
        <w:rPr>
          <w:rFonts w:ascii="Times New Roman" w:hAnsi="Times New Roman" w:cs="Times New Roman"/>
          <w:sz w:val="24"/>
          <w:szCs w:val="24"/>
          <w:lang w:val="en-US"/>
        </w:rPr>
        <w:t>in the sale</w:t>
      </w:r>
      <w:r w:rsidR="00F14E0C" w:rsidRPr="005442AE">
        <w:rPr>
          <w:rFonts w:ascii="Times New Roman" w:hAnsi="Times New Roman" w:cs="Times New Roman"/>
          <w:sz w:val="24"/>
          <w:szCs w:val="24"/>
          <w:lang w:val="en-US"/>
        </w:rPr>
        <w:t>s</w:t>
      </w:r>
      <w:r w:rsidR="00A3282A" w:rsidRPr="005442AE">
        <w:rPr>
          <w:rFonts w:ascii="Times New Roman" w:hAnsi="Times New Roman" w:cs="Times New Roman"/>
          <w:sz w:val="24"/>
          <w:szCs w:val="24"/>
          <w:lang w:val="en-US"/>
        </w:rPr>
        <w:t xml:space="preserve"> of the product </w:t>
      </w:r>
      <w:r w:rsidRPr="005442AE">
        <w:rPr>
          <w:rFonts w:ascii="Times New Roman" w:hAnsi="Times New Roman" w:cs="Times New Roman"/>
          <w:sz w:val="24"/>
          <w:szCs w:val="24"/>
          <w:lang w:val="en-US"/>
        </w:rPr>
        <w:t xml:space="preserve">in the foreign market.  Where indirect selling expenses have been </w:t>
      </w:r>
      <w:r w:rsidR="00495ED4" w:rsidRPr="005442AE">
        <w:rPr>
          <w:rFonts w:ascii="Times New Roman" w:hAnsi="Times New Roman" w:cs="Times New Roman"/>
          <w:sz w:val="24"/>
          <w:szCs w:val="24"/>
          <w:lang w:val="en-US"/>
        </w:rPr>
        <w:t>paid</w:t>
      </w:r>
      <w:r w:rsidRPr="005442AE">
        <w:rPr>
          <w:rFonts w:ascii="Times New Roman" w:hAnsi="Times New Roman" w:cs="Times New Roman"/>
          <w:sz w:val="24"/>
          <w:szCs w:val="24"/>
          <w:lang w:val="en-US"/>
        </w:rPr>
        <w:t xml:space="preserve"> </w:t>
      </w:r>
      <w:r w:rsidR="00495ED4" w:rsidRPr="005442AE">
        <w:rPr>
          <w:rFonts w:ascii="Times New Roman" w:hAnsi="Times New Roman" w:cs="Times New Roman"/>
          <w:sz w:val="24"/>
          <w:szCs w:val="24"/>
          <w:lang w:val="en-US"/>
        </w:rPr>
        <w:t xml:space="preserve">by </w:t>
      </w:r>
      <w:r w:rsidRPr="005442AE">
        <w:rPr>
          <w:rFonts w:ascii="Times New Roman" w:hAnsi="Times New Roman" w:cs="Times New Roman"/>
          <w:sz w:val="24"/>
          <w:szCs w:val="24"/>
          <w:lang w:val="en-US"/>
        </w:rPr>
        <w:t xml:space="preserve">the producer </w:t>
      </w:r>
      <w:r w:rsidR="00495ED4" w:rsidRPr="005442AE">
        <w:rPr>
          <w:rFonts w:ascii="Times New Roman" w:hAnsi="Times New Roman" w:cs="Times New Roman"/>
          <w:sz w:val="24"/>
          <w:szCs w:val="24"/>
          <w:lang w:val="en-US"/>
        </w:rPr>
        <w:t>or by</w:t>
      </w:r>
      <w:r w:rsidRPr="005442AE">
        <w:rPr>
          <w:rFonts w:ascii="Times New Roman" w:hAnsi="Times New Roman" w:cs="Times New Roman"/>
          <w:sz w:val="24"/>
          <w:szCs w:val="24"/>
          <w:lang w:val="en-US"/>
        </w:rPr>
        <w:t xml:space="preserve"> an affiliated reseller, create separate fields for the expenses of each company.</w:t>
      </w:r>
    </w:p>
    <w:p w14:paraId="0BEB4A5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w:t>
      </w:r>
      <w:r w:rsidR="00E87D1D" w:rsidRPr="005442AE">
        <w:rPr>
          <w:rFonts w:ascii="Times New Roman" w:hAnsi="Times New Roman" w:cs="Times New Roman"/>
          <w:sz w:val="24"/>
          <w:szCs w:val="24"/>
          <w:lang w:val="en-US"/>
        </w:rPr>
        <w:t xml:space="preserve">as well as those excluded from the condition established in fields </w:t>
      </w:r>
      <w:r w:rsidRPr="005442AE">
        <w:rPr>
          <w:rFonts w:ascii="Times New Roman" w:hAnsi="Times New Roman" w:cs="Times New Roman"/>
          <w:sz w:val="24"/>
          <w:szCs w:val="24"/>
          <w:lang w:val="en-US"/>
        </w:rPr>
        <w:t>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.0 through 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.(1-n).  Where more than one company incurred indirect selling expenses, submit separate worksheets for each.</w:t>
      </w:r>
    </w:p>
    <w:p w14:paraId="5C906B7C"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2B785980" w14:textId="77777777"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2</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Brazil </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430E5B1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EDESPINDBRA</w:t>
      </w:r>
    </w:p>
    <w:p w14:paraId="18C9682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F14E0C" w:rsidRPr="005442AE">
        <w:rPr>
          <w:rFonts w:ascii="Times New Roman" w:hAnsi="Times New Roman" w:cs="Times New Roman"/>
          <w:sz w:val="24"/>
          <w:szCs w:val="24"/>
          <w:lang w:val="en-US"/>
        </w:rPr>
        <w:t>in the sales of</w:t>
      </w:r>
      <w:r w:rsidRPr="005442AE">
        <w:rPr>
          <w:rFonts w:ascii="Times New Roman" w:hAnsi="Times New Roman" w:cs="Times New Roman"/>
          <w:sz w:val="24"/>
          <w:szCs w:val="24"/>
          <w:lang w:val="en-US"/>
        </w:rPr>
        <w:t xml:space="preserve"> the product in the Brazilian market.  Where indirect selling expenses have</w:t>
      </w:r>
      <w:r w:rsidR="00F14E0C" w:rsidRPr="005442AE">
        <w:rPr>
          <w:rFonts w:ascii="Times New Roman" w:hAnsi="Times New Roman" w:cs="Times New Roman"/>
          <w:sz w:val="24"/>
          <w:szCs w:val="24"/>
          <w:lang w:val="en-US"/>
        </w:rPr>
        <w:t xml:space="preserve"> been incurred by the producer or by</w:t>
      </w:r>
      <w:r w:rsidRPr="005442AE">
        <w:rPr>
          <w:rFonts w:ascii="Times New Roman" w:hAnsi="Times New Roman" w:cs="Times New Roman"/>
          <w:sz w:val="24"/>
          <w:szCs w:val="24"/>
          <w:lang w:val="en-US"/>
        </w:rPr>
        <w:t xml:space="preserve"> an affiliated reseller, create separate fields for the expenses of each company.</w:t>
      </w:r>
    </w:p>
    <w:p w14:paraId="01ADA87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w:t>
      </w:r>
      <w:r w:rsidR="004E4FC6" w:rsidRPr="005442AE">
        <w:rPr>
          <w:rFonts w:ascii="Times New Roman" w:hAnsi="Times New Roman" w:cs="Times New Roman"/>
          <w:sz w:val="24"/>
          <w:szCs w:val="24"/>
          <w:lang w:val="en-US"/>
        </w:rPr>
        <w:t xml:space="preserve">ose excluded from the condition established </w:t>
      </w:r>
      <w:r w:rsidRPr="005442AE">
        <w:rPr>
          <w:rFonts w:ascii="Times New Roman" w:hAnsi="Times New Roman" w:cs="Times New Roman"/>
          <w:sz w:val="24"/>
          <w:szCs w:val="24"/>
          <w:lang w:val="en-US"/>
        </w:rPr>
        <w:t>in fields 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.0 through 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.(1-n).  Where more than one company incurred indirect selling expenses, submit separate worksheets for each.</w:t>
      </w:r>
    </w:p>
    <w:p w14:paraId="7E24A037" w14:textId="77777777" w:rsidR="0027346B" w:rsidRPr="005442AE" w:rsidRDefault="0027346B" w:rsidP="00035C9A">
      <w:pPr>
        <w:spacing w:after="0" w:line="240" w:lineRule="auto"/>
        <w:rPr>
          <w:rFonts w:ascii="Times New Roman" w:hAnsi="Times New Roman" w:cs="Times New Roman"/>
          <w:b/>
          <w:sz w:val="24"/>
          <w:szCs w:val="24"/>
          <w:lang w:val="en-US"/>
        </w:rPr>
      </w:pPr>
    </w:p>
    <w:p w14:paraId="5E2346A8" w14:textId="77777777" w:rsidR="00B54E60" w:rsidRPr="005442AE" w:rsidRDefault="00B54E60" w:rsidP="00035C9A">
      <w:pPr>
        <w:spacing w:after="0" w:line="240" w:lineRule="auto"/>
        <w:rPr>
          <w:rFonts w:ascii="Times New Roman" w:hAnsi="Times New Roman" w:cs="Times New Roman"/>
          <w:b/>
          <w:sz w:val="24"/>
          <w:szCs w:val="24"/>
          <w:lang w:val="en-US"/>
        </w:rPr>
      </w:pPr>
    </w:p>
    <w:p w14:paraId="0A5A825C" w14:textId="77777777" w:rsidR="00A24301" w:rsidRPr="005442AE" w:rsidRDefault="00A24301" w:rsidP="0042722A">
      <w:pPr>
        <w:ind w:left="2832" w:hanging="2832"/>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3</w:t>
      </w:r>
      <w:r w:rsidRPr="005442AE">
        <w:rPr>
          <w:rFonts w:ascii="Times New Roman" w:hAnsi="Times New Roman" w:cs="Times New Roman"/>
          <w:b/>
          <w:sz w:val="24"/>
          <w:szCs w:val="24"/>
          <w:lang w:val="en-US"/>
        </w:rPr>
        <w:t>.0:</w:t>
      </w:r>
      <w:r w:rsidR="00DF5298"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xml:space="preserve">in the </w:t>
      </w:r>
      <w:r w:rsidR="00023431" w:rsidRPr="005442AE">
        <w:rPr>
          <w:rFonts w:ascii="Times New Roman" w:hAnsi="Times New Roman" w:cs="Times New Roman"/>
          <w:b/>
          <w:bCs/>
          <w:sz w:val="24"/>
          <w:szCs w:val="24"/>
          <w:lang w:val="en-US"/>
        </w:rPr>
        <w:t>Country of manufacturing</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4D47C968"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w:t>
      </w:r>
    </w:p>
    <w:p w14:paraId="5606674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801D32"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from the time of final production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time of shipment to Brazil, computed at the actual cost of short-term debt</w:t>
      </w:r>
      <w:r w:rsidR="00801D32" w:rsidRPr="005442AE">
        <w:rPr>
          <w:rFonts w:ascii="Times New Roman" w:hAnsi="Times New Roman" w:cs="Times New Roman"/>
          <w:sz w:val="24"/>
          <w:szCs w:val="24"/>
          <w:lang w:val="en-US"/>
        </w:rPr>
        <w:t xml:space="preserve"> incurred by your company</w:t>
      </w:r>
      <w:r w:rsidRPr="005442AE">
        <w:rPr>
          <w:rFonts w:ascii="Times New Roman" w:hAnsi="Times New Roman" w:cs="Times New Roman"/>
          <w:sz w:val="24"/>
          <w:szCs w:val="24"/>
          <w:lang w:val="en-US"/>
        </w:rPr>
        <w:t xml:space="preserve">.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14:paraId="4EB52074"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shipment and provide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separately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Brazil.  The cost reported should be base</w:t>
      </w:r>
      <w:r w:rsidR="00801D32"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14:paraId="15AAE02E" w14:textId="77777777" w:rsidR="00641921" w:rsidRPr="005442AE" w:rsidRDefault="00641921" w:rsidP="00A24301">
      <w:pPr>
        <w:rPr>
          <w:rFonts w:ascii="Times New Roman" w:hAnsi="Times New Roman" w:cs="Times New Roman"/>
          <w:b/>
          <w:sz w:val="24"/>
          <w:szCs w:val="24"/>
          <w:lang w:val="en-US"/>
        </w:rPr>
      </w:pPr>
    </w:p>
    <w:p w14:paraId="5766F69D"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4</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in Brazil</w:t>
      </w:r>
      <w:r w:rsidR="0042722A"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r w:rsidRPr="005442AE">
        <w:rPr>
          <w:rFonts w:ascii="Times New Roman" w:hAnsi="Times New Roman" w:cs="Times New Roman"/>
          <w:b/>
          <w:bCs/>
          <w:sz w:val="24"/>
          <w:szCs w:val="24"/>
          <w:lang w:val="en-US"/>
        </w:rPr>
        <w:t xml:space="preserve"> </w:t>
      </w:r>
    </w:p>
    <w:p w14:paraId="240FBDD4"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EDESPESTBRA</w:t>
      </w:r>
    </w:p>
    <w:p w14:paraId="0AF22AD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 xml:space="preserve">Report the unit </w:t>
      </w:r>
      <w:r w:rsidR="003D2F2A" w:rsidRPr="005442AE">
        <w:rPr>
          <w:rFonts w:ascii="Times New Roman" w:hAnsi="Times New Roman" w:cs="Times New Roman"/>
          <w:sz w:val="24"/>
          <w:szCs w:val="24"/>
          <w:lang w:val="en-US"/>
        </w:rPr>
        <w:t>opportunity</w:t>
      </w:r>
      <w:r w:rsidRPr="005442AE">
        <w:rPr>
          <w:rFonts w:ascii="Times New Roman" w:hAnsi="Times New Roman" w:cs="Times New Roman"/>
          <w:sz w:val="24"/>
          <w:szCs w:val="24"/>
          <w:lang w:val="en-US"/>
        </w:rPr>
        <w:t xml:space="preserve"> cost incurred from the time of arrival in Brazil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14:paraId="07630049" w14:textId="77777777" w:rsidR="003D2F2A" w:rsidRPr="005442AE" w:rsidRDefault="00A24301" w:rsidP="003D2F2A">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in Brazil prior to shipment and provide the average length of time in inventory in Brazil. Indicate the source of the short-term interest rate used in the calculation.</w:t>
      </w:r>
      <w:r w:rsidR="003D2F2A" w:rsidRPr="005442AE">
        <w:rPr>
          <w:rFonts w:ascii="Times New Roman" w:hAnsi="Times New Roman" w:cs="Times New Roman"/>
          <w:sz w:val="24"/>
          <w:szCs w:val="24"/>
          <w:lang w:val="en-US"/>
        </w:rPr>
        <w:t xml:space="preserve"> Include your worksheets as attachments to the narrative response.</w:t>
      </w:r>
    </w:p>
    <w:p w14:paraId="7C0E9322" w14:textId="77777777" w:rsidR="0027346B" w:rsidRPr="005442AE" w:rsidRDefault="0027346B" w:rsidP="00035C9A">
      <w:pPr>
        <w:spacing w:after="0" w:line="240" w:lineRule="auto"/>
        <w:ind w:left="2124" w:hanging="2124"/>
        <w:jc w:val="both"/>
        <w:rPr>
          <w:rFonts w:ascii="Times New Roman" w:hAnsi="Times New Roman" w:cs="Times New Roman"/>
          <w:b/>
          <w:sz w:val="24"/>
          <w:szCs w:val="24"/>
          <w:lang w:val="en-US"/>
        </w:rPr>
      </w:pPr>
    </w:p>
    <w:p w14:paraId="562F7C68" w14:textId="77777777" w:rsidR="003D2F2A" w:rsidRPr="005442AE" w:rsidRDefault="003D2F2A" w:rsidP="00035C9A">
      <w:pPr>
        <w:spacing w:after="0" w:line="240" w:lineRule="auto"/>
        <w:ind w:left="2124" w:hanging="2124"/>
        <w:jc w:val="both"/>
        <w:rPr>
          <w:rFonts w:ascii="Times New Roman" w:hAnsi="Times New Roman" w:cs="Times New Roman"/>
          <w:b/>
          <w:sz w:val="24"/>
          <w:szCs w:val="24"/>
          <w:lang w:val="en-US"/>
        </w:rPr>
      </w:pPr>
    </w:p>
    <w:p w14:paraId="76C481C3" w14:textId="77777777" w:rsidR="00A24301" w:rsidRPr="005442AE" w:rsidRDefault="00A24301" w:rsidP="00A24301">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5</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Packing Cost</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6BB309D4" w14:textId="77777777"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ECUSTEMB</w:t>
      </w:r>
    </w:p>
    <w:p w14:paraId="4E8CEAB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0F168E6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6F6210A2" w14:textId="77777777" w:rsidR="00A24301" w:rsidRPr="005442AE" w:rsidRDefault="00A24301" w:rsidP="00035C9A">
      <w:pPr>
        <w:spacing w:after="0" w:line="240" w:lineRule="auto"/>
        <w:jc w:val="both"/>
        <w:rPr>
          <w:rFonts w:ascii="Times New Roman" w:hAnsi="Times New Roman" w:cs="Times New Roman"/>
          <w:b/>
          <w:sz w:val="24"/>
          <w:szCs w:val="24"/>
          <w:lang w:val="en-US"/>
        </w:rPr>
      </w:pPr>
    </w:p>
    <w:p w14:paraId="2025036D" w14:textId="77777777"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w:t>
      </w:r>
      <w:r w:rsidR="0027346B"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6</w:t>
      </w:r>
      <w:r w:rsidR="0027346B" w:rsidRPr="005442AE">
        <w:rPr>
          <w:rFonts w:ascii="Times New Roman" w:hAnsi="Times New Roman" w:cs="Times New Roman"/>
          <w:b/>
          <w:sz w:val="24"/>
          <w:szCs w:val="24"/>
          <w:lang w:val="en-US"/>
        </w:rPr>
        <w:t>.0</w:t>
      </w:r>
      <w:r w:rsidR="0027346B"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Repacking Cost</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per Unit</w:t>
      </w:r>
      <w:r w:rsidR="00617151" w:rsidRPr="005442AE">
        <w:rPr>
          <w:rFonts w:ascii="Times New Roman" w:hAnsi="Times New Roman" w:cs="Times New Roman"/>
          <w:b/>
          <w:bCs/>
          <w:sz w:val="24"/>
          <w:szCs w:val="24"/>
          <w:lang w:val="en-US"/>
        </w:rPr>
        <w:t xml:space="preserve"> in Brazil</w:t>
      </w:r>
      <w:r w:rsidR="009F4B88"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470127B7"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ECUSTREMBRA</w:t>
      </w:r>
    </w:p>
    <w:p w14:paraId="125D7D63"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packing. Include the cost of labor, materials and overhead.</w:t>
      </w:r>
    </w:p>
    <w:p w14:paraId="279FF3A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repacking types used in Brazil</w:t>
      </w:r>
      <w:r w:rsidRPr="005442AE">
        <w:rPr>
          <w:rFonts w:ascii="Times New Roman" w:hAnsi="Times New Roman" w:cs="Times New Roman"/>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E52A8A7" w14:textId="77777777" w:rsidR="006D32BA" w:rsidRPr="005442AE" w:rsidRDefault="006D32BA"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041CF2DA"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00C1395A" w:rsidRPr="005442AE">
        <w:rPr>
          <w:rFonts w:ascii="Times New Roman" w:hAnsi="Times New Roman" w:cs="Times New Roman"/>
          <w:b/>
          <w:sz w:val="24"/>
          <w:szCs w:val="24"/>
          <w:lang w:val="en-US"/>
        </w:rPr>
        <w:t>Total Cost</w:t>
      </w:r>
      <w:r w:rsidR="009F4B88"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659D430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ECUSTPROD</w:t>
      </w:r>
    </w:p>
    <w:p w14:paraId="5D2229D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w:t>
      </w:r>
      <w:r w:rsidR="00C1395A" w:rsidRPr="005442AE">
        <w:rPr>
          <w:rFonts w:ascii="Times New Roman" w:hAnsi="Times New Roman" w:cs="Times New Roman"/>
          <w:sz w:val="24"/>
          <w:szCs w:val="24"/>
          <w:lang w:val="en-US"/>
        </w:rPr>
        <w:t>n:</w:t>
      </w:r>
      <w:r w:rsidR="00C1395A" w:rsidRPr="005442AE">
        <w:rPr>
          <w:rFonts w:ascii="Times New Roman" w:hAnsi="Times New Roman" w:cs="Times New Roman"/>
          <w:sz w:val="24"/>
          <w:szCs w:val="24"/>
          <w:lang w:val="en-US"/>
        </w:rPr>
        <w:tab/>
        <w:t>Report the total cost per unit</w:t>
      </w:r>
      <w:r w:rsidRPr="005442AE">
        <w:rPr>
          <w:rFonts w:ascii="Times New Roman" w:hAnsi="Times New Roman" w:cs="Times New Roman"/>
          <w:sz w:val="24"/>
          <w:szCs w:val="24"/>
          <w:lang w:val="en-US"/>
        </w:rPr>
        <w:t xml:space="preserve">, according to the information reported in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w:t>
      </w:r>
      <w:r w:rsidR="00832020" w:rsidRPr="005442AE">
        <w:rPr>
          <w:rFonts w:ascii="Times New Roman" w:hAnsi="Times New Roman" w:cs="Times New Roman"/>
          <w:sz w:val="24"/>
          <w:szCs w:val="24"/>
          <w:lang w:val="en-US"/>
        </w:rPr>
        <w:t>excluding</w:t>
      </w:r>
      <w:r w:rsidRPr="005442AE">
        <w:rPr>
          <w:rFonts w:ascii="Times New Roman" w:hAnsi="Times New Roman" w:cs="Times New Roman"/>
          <w:sz w:val="24"/>
          <w:szCs w:val="24"/>
          <w:lang w:val="en-US"/>
        </w:rPr>
        <w:t xml:space="preserve"> the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r w:rsidRPr="005442AE">
        <w:rPr>
          <w:rFonts w:ascii="Times New Roman" w:hAnsi="Times New Roman" w:cs="Times New Roman"/>
          <w:b/>
          <w:sz w:val="24"/>
          <w:szCs w:val="24"/>
          <w:lang w:val="en-US"/>
        </w:rPr>
        <w:tab/>
      </w:r>
    </w:p>
    <w:p w14:paraId="02AC9220"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316E87C1"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Customs Value</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 xml:space="preserve">per Unit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785ABE7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EVALINTER</w:t>
      </w:r>
    </w:p>
    <w:p w14:paraId="4C49094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real customs value</w:t>
      </w:r>
      <w:r w:rsidR="004F590B" w:rsidRPr="005442AE">
        <w:rPr>
          <w:rFonts w:ascii="Times New Roman" w:hAnsi="Times New Roman" w:cs="Times New Roman"/>
          <w:sz w:val="24"/>
          <w:szCs w:val="24"/>
          <w:lang w:val="en-US"/>
        </w:rPr>
        <w:t xml:space="preserve"> per unit</w:t>
      </w:r>
      <w:r w:rsidRPr="005442AE">
        <w:rPr>
          <w:rFonts w:ascii="Times New Roman" w:hAnsi="Times New Roman" w:cs="Times New Roman"/>
          <w:sz w:val="24"/>
          <w:szCs w:val="24"/>
          <w:lang w:val="en-US"/>
        </w:rPr>
        <w:t xml:space="preserve"> in Brazil (the Customs Duty is determined on the basis of Customs Value).</w:t>
      </w:r>
    </w:p>
    <w:p w14:paraId="28F50DE8"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5C234A75"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49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Date of Import</w:t>
      </w:r>
    </w:p>
    <w:p w14:paraId="50EC47C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EDATAINTERN</w:t>
      </w:r>
    </w:p>
    <w:p w14:paraId="138AEFB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date when the Import Declaration was registered. </w:t>
      </w:r>
    </w:p>
    <w:p w14:paraId="541A34F0"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0C6DBAA6"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Importer</w:t>
      </w:r>
    </w:p>
    <w:p w14:paraId="689E3583"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ENOMEIMPORT</w:t>
      </w:r>
    </w:p>
    <w:p w14:paraId="1877E02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Brazilian importer registered in the export document.</w:t>
      </w:r>
    </w:p>
    <w:p w14:paraId="49DFBBF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Provide a list containing the names of Brazilian importers and their internal codes or abbreviation used to identify them. </w:t>
      </w:r>
    </w:p>
    <w:p w14:paraId="273A0317"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77954A77"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Destination</w:t>
      </w:r>
    </w:p>
    <w:p w14:paraId="3556B18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EDESTINO</w:t>
      </w:r>
    </w:p>
    <w:p w14:paraId="59E4D93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14:paraId="3B6DD8AA" w14:textId="77777777" w:rsidR="00B54E60" w:rsidRPr="005442AE" w:rsidRDefault="00B54E60" w:rsidP="00B54E60">
      <w:pPr>
        <w:rPr>
          <w:rFonts w:ascii="Times New Roman" w:hAnsi="Times New Roman" w:cs="Times New Roman"/>
          <w:sz w:val="24"/>
          <w:szCs w:val="24"/>
          <w:lang w:val="en-US"/>
        </w:rPr>
      </w:pPr>
    </w:p>
    <w:p w14:paraId="001DC8C1" w14:textId="77777777" w:rsidR="00B54E60" w:rsidRPr="005442AE" w:rsidRDefault="00B54E60" w:rsidP="00B54E60">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5888" behindDoc="0" locked="0" layoutInCell="1" allowOverlap="1" wp14:anchorId="6D5EB3F5" wp14:editId="652AAFD1">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0F6DEF6"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" filled="f" strokecolor="black [1600]"/>
            </w:pict>
          </mc:Fallback>
        </mc:AlternateContent>
      </w:r>
    </w:p>
    <w:p w14:paraId="11AB432C" w14:textId="77777777" w:rsidR="00AD707F" w:rsidRPr="005442AE" w:rsidRDefault="008B38D1" w:rsidP="00B54E60">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D707F" w:rsidRPr="005442AE">
        <w:rPr>
          <w:rFonts w:ascii="Times New Roman" w:hAnsi="Times New Roman" w:cs="Times New Roman"/>
          <w:b/>
          <w:sz w:val="24"/>
          <w:szCs w:val="24"/>
          <w:lang w:val="en-US"/>
        </w:rPr>
        <w:t xml:space="preserve">Report data concerning the employee responsible for answering the “Exports to Brazil” section above.  </w:t>
      </w:r>
    </w:p>
    <w:p w14:paraId="723CA528"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1B98E441"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53794CE1"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6F874793"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33D1CB90" w14:textId="77777777" w:rsidR="00641921" w:rsidRPr="005442AE" w:rsidRDefault="00641921">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14:paraId="127B2237" w14:textId="77777777" w:rsidR="00641921" w:rsidRPr="005442AE" w:rsidRDefault="00641921" w:rsidP="00641921">
      <w:pPr>
        <w:pStyle w:val="Ttulo1"/>
        <w:rPr>
          <w:rFonts w:ascii="Times New Roman" w:hAnsi="Times New Roman"/>
          <w:szCs w:val="24"/>
          <w:lang w:val="en-US"/>
        </w:rPr>
      </w:pPr>
      <w:bookmarkStart w:id="4" w:name="_Toc340425374"/>
      <w:r w:rsidRPr="005442AE">
        <w:rPr>
          <w:rFonts w:ascii="Times New Roman" w:hAnsi="Times New Roman"/>
          <w:szCs w:val="24"/>
          <w:lang w:val="en-US"/>
        </w:rPr>
        <w:t>VII – TOTAL SALES</w:t>
      </w:r>
      <w:bookmarkEnd w:id="4"/>
    </w:p>
    <w:p w14:paraId="18DC55B9" w14:textId="77777777" w:rsidR="00641921" w:rsidRPr="005442AE" w:rsidRDefault="00641921" w:rsidP="00641921">
      <w:pPr>
        <w:spacing w:after="0" w:line="240" w:lineRule="auto"/>
        <w:ind w:firstLine="709"/>
        <w:jc w:val="both"/>
        <w:rPr>
          <w:rFonts w:ascii="Times New Roman" w:hAnsi="Times New Roman" w:cs="Times New Roman"/>
          <w:i/>
          <w:sz w:val="24"/>
          <w:szCs w:val="24"/>
          <w:lang w:val="en-US"/>
        </w:rPr>
      </w:pPr>
    </w:p>
    <w:p w14:paraId="57D16775" w14:textId="77777777"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section provides information on how to fill out Appendix </w:t>
      </w:r>
      <w:r w:rsidR="00812FBA" w:rsidRPr="005442AE">
        <w:rPr>
          <w:rFonts w:ascii="Times New Roman" w:hAnsi="Times New Roman" w:cs="Times New Roman"/>
          <w:i/>
          <w:sz w:val="24"/>
          <w:szCs w:val="24"/>
          <w:lang w:val="en-US"/>
        </w:rPr>
        <w:t>VIII</w:t>
      </w:r>
      <w:r w:rsidRPr="005442AE">
        <w:rPr>
          <w:rFonts w:ascii="Times New Roman" w:hAnsi="Times New Roman" w:cs="Times New Roman"/>
          <w:i/>
          <w:sz w:val="24"/>
          <w:szCs w:val="24"/>
          <w:lang w:val="en-US"/>
        </w:rPr>
        <w:t xml:space="preserve">, which refers to data about your company’s Total Sales. </w:t>
      </w:r>
    </w:p>
    <w:p w14:paraId="177AD7C3" w14:textId="77777777" w:rsidR="00641921" w:rsidRPr="005442AE" w:rsidRDefault="00641921" w:rsidP="00641921">
      <w:pPr>
        <w:pStyle w:val="Ttulo1"/>
        <w:rPr>
          <w:rFonts w:ascii="Times New Roman" w:hAnsi="Times New Roman"/>
          <w:szCs w:val="24"/>
          <w:lang w:val="en-US"/>
        </w:rPr>
      </w:pPr>
      <w:bookmarkStart w:id="5" w:name="_Toc340425375"/>
      <w:r w:rsidRPr="005442AE">
        <w:rPr>
          <w:rFonts w:ascii="Times New Roman" w:hAnsi="Times New Roman"/>
          <w:szCs w:val="24"/>
          <w:lang w:val="en-US"/>
        </w:rPr>
        <w:t>ITEM D – TOTAL SALES RE</w:t>
      </w:r>
      <w:bookmarkEnd w:id="5"/>
      <w:r w:rsidRPr="005442AE">
        <w:rPr>
          <w:rFonts w:ascii="Times New Roman" w:hAnsi="Times New Roman"/>
          <w:szCs w:val="24"/>
          <w:lang w:val="en-US"/>
        </w:rPr>
        <w:t>CORDS</w:t>
      </w:r>
    </w:p>
    <w:p w14:paraId="5EB408AA" w14:textId="77777777" w:rsidR="00641921" w:rsidRPr="005442AE" w:rsidRDefault="00641921" w:rsidP="00641921">
      <w:pPr>
        <w:pStyle w:val="Ttulo7"/>
        <w:numPr>
          <w:ilvl w:val="0"/>
          <w:numId w:val="0"/>
        </w:numPr>
        <w:rPr>
          <w:b w:val="0"/>
          <w:szCs w:val="24"/>
          <w:lang w:val="en-US"/>
        </w:rPr>
      </w:pPr>
    </w:p>
    <w:p w14:paraId="3BBD3DC5" w14:textId="77777777"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D.1.</w:t>
      </w:r>
      <w:r w:rsidRPr="005442AE">
        <w:rPr>
          <w:rFonts w:ascii="Times New Roman" w:hAnsi="Times New Roman" w:cs="Times New Roman"/>
          <w:b/>
          <w:sz w:val="24"/>
          <w:szCs w:val="24"/>
          <w:lang w:val="en-US"/>
        </w:rPr>
        <w:tab/>
        <w:t>GENERAL INSTRUCTIONS</w:t>
      </w:r>
    </w:p>
    <w:p w14:paraId="64894BD4" w14:textId="77777777" w:rsidR="00641921" w:rsidRPr="005442AE" w:rsidRDefault="00641921" w:rsidP="00641921">
      <w:pPr>
        <w:pStyle w:val="Ttulo7"/>
        <w:numPr>
          <w:ilvl w:val="0"/>
          <w:numId w:val="0"/>
        </w:numPr>
        <w:rPr>
          <w:b w:val="0"/>
          <w:szCs w:val="24"/>
          <w:lang w:val="en-US"/>
        </w:rPr>
      </w:pPr>
      <w:r w:rsidRPr="005442AE">
        <w:rPr>
          <w:b w:val="0"/>
          <w:szCs w:val="24"/>
          <w:lang w:val="en-US"/>
        </w:rPr>
        <w:t>D.1.1.</w:t>
      </w:r>
      <w:r w:rsidRPr="005442AE">
        <w:rPr>
          <w:b w:val="0"/>
          <w:szCs w:val="24"/>
          <w:lang w:val="en-US"/>
        </w:rPr>
        <w:tab/>
        <w:t xml:space="preserve">The requested information on prices and quantities must be reported taking into account the indicated period. </w:t>
      </w:r>
    </w:p>
    <w:p w14:paraId="022F0379" w14:textId="77777777" w:rsidR="00641921" w:rsidRPr="005442AE" w:rsidRDefault="00641921" w:rsidP="00641921">
      <w:pPr>
        <w:pStyle w:val="Ttulo7"/>
        <w:numPr>
          <w:ilvl w:val="0"/>
          <w:numId w:val="0"/>
        </w:numPr>
        <w:rPr>
          <w:b w:val="0"/>
          <w:szCs w:val="24"/>
          <w:lang w:val="en-US"/>
        </w:rPr>
      </w:pPr>
    </w:p>
    <w:p w14:paraId="60A4EB4F" w14:textId="77777777" w:rsidR="00641921" w:rsidRPr="005442AE" w:rsidRDefault="00641921" w:rsidP="00641921">
      <w:pPr>
        <w:pStyle w:val="Ttulo7"/>
        <w:numPr>
          <w:ilvl w:val="0"/>
          <w:numId w:val="0"/>
        </w:numPr>
        <w:rPr>
          <w:b w:val="0"/>
          <w:szCs w:val="24"/>
          <w:lang w:val="en-US"/>
        </w:rPr>
      </w:pPr>
      <w:r w:rsidRPr="005442AE">
        <w:rPr>
          <w:b w:val="0"/>
          <w:szCs w:val="24"/>
          <w:lang w:val="en-US"/>
        </w:rPr>
        <w:t>D.1.2.</w:t>
      </w:r>
      <w:r w:rsidRPr="005442AE">
        <w:rPr>
          <w:b w:val="0"/>
          <w:szCs w:val="24"/>
          <w:lang w:val="en-US"/>
        </w:rPr>
        <w:tab/>
        <w:t xml:space="preserve">It must be emphasized </w:t>
      </w:r>
      <w:r w:rsidR="00B46869" w:rsidRPr="005442AE">
        <w:rPr>
          <w:b w:val="0"/>
          <w:szCs w:val="24"/>
          <w:lang w:val="en-US"/>
        </w:rPr>
        <w:t xml:space="preserve">that </w:t>
      </w:r>
      <w:r w:rsidRPr="005442AE">
        <w:rPr>
          <w:b w:val="0"/>
          <w:szCs w:val="24"/>
          <w:lang w:val="en-US"/>
        </w:rPr>
        <w:t>all totals reported in this section must be necessarily equal to the totals prev</w:t>
      </w:r>
      <w:r w:rsidR="00812FBA" w:rsidRPr="005442AE">
        <w:rPr>
          <w:b w:val="0"/>
          <w:szCs w:val="24"/>
          <w:lang w:val="en-US"/>
        </w:rPr>
        <w:t>iously reported in Appendixes V</w:t>
      </w:r>
      <w:r w:rsidRPr="005442AE">
        <w:rPr>
          <w:b w:val="0"/>
          <w:szCs w:val="24"/>
          <w:lang w:val="en-US"/>
        </w:rPr>
        <w:t xml:space="preserve"> and VII. In Appendix </w:t>
      </w:r>
      <w:r w:rsidR="00812FBA" w:rsidRPr="005442AE">
        <w:rPr>
          <w:b w:val="0"/>
          <w:szCs w:val="24"/>
          <w:lang w:val="en-US"/>
        </w:rPr>
        <w:t>VIII</w:t>
      </w:r>
      <w:r w:rsidRPr="005442AE">
        <w:rPr>
          <w:b w:val="0"/>
          <w:szCs w:val="24"/>
          <w:lang w:val="en-US"/>
        </w:rPr>
        <w:t xml:space="preserve">, however, there will be the need to complement the information provided in the Appendixes before it. </w:t>
      </w:r>
    </w:p>
    <w:p w14:paraId="31E411F1" w14:textId="77777777" w:rsidR="00641921" w:rsidRPr="005442AE" w:rsidRDefault="00641921" w:rsidP="00641921">
      <w:pPr>
        <w:pStyle w:val="Ttulo7"/>
        <w:numPr>
          <w:ilvl w:val="0"/>
          <w:numId w:val="0"/>
        </w:numPr>
        <w:rPr>
          <w:b w:val="0"/>
          <w:szCs w:val="24"/>
          <w:lang w:val="en-US"/>
        </w:rPr>
      </w:pPr>
      <w:r w:rsidRPr="005442AE">
        <w:rPr>
          <w:b w:val="0"/>
          <w:szCs w:val="24"/>
          <w:lang w:val="en-US"/>
        </w:rPr>
        <w:t xml:space="preserve"> </w:t>
      </w:r>
    </w:p>
    <w:p w14:paraId="159105AC" w14:textId="77777777" w:rsidR="00641921" w:rsidRPr="005442AE" w:rsidRDefault="00641921" w:rsidP="00641921">
      <w:pPr>
        <w:pStyle w:val="Ttulo7"/>
        <w:numPr>
          <w:ilvl w:val="0"/>
          <w:numId w:val="0"/>
        </w:numPr>
        <w:rPr>
          <w:b w:val="0"/>
          <w:szCs w:val="24"/>
          <w:lang w:val="en-US"/>
        </w:rPr>
      </w:pPr>
      <w:r w:rsidRPr="005442AE">
        <w:rPr>
          <w:b w:val="0"/>
          <w:szCs w:val="24"/>
          <w:lang w:val="en-US"/>
        </w:rPr>
        <w:t>D.1.3.</w:t>
      </w:r>
      <w:r w:rsidRPr="005442AE">
        <w:rPr>
          <w:b w:val="0"/>
          <w:szCs w:val="24"/>
          <w:lang w:val="en-US"/>
        </w:rPr>
        <w:tab/>
        <w:t xml:space="preserve">All information provided must coincide with the documental evidence of your company’s accounting which shall be analyzed in the event of a possible </w:t>
      </w:r>
      <w:r w:rsidR="00B46869" w:rsidRPr="005442AE">
        <w:rPr>
          <w:b w:val="0"/>
          <w:szCs w:val="24"/>
          <w:lang w:val="en-US"/>
        </w:rPr>
        <w:t>on-the-spot</w:t>
      </w:r>
      <w:r w:rsidRPr="005442AE">
        <w:rPr>
          <w:b w:val="0"/>
          <w:szCs w:val="24"/>
          <w:lang w:val="en-US"/>
        </w:rPr>
        <w:t xml:space="preserve"> </w:t>
      </w:r>
      <w:r w:rsidR="00B46869" w:rsidRPr="005442AE">
        <w:rPr>
          <w:b w:val="0"/>
          <w:szCs w:val="24"/>
          <w:lang w:val="en-US"/>
        </w:rPr>
        <w:t>verification</w:t>
      </w:r>
      <w:r w:rsidRPr="005442AE">
        <w:rPr>
          <w:b w:val="0"/>
          <w:szCs w:val="24"/>
          <w:lang w:val="en-US"/>
        </w:rPr>
        <w:t xml:space="preserve">. </w:t>
      </w:r>
    </w:p>
    <w:p w14:paraId="77935705" w14:textId="77777777" w:rsidR="00641921" w:rsidRPr="005442AE" w:rsidRDefault="00641921" w:rsidP="00641921">
      <w:pPr>
        <w:pStyle w:val="Ttulo7"/>
        <w:numPr>
          <w:ilvl w:val="0"/>
          <w:numId w:val="0"/>
        </w:numPr>
        <w:rPr>
          <w:b w:val="0"/>
          <w:szCs w:val="24"/>
          <w:lang w:val="en-US"/>
        </w:rPr>
      </w:pPr>
    </w:p>
    <w:p w14:paraId="6A7E5C37" w14:textId="77777777" w:rsidR="00641921" w:rsidRPr="005442AE" w:rsidRDefault="00641921" w:rsidP="00641921">
      <w:pPr>
        <w:pStyle w:val="Ttulo7"/>
        <w:numPr>
          <w:ilvl w:val="0"/>
          <w:numId w:val="0"/>
        </w:numPr>
        <w:rPr>
          <w:b w:val="0"/>
          <w:szCs w:val="24"/>
          <w:lang w:val="en-US"/>
        </w:rPr>
      </w:pPr>
      <w:r w:rsidRPr="005442AE">
        <w:rPr>
          <w:b w:val="0"/>
          <w:szCs w:val="24"/>
          <w:lang w:val="en-US"/>
        </w:rPr>
        <w:t>D.1.4.</w:t>
      </w:r>
      <w:r w:rsidRPr="005442AE">
        <w:rPr>
          <w:b w:val="0"/>
          <w:szCs w:val="24"/>
          <w:lang w:val="en-US"/>
        </w:rPr>
        <w:tab/>
        <w:t>If there are no sales in the requested modality, fill out the field with the number “0”.</w:t>
      </w:r>
    </w:p>
    <w:p w14:paraId="0CA49E7F" w14:textId="77777777" w:rsidR="00641921" w:rsidRPr="005442AE" w:rsidRDefault="00641921" w:rsidP="00641921">
      <w:pPr>
        <w:pStyle w:val="Ttulo7"/>
        <w:numPr>
          <w:ilvl w:val="0"/>
          <w:numId w:val="0"/>
        </w:numPr>
        <w:rPr>
          <w:b w:val="0"/>
          <w:szCs w:val="24"/>
          <w:lang w:val="en-US"/>
        </w:rPr>
      </w:pPr>
    </w:p>
    <w:p w14:paraId="226132EC" w14:textId="77777777" w:rsidR="00641921" w:rsidRPr="005442AE" w:rsidRDefault="00641921" w:rsidP="00641921">
      <w:pPr>
        <w:pStyle w:val="Ttulo7"/>
        <w:numPr>
          <w:ilvl w:val="0"/>
          <w:numId w:val="0"/>
        </w:numPr>
        <w:rPr>
          <w:b w:val="0"/>
          <w:szCs w:val="24"/>
          <w:lang w:val="en-US"/>
        </w:rPr>
      </w:pPr>
      <w:r w:rsidRPr="005442AE">
        <w:rPr>
          <w:b w:val="0"/>
          <w:szCs w:val="24"/>
          <w:lang w:val="en-US"/>
        </w:rPr>
        <w:t>D.1.5.</w:t>
      </w:r>
      <w:r w:rsidRPr="005442AE">
        <w:rPr>
          <w:b w:val="0"/>
          <w:szCs w:val="24"/>
          <w:lang w:val="en-US"/>
        </w:rPr>
        <w:tab/>
        <w:t xml:space="preserve">The recording of data in Appendix </w:t>
      </w:r>
      <w:r w:rsidR="004C14AC" w:rsidRPr="005442AE">
        <w:rPr>
          <w:b w:val="0"/>
          <w:szCs w:val="24"/>
          <w:lang w:val="en-US"/>
        </w:rPr>
        <w:t>VIII</w:t>
      </w:r>
      <w:r w:rsidRPr="005442AE">
        <w:rPr>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5442AE">
        <w:rPr>
          <w:b w:val="0"/>
          <w:szCs w:val="24"/>
          <w:lang w:val="en-US"/>
        </w:rPr>
        <w:t>VIII</w:t>
      </w:r>
      <w:r w:rsidRPr="005442AE">
        <w:rPr>
          <w:b w:val="0"/>
          <w:szCs w:val="24"/>
          <w:lang w:val="en-US"/>
        </w:rPr>
        <w:t xml:space="preserve"> must also be recorded excluding sales returns.  </w:t>
      </w:r>
    </w:p>
    <w:p w14:paraId="05EB57D6" w14:textId="77777777" w:rsidR="00641921" w:rsidRPr="005442AE" w:rsidRDefault="00641921" w:rsidP="00641921">
      <w:pPr>
        <w:rPr>
          <w:rFonts w:ascii="Times New Roman" w:hAnsi="Times New Roman" w:cs="Times New Roman"/>
          <w:sz w:val="24"/>
          <w:szCs w:val="24"/>
          <w:lang w:val="en-US"/>
        </w:rPr>
      </w:pPr>
    </w:p>
    <w:p w14:paraId="309566E3"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D.2.</w:t>
      </w:r>
      <w:r w:rsidRPr="005442AE">
        <w:rPr>
          <w:rFonts w:ascii="Times New Roman" w:hAnsi="Times New Roman" w:cs="Times New Roman"/>
          <w:b/>
          <w:sz w:val="24"/>
          <w:szCs w:val="24"/>
          <w:lang w:val="en-US"/>
        </w:rPr>
        <w:tab/>
        <w:t>RECORDS OF SALES IN THE DOMESTIC MARKET (A):</w:t>
      </w:r>
    </w:p>
    <w:p w14:paraId="6E98EA81" w14:textId="77777777" w:rsidR="00641921" w:rsidRPr="005442AE" w:rsidRDefault="00641921" w:rsidP="00641921">
      <w:pPr>
        <w:pStyle w:val="Ttulo7"/>
        <w:numPr>
          <w:ilvl w:val="0"/>
          <w:numId w:val="0"/>
        </w:numPr>
        <w:rPr>
          <w:b w:val="0"/>
          <w:szCs w:val="24"/>
          <w:lang w:val="en-US"/>
        </w:rPr>
      </w:pPr>
      <w:r w:rsidRPr="005442AE">
        <w:rPr>
          <w:b w:val="0"/>
          <w:szCs w:val="24"/>
          <w:lang w:val="en-US"/>
        </w:rPr>
        <w:t>D.2.1.</w:t>
      </w:r>
      <w:r w:rsidRPr="005442AE">
        <w:rPr>
          <w:b w:val="0"/>
          <w:szCs w:val="24"/>
          <w:lang w:val="en-US"/>
        </w:rPr>
        <w:tab/>
        <w:t>The information under field A must take into account the total of:</w:t>
      </w:r>
    </w:p>
    <w:p w14:paraId="7B69411C" w14:textId="77777777" w:rsidR="00641921" w:rsidRPr="005442AE" w:rsidRDefault="00641921" w:rsidP="00641921">
      <w:pPr>
        <w:pStyle w:val="Ttulo7"/>
        <w:numPr>
          <w:ilvl w:val="0"/>
          <w:numId w:val="0"/>
        </w:numPr>
        <w:rPr>
          <w:b w:val="0"/>
          <w:szCs w:val="24"/>
          <w:lang w:val="en-US"/>
        </w:rPr>
      </w:pPr>
    </w:p>
    <w:p w14:paraId="0FF3BEE5"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14EF0414" w14:textId="77777777"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Resales of the imported like product, if reported under item 8.1.7.</w:t>
      </w:r>
    </w:p>
    <w:p w14:paraId="307C1F2D" w14:textId="77777777" w:rsidR="00641921" w:rsidRPr="005442AE" w:rsidRDefault="00641921" w:rsidP="00641921">
      <w:pPr>
        <w:pStyle w:val="Ttulo7"/>
        <w:numPr>
          <w:ilvl w:val="0"/>
          <w:numId w:val="0"/>
        </w:numPr>
        <w:rPr>
          <w:b w:val="0"/>
          <w:szCs w:val="24"/>
          <w:lang w:val="en-US"/>
        </w:rPr>
      </w:pPr>
      <w:r w:rsidRPr="005442AE">
        <w:rPr>
          <w:b w:val="0"/>
          <w:szCs w:val="24"/>
          <w:lang w:val="en-US"/>
        </w:rPr>
        <w:tab/>
      </w:r>
    </w:p>
    <w:p w14:paraId="24C4C5C2" w14:textId="77777777" w:rsidR="00641921" w:rsidRPr="005442AE" w:rsidRDefault="00641921" w:rsidP="00641921">
      <w:pPr>
        <w:pStyle w:val="Ttulo7"/>
        <w:numPr>
          <w:ilvl w:val="0"/>
          <w:numId w:val="0"/>
        </w:numPr>
        <w:rPr>
          <w:b w:val="0"/>
          <w:szCs w:val="24"/>
          <w:lang w:val="en-US"/>
        </w:rPr>
      </w:pPr>
      <w:r w:rsidRPr="005442AE">
        <w:rPr>
          <w:b w:val="0"/>
          <w:szCs w:val="24"/>
          <w:lang w:val="en-US"/>
        </w:rPr>
        <w:t>(a.3)</w:t>
      </w:r>
      <w:r w:rsidRPr="005442AE">
        <w:rPr>
          <w:b w:val="0"/>
          <w:szCs w:val="24"/>
          <w:lang w:val="en-US"/>
        </w:rPr>
        <w:tab/>
        <w:t>Resales of the like product purchased in the domestic market of your’s company’s country, if reported under item 8.1.7.</w:t>
      </w:r>
    </w:p>
    <w:p w14:paraId="2BE37719" w14:textId="77777777" w:rsidR="00F75488" w:rsidRPr="005442AE" w:rsidRDefault="00F75488" w:rsidP="00F75488">
      <w:pPr>
        <w:spacing w:after="0" w:line="240" w:lineRule="auto"/>
        <w:rPr>
          <w:rFonts w:ascii="Times New Roman" w:hAnsi="Times New Roman" w:cs="Times New Roman"/>
          <w:lang w:val="en-US" w:eastAsia="pt-BR"/>
        </w:rPr>
      </w:pPr>
    </w:p>
    <w:p w14:paraId="505CC8D5" w14:textId="77777777" w:rsidR="00641921" w:rsidRPr="005442AE" w:rsidRDefault="00641921" w:rsidP="00641921">
      <w:pPr>
        <w:pStyle w:val="Ttulo7"/>
        <w:numPr>
          <w:ilvl w:val="0"/>
          <w:numId w:val="0"/>
        </w:numPr>
        <w:rPr>
          <w:b w:val="0"/>
          <w:szCs w:val="24"/>
          <w:lang w:val="en-US"/>
        </w:rPr>
      </w:pPr>
      <w:r w:rsidRPr="005442AE">
        <w:rPr>
          <w:b w:val="0"/>
          <w:szCs w:val="24"/>
          <w:lang w:val="en-US"/>
        </w:rPr>
        <w:t>(a.4)</w:t>
      </w:r>
      <w:r w:rsidRPr="005442AE">
        <w:rPr>
          <w:b w:val="0"/>
          <w:szCs w:val="24"/>
          <w:lang w:val="en-US"/>
        </w:rPr>
        <w:tab/>
        <w:t xml:space="preserve">Sales or resales of other products imported or purchased in the domestic market by your company, if reported under item 8.1.8. </w:t>
      </w:r>
    </w:p>
    <w:p w14:paraId="1291698D" w14:textId="77777777" w:rsidR="00641921" w:rsidRPr="005442AE" w:rsidRDefault="00641921" w:rsidP="00641921">
      <w:pPr>
        <w:rPr>
          <w:rFonts w:ascii="Times New Roman" w:hAnsi="Times New Roman" w:cs="Times New Roman"/>
          <w:sz w:val="24"/>
          <w:szCs w:val="24"/>
          <w:lang w:val="en-US"/>
        </w:rPr>
      </w:pPr>
    </w:p>
    <w:p w14:paraId="6F8AF55A"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D.3.</w:t>
      </w:r>
      <w:r w:rsidRPr="005442AE">
        <w:rPr>
          <w:rFonts w:ascii="Times New Roman" w:hAnsi="Times New Roman" w:cs="Times New Roman"/>
          <w:b/>
          <w:sz w:val="24"/>
          <w:szCs w:val="24"/>
          <w:lang w:val="en-US"/>
        </w:rPr>
        <w:tab/>
        <w:t>RECORDS OF EXPORTS TO THIRD-COUNTRY MARKETS (B):</w:t>
      </w:r>
    </w:p>
    <w:p w14:paraId="40F36133" w14:textId="77777777" w:rsidR="00641921" w:rsidRPr="005442AE" w:rsidRDefault="00641921" w:rsidP="00641921">
      <w:pPr>
        <w:pStyle w:val="Ttulo7"/>
        <w:numPr>
          <w:ilvl w:val="0"/>
          <w:numId w:val="0"/>
        </w:numPr>
        <w:rPr>
          <w:b w:val="0"/>
          <w:szCs w:val="24"/>
          <w:lang w:val="en-US"/>
        </w:rPr>
      </w:pPr>
      <w:r w:rsidRPr="005442AE">
        <w:rPr>
          <w:b w:val="0"/>
          <w:szCs w:val="24"/>
          <w:lang w:val="en-US"/>
        </w:rPr>
        <w:t>D.3.1.</w:t>
      </w:r>
      <w:r w:rsidRPr="005442AE">
        <w:rPr>
          <w:b w:val="0"/>
          <w:szCs w:val="24"/>
          <w:lang w:val="en-US"/>
        </w:rPr>
        <w:tab/>
        <w:t xml:space="preserve">The information under field B must take into account the total of: </w:t>
      </w:r>
    </w:p>
    <w:p w14:paraId="53E4C3C2" w14:textId="77777777" w:rsidR="00641921" w:rsidRPr="005442AE" w:rsidRDefault="00641921" w:rsidP="00641921">
      <w:pPr>
        <w:pStyle w:val="Ttulo7"/>
        <w:numPr>
          <w:ilvl w:val="0"/>
          <w:numId w:val="0"/>
        </w:numPr>
        <w:rPr>
          <w:b w:val="0"/>
          <w:szCs w:val="24"/>
          <w:lang w:val="en-US"/>
        </w:rPr>
      </w:pPr>
    </w:p>
    <w:p w14:paraId="0A36C857"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(a.1) </w:t>
      </w:r>
      <w:r w:rsidRPr="005442AE">
        <w:rPr>
          <w:rFonts w:ascii="Times New Roman" w:hAnsi="Times New Roman" w:cs="Times New Roman"/>
          <w:sz w:val="24"/>
          <w:szCs w:val="24"/>
          <w:lang w:val="en-US"/>
        </w:rPr>
        <w:tab/>
        <w:t xml:space="preserve">Exports of the product manufactured by your own company: add to the data </w:t>
      </w:r>
      <w:r w:rsidR="00264725" w:rsidRPr="005442AE">
        <w:rPr>
          <w:rFonts w:ascii="Times New Roman" w:hAnsi="Times New Roman" w:cs="Times New Roman"/>
          <w:sz w:val="24"/>
          <w:szCs w:val="24"/>
          <w:lang w:val="en-US"/>
        </w:rPr>
        <w:t>on</w:t>
      </w:r>
      <w:r w:rsidRPr="005442AE">
        <w:rPr>
          <w:rFonts w:ascii="Times New Roman" w:hAnsi="Times New Roman" w:cs="Times New Roman"/>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72B0636E" w14:textId="77777777" w:rsidR="00641921" w:rsidRPr="005442AE" w:rsidRDefault="00641921" w:rsidP="00641921">
      <w:pPr>
        <w:pStyle w:val="Ttulo7"/>
        <w:numPr>
          <w:ilvl w:val="0"/>
          <w:numId w:val="0"/>
        </w:numPr>
        <w:rPr>
          <w:b w:val="0"/>
          <w:szCs w:val="24"/>
          <w:lang w:val="en-US"/>
        </w:rPr>
      </w:pPr>
      <w:r w:rsidRPr="005442AE">
        <w:rPr>
          <w:b w:val="0"/>
          <w:szCs w:val="24"/>
          <w:lang w:val="en-US"/>
        </w:rPr>
        <w:t xml:space="preserve">(a.2) </w:t>
      </w:r>
      <w:r w:rsidRPr="005442AE">
        <w:rPr>
          <w:b w:val="0"/>
          <w:szCs w:val="24"/>
          <w:lang w:val="en-US"/>
        </w:rPr>
        <w:tab/>
        <w:t xml:space="preserve">Exports of the like product imported.   </w:t>
      </w:r>
    </w:p>
    <w:p w14:paraId="73E36B25" w14:textId="77777777" w:rsidR="00641921" w:rsidRPr="005442AE" w:rsidRDefault="00641921" w:rsidP="00641921">
      <w:pPr>
        <w:pStyle w:val="Ttulo7"/>
        <w:numPr>
          <w:ilvl w:val="0"/>
          <w:numId w:val="0"/>
        </w:numPr>
        <w:rPr>
          <w:b w:val="0"/>
          <w:szCs w:val="24"/>
          <w:lang w:val="en-US"/>
        </w:rPr>
      </w:pPr>
      <w:r w:rsidRPr="005442AE">
        <w:rPr>
          <w:b w:val="0"/>
          <w:szCs w:val="24"/>
          <w:lang w:val="en-US"/>
        </w:rPr>
        <w:tab/>
      </w:r>
    </w:p>
    <w:p w14:paraId="769251C4"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 xml:space="preserve">Exports of the like product purchased in the domestic market of your company’s country. </w:t>
      </w:r>
    </w:p>
    <w:p w14:paraId="6657B89F" w14:textId="77777777" w:rsidR="00641921" w:rsidRPr="005442AE" w:rsidRDefault="00641921" w:rsidP="00641921">
      <w:pPr>
        <w:pStyle w:val="Ttulo7"/>
        <w:numPr>
          <w:ilvl w:val="0"/>
          <w:numId w:val="0"/>
        </w:numPr>
        <w:tabs>
          <w:tab w:val="clear" w:pos="720"/>
          <w:tab w:val="left" w:pos="0"/>
        </w:tabs>
        <w:rPr>
          <w:b w:val="0"/>
          <w:szCs w:val="24"/>
          <w:lang w:val="en-US"/>
        </w:rPr>
      </w:pPr>
    </w:p>
    <w:p w14:paraId="4E52A5AB"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14:paraId="53AA7F44" w14:textId="77777777" w:rsidR="00641921" w:rsidRPr="005442AE" w:rsidRDefault="00641921" w:rsidP="00641921">
      <w:pPr>
        <w:pStyle w:val="Ttulo7"/>
        <w:numPr>
          <w:ilvl w:val="0"/>
          <w:numId w:val="0"/>
        </w:numPr>
        <w:rPr>
          <w:b w:val="0"/>
          <w:szCs w:val="24"/>
          <w:lang w:val="en-US"/>
        </w:rPr>
      </w:pPr>
    </w:p>
    <w:p w14:paraId="4EE12DFE" w14:textId="77777777" w:rsidR="00F75488" w:rsidRPr="005442AE" w:rsidRDefault="00F75488" w:rsidP="00641921">
      <w:pPr>
        <w:jc w:val="both"/>
        <w:rPr>
          <w:rFonts w:ascii="Times New Roman" w:hAnsi="Times New Roman" w:cs="Times New Roman"/>
          <w:b/>
          <w:sz w:val="24"/>
          <w:szCs w:val="24"/>
          <w:lang w:val="en-US"/>
        </w:rPr>
      </w:pPr>
    </w:p>
    <w:p w14:paraId="2FAE3E65"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D.4.</w:t>
      </w:r>
      <w:r w:rsidRPr="005442AE">
        <w:rPr>
          <w:rFonts w:ascii="Times New Roman" w:hAnsi="Times New Roman" w:cs="Times New Roman"/>
          <w:b/>
          <w:sz w:val="24"/>
          <w:szCs w:val="24"/>
          <w:lang w:val="en-US"/>
        </w:rPr>
        <w:tab/>
        <w:t>RECORDS OF EXPORTS TO BRAZIL (C):</w:t>
      </w:r>
    </w:p>
    <w:p w14:paraId="4A9C695B" w14:textId="77777777" w:rsidR="00641921" w:rsidRPr="005442AE" w:rsidRDefault="00641921" w:rsidP="00641921">
      <w:pPr>
        <w:pStyle w:val="Ttulo7"/>
        <w:numPr>
          <w:ilvl w:val="0"/>
          <w:numId w:val="0"/>
        </w:numPr>
        <w:rPr>
          <w:b w:val="0"/>
          <w:szCs w:val="24"/>
          <w:lang w:val="en-US"/>
        </w:rPr>
      </w:pPr>
      <w:r w:rsidRPr="005442AE">
        <w:rPr>
          <w:b w:val="0"/>
          <w:szCs w:val="24"/>
          <w:lang w:val="en-US"/>
        </w:rPr>
        <w:t>D.4.1.</w:t>
      </w:r>
      <w:r w:rsidRPr="005442AE">
        <w:rPr>
          <w:b w:val="0"/>
          <w:szCs w:val="24"/>
          <w:lang w:val="en-US"/>
        </w:rPr>
        <w:tab/>
        <w:t xml:space="preserve">The information under field C must take into account the total of: </w:t>
      </w:r>
    </w:p>
    <w:p w14:paraId="6D829887" w14:textId="77777777" w:rsidR="00641921" w:rsidRPr="005442AE" w:rsidRDefault="00641921" w:rsidP="00641921">
      <w:pPr>
        <w:pStyle w:val="Ttulo7"/>
        <w:numPr>
          <w:ilvl w:val="0"/>
          <w:numId w:val="0"/>
        </w:numPr>
        <w:rPr>
          <w:b w:val="0"/>
          <w:szCs w:val="24"/>
          <w:lang w:val="en-US"/>
        </w:rPr>
      </w:pPr>
    </w:p>
    <w:p w14:paraId="46227664"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3324C434" w14:textId="77777777"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 xml:space="preserve">Exports of the like product imported.  </w:t>
      </w:r>
    </w:p>
    <w:p w14:paraId="2487CB9F" w14:textId="77777777" w:rsidR="00641921" w:rsidRPr="005442AE" w:rsidRDefault="00641921" w:rsidP="00641921">
      <w:pPr>
        <w:pStyle w:val="Ttulo7"/>
        <w:numPr>
          <w:ilvl w:val="0"/>
          <w:numId w:val="0"/>
        </w:numPr>
        <w:rPr>
          <w:b w:val="0"/>
          <w:szCs w:val="24"/>
          <w:lang w:val="en-US"/>
        </w:rPr>
      </w:pPr>
    </w:p>
    <w:p w14:paraId="089B463E"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Exports of the like product purchased in the domestic market of your company’s country.</w:t>
      </w:r>
    </w:p>
    <w:p w14:paraId="47E263D5" w14:textId="77777777" w:rsidR="00641921" w:rsidRPr="005442AE" w:rsidRDefault="00641921" w:rsidP="00641921">
      <w:pPr>
        <w:pStyle w:val="Ttulo7"/>
        <w:numPr>
          <w:ilvl w:val="0"/>
          <w:numId w:val="0"/>
        </w:numPr>
        <w:rPr>
          <w:b w:val="0"/>
          <w:szCs w:val="24"/>
          <w:lang w:val="en-US"/>
        </w:rPr>
      </w:pPr>
    </w:p>
    <w:p w14:paraId="531CBBC4"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14:paraId="105C42CB" w14:textId="77777777" w:rsidR="00641921" w:rsidRPr="005442AE" w:rsidRDefault="00641921" w:rsidP="00641921">
      <w:pPr>
        <w:pStyle w:val="Ttulo7"/>
        <w:numPr>
          <w:ilvl w:val="0"/>
          <w:numId w:val="0"/>
        </w:numPr>
        <w:rPr>
          <w:b w:val="0"/>
          <w:szCs w:val="24"/>
          <w:lang w:val="en-US"/>
        </w:rPr>
      </w:pPr>
    </w:p>
    <w:p w14:paraId="3E7B3180" w14:textId="77777777" w:rsidR="00641921" w:rsidRPr="005442AE" w:rsidRDefault="00641921" w:rsidP="00641921">
      <w:pPr>
        <w:rPr>
          <w:rFonts w:ascii="Times New Roman" w:hAnsi="Times New Roman" w:cs="Times New Roman"/>
          <w:sz w:val="24"/>
          <w:szCs w:val="24"/>
          <w:lang w:val="en-US"/>
        </w:rPr>
      </w:pPr>
    </w:p>
    <w:p w14:paraId="1726C77B" w14:textId="77777777" w:rsidR="008A44D2" w:rsidRPr="005442AE" w:rsidRDefault="008A44D2">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14:paraId="45BF7434" w14:textId="77777777" w:rsidR="008A44D2" w:rsidRPr="005442AE" w:rsidRDefault="008A44D2" w:rsidP="006D0693">
      <w:pPr>
        <w:spacing w:after="0"/>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APPENDIX I</w:t>
      </w:r>
    </w:p>
    <w:p w14:paraId="5CD9C369"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LIABILITY COMMITMENT</w:t>
      </w:r>
    </w:p>
    <w:p w14:paraId="292A68CA" w14:textId="77777777" w:rsidR="008A44D2" w:rsidRPr="005442AE" w:rsidRDefault="008A44D2" w:rsidP="006D0693">
      <w:pPr>
        <w:spacing w:after="0"/>
        <w:rPr>
          <w:rFonts w:ascii="Times New Roman" w:hAnsi="Times New Roman" w:cs="Times New Roman"/>
          <w:sz w:val="24"/>
          <w:szCs w:val="24"/>
          <w:lang w:val="en-US"/>
        </w:rPr>
      </w:pPr>
    </w:p>
    <w:p w14:paraId="5B02D876" w14:textId="77777777" w:rsidR="008A44D2" w:rsidRPr="005442AE" w:rsidRDefault="008A44D2" w:rsidP="006D0693">
      <w:pPr>
        <w:spacing w:after="0" w:line="240" w:lineRule="auto"/>
        <w:rPr>
          <w:rFonts w:ascii="Times New Roman" w:hAnsi="Times New Roman" w:cs="Times New Roman"/>
          <w:sz w:val="24"/>
          <w:szCs w:val="24"/>
          <w:lang w:val="en-US"/>
        </w:rPr>
      </w:pPr>
    </w:p>
    <w:p w14:paraId="173700DC" w14:textId="77777777"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INTERESTED PARTY:</w:t>
      </w:r>
    </w:p>
    <w:p w14:paraId="3428B12B" w14:textId="77777777" w:rsidR="008A44D2" w:rsidRPr="005442AE" w:rsidRDefault="008A44D2" w:rsidP="006D0693">
      <w:pPr>
        <w:spacing w:after="0" w:line="240" w:lineRule="auto"/>
        <w:rPr>
          <w:rFonts w:ascii="Times New Roman" w:hAnsi="Times New Roman" w:cs="Times New Roman"/>
          <w:sz w:val="24"/>
          <w:szCs w:val="24"/>
          <w:lang w:val="en-US"/>
        </w:rPr>
      </w:pPr>
    </w:p>
    <w:p w14:paraId="18218FC5" w14:textId="77777777"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w:t>
      </w:r>
    </w:p>
    <w:p w14:paraId="5A95478A"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2BE66435"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 JOB POSITION:</w:t>
      </w:r>
    </w:p>
    <w:p w14:paraId="409F0E62"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30F7AA3B"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284A711A"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4AE1B9DA"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50A3BE01" w14:textId="77777777" w:rsidR="008A44D2" w:rsidRPr="004F59ED" w:rsidRDefault="008A44D2" w:rsidP="006D0693">
      <w:pPr>
        <w:spacing w:after="0" w:line="240" w:lineRule="auto"/>
        <w:jc w:val="both"/>
        <w:rPr>
          <w:rFonts w:ascii="Times New Roman" w:hAnsi="Times New Roman" w:cs="Times New Roman"/>
          <w:b/>
          <w:bCs/>
          <w:sz w:val="24"/>
          <w:szCs w:val="24"/>
          <w:lang w:val="en-US"/>
        </w:rPr>
      </w:pPr>
    </w:p>
    <w:p w14:paraId="34BD1617" w14:textId="77777777" w:rsidR="008A44D2" w:rsidRPr="004F59ED" w:rsidRDefault="008A44D2" w:rsidP="006D0693">
      <w:pPr>
        <w:spacing w:after="0" w:line="240" w:lineRule="auto"/>
        <w:jc w:val="both"/>
        <w:rPr>
          <w:rFonts w:ascii="Times New Roman" w:hAnsi="Times New Roman" w:cs="Times New Roman"/>
          <w:b/>
          <w:bCs/>
          <w:sz w:val="24"/>
          <w:szCs w:val="24"/>
          <w:lang w:val="en-US"/>
        </w:rPr>
      </w:pPr>
      <w:r w:rsidRPr="004F59ED">
        <w:rPr>
          <w:rFonts w:ascii="Times New Roman" w:hAnsi="Times New Roman" w:cs="Times New Roman"/>
          <w:b/>
          <w:bCs/>
          <w:sz w:val="24"/>
          <w:szCs w:val="24"/>
          <w:lang w:val="en-US"/>
        </w:rPr>
        <w:t>ELETRONIC ADDRESS</w:t>
      </w:r>
      <w:r w:rsidR="004F59ED" w:rsidRPr="004F59ED">
        <w:rPr>
          <w:rFonts w:ascii="Times New Roman" w:hAnsi="Times New Roman" w:cs="Times New Roman"/>
          <w:b/>
          <w:bCs/>
          <w:sz w:val="24"/>
          <w:szCs w:val="24"/>
          <w:lang w:val="en-US"/>
        </w:rPr>
        <w:t xml:space="preserve"> </w:t>
      </w:r>
      <w:r w:rsidR="004F59ED" w:rsidRPr="004F59ED">
        <w:rPr>
          <w:rFonts w:ascii="Times New Roman" w:hAnsi="Times New Roman"/>
          <w:b/>
          <w:bCs/>
          <w:snapToGrid w:val="0"/>
          <w:sz w:val="24"/>
          <w:szCs w:val="24"/>
          <w:lang w:val="en-US"/>
        </w:rPr>
        <w:t>(e-mail)</w:t>
      </w:r>
      <w:r w:rsidRPr="004F59ED">
        <w:rPr>
          <w:rFonts w:ascii="Times New Roman" w:hAnsi="Times New Roman" w:cs="Times New Roman"/>
          <w:b/>
          <w:bCs/>
          <w:sz w:val="24"/>
          <w:szCs w:val="24"/>
          <w:lang w:val="en-US"/>
        </w:rPr>
        <w:t>:</w:t>
      </w:r>
    </w:p>
    <w:p w14:paraId="55052F25" w14:textId="77777777" w:rsidR="008A44D2" w:rsidRPr="005442AE" w:rsidRDefault="008A44D2" w:rsidP="006D0693">
      <w:pPr>
        <w:spacing w:after="0"/>
        <w:jc w:val="both"/>
        <w:rPr>
          <w:rFonts w:ascii="Times New Roman" w:hAnsi="Times New Roman" w:cs="Times New Roman"/>
          <w:sz w:val="24"/>
          <w:szCs w:val="24"/>
          <w:lang w:val="en-US"/>
        </w:rPr>
      </w:pPr>
    </w:p>
    <w:p w14:paraId="42EE8086" w14:textId="77777777" w:rsidR="008A44D2" w:rsidRPr="005442AE" w:rsidRDefault="008A44D2" w:rsidP="006D0693">
      <w:pPr>
        <w:spacing w:after="0"/>
        <w:rPr>
          <w:rFonts w:ascii="Times New Roman" w:hAnsi="Times New Roman" w:cs="Times New Roman"/>
          <w:sz w:val="24"/>
          <w:szCs w:val="24"/>
          <w:lang w:val="en-US"/>
        </w:rPr>
      </w:pPr>
    </w:p>
    <w:p w14:paraId="52C5659A" w14:textId="77777777" w:rsidR="008A44D2" w:rsidRPr="005442AE" w:rsidRDefault="008A44D2" w:rsidP="006D0693">
      <w:pPr>
        <w:spacing w:after="0"/>
        <w:rPr>
          <w:rFonts w:ascii="Times New Roman" w:hAnsi="Times New Roman" w:cs="Times New Roman"/>
          <w:sz w:val="24"/>
          <w:szCs w:val="24"/>
          <w:lang w:val="en-US"/>
        </w:rPr>
      </w:pPr>
    </w:p>
    <w:p w14:paraId="79D7A560"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w:t>
      </w:r>
      <w:r w:rsidRPr="005442AE">
        <w:rPr>
          <w:rFonts w:ascii="Times New Roman" w:hAnsi="Times New Roman" w:cs="Times New Roman"/>
          <w:bCs/>
          <w:sz w:val="24"/>
          <w:szCs w:val="24"/>
          <w:lang w:val="en-US"/>
        </w:rPr>
        <w:t xml:space="preserve"> hereby certify the veracity of the information contained in</w:t>
      </w:r>
      <w:r w:rsidRPr="005442AE">
        <w:rPr>
          <w:rFonts w:ascii="Times New Roman" w:hAnsi="Times New Roman" w:cs="Times New Roman"/>
          <w:sz w:val="24"/>
          <w:szCs w:val="24"/>
          <w:lang w:val="en-US"/>
        </w:rPr>
        <w:t xml:space="preserve"> this questionnaire and </w:t>
      </w:r>
      <w:r w:rsidRPr="005442AE">
        <w:rPr>
          <w:rFonts w:ascii="Times New Roman" w:hAnsi="Times New Roman" w:cs="Times New Roman"/>
          <w:bCs/>
          <w:sz w:val="24"/>
          <w:szCs w:val="24"/>
          <w:lang w:val="en-US"/>
        </w:rPr>
        <w:t xml:space="preserve">I am aware that </w:t>
      </w:r>
      <w:r w:rsidR="0009512E" w:rsidRPr="005442AE">
        <w:rPr>
          <w:rFonts w:ascii="Times New Roman" w:hAnsi="Times New Roman" w:cs="Times New Roman"/>
          <w:bCs/>
          <w:sz w:val="24"/>
          <w:szCs w:val="24"/>
          <w:lang w:val="en-US"/>
        </w:rPr>
        <w:t>this</w:t>
      </w:r>
      <w:r w:rsidRPr="005442AE">
        <w:rPr>
          <w:rFonts w:ascii="Times New Roman" w:hAnsi="Times New Roman" w:cs="Times New Roman"/>
          <w:bCs/>
          <w:sz w:val="24"/>
          <w:szCs w:val="24"/>
          <w:lang w:val="en-US"/>
        </w:rPr>
        <w:t xml:space="preserve"> information </w:t>
      </w:r>
      <w:r w:rsidR="0009512E" w:rsidRPr="005442AE">
        <w:rPr>
          <w:rFonts w:ascii="Times New Roman" w:hAnsi="Times New Roman" w:cs="Times New Roman"/>
          <w:bCs/>
          <w:sz w:val="24"/>
          <w:szCs w:val="24"/>
          <w:lang w:val="en-US"/>
        </w:rPr>
        <w:t>is</w:t>
      </w:r>
      <w:r w:rsidRPr="005442AE">
        <w:rPr>
          <w:rFonts w:ascii="Times New Roman" w:hAnsi="Times New Roman" w:cs="Times New Roman"/>
          <w:bCs/>
          <w:sz w:val="24"/>
          <w:szCs w:val="24"/>
          <w:lang w:val="en-US"/>
        </w:rPr>
        <w:t xml:space="preserve"> subject to </w:t>
      </w:r>
      <w:r w:rsidRPr="005442AE">
        <w:rPr>
          <w:rFonts w:ascii="Times New Roman" w:hAnsi="Times New Roman" w:cs="Times New Roman"/>
          <w:sz w:val="24"/>
          <w:szCs w:val="24"/>
          <w:lang w:val="en-US"/>
        </w:rPr>
        <w:t xml:space="preserve">on-the-spot </w:t>
      </w:r>
      <w:r w:rsidR="00E446CC" w:rsidRPr="005442AE">
        <w:rPr>
          <w:rFonts w:ascii="Times New Roman" w:hAnsi="Times New Roman" w:cs="Times New Roman"/>
          <w:sz w:val="24"/>
          <w:szCs w:val="24"/>
          <w:lang w:val="en-US"/>
        </w:rPr>
        <w:t>verification</w:t>
      </w:r>
      <w:r w:rsidRPr="005442AE">
        <w:rPr>
          <w:rFonts w:ascii="Times New Roman" w:hAnsi="Times New Roman" w:cs="Times New Roman"/>
          <w:sz w:val="24"/>
          <w:szCs w:val="24"/>
          <w:lang w:val="en-US"/>
        </w:rPr>
        <w:t xml:space="preserve">. </w:t>
      </w:r>
    </w:p>
    <w:p w14:paraId="60F04B4F" w14:textId="77777777" w:rsidR="008A44D2" w:rsidRPr="005442AE" w:rsidRDefault="008A44D2" w:rsidP="006D0693">
      <w:pPr>
        <w:spacing w:after="0"/>
        <w:jc w:val="both"/>
        <w:rPr>
          <w:rFonts w:ascii="Times New Roman" w:hAnsi="Times New Roman" w:cs="Times New Roman"/>
          <w:color w:val="FF0000"/>
          <w:sz w:val="24"/>
          <w:szCs w:val="24"/>
          <w:lang w:val="en-US"/>
        </w:rPr>
      </w:pPr>
    </w:p>
    <w:p w14:paraId="7D860437"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authorize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to use the information contained in this questionnaire. </w:t>
      </w:r>
    </w:p>
    <w:p w14:paraId="195CAF1D" w14:textId="77777777" w:rsidR="008A44D2" w:rsidRPr="005442AE" w:rsidRDefault="008A44D2" w:rsidP="006D0693">
      <w:pPr>
        <w:spacing w:after="0"/>
        <w:ind w:firstLine="708"/>
        <w:jc w:val="both"/>
        <w:rPr>
          <w:rFonts w:ascii="Times New Roman" w:hAnsi="Times New Roman" w:cs="Times New Roman"/>
          <w:sz w:val="24"/>
          <w:szCs w:val="24"/>
          <w:lang w:val="en-US"/>
        </w:rPr>
      </w:pPr>
    </w:p>
    <w:p w14:paraId="13B6AC34"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 am aware that the information presented  as confidential,</w:t>
      </w:r>
      <w:r w:rsidRPr="005442AE">
        <w:rPr>
          <w:rFonts w:ascii="Times New Roman" w:hAnsi="Times New Roman" w:cs="Times New Roman"/>
          <w:b/>
          <w:bCs/>
          <w:lang w:val="en-US"/>
        </w:rPr>
        <w:t xml:space="preserve"> </w:t>
      </w:r>
      <w:r w:rsidRPr="005442AE">
        <w:rPr>
          <w:rFonts w:ascii="Times New Roman" w:hAnsi="Times New Roman" w:cs="Times New Roman"/>
          <w:bCs/>
          <w:sz w:val="24"/>
          <w:szCs w:val="24"/>
          <w:lang w:val="en-US"/>
        </w:rPr>
        <w:t>provided that this classification is justified</w:t>
      </w:r>
      <w:r w:rsidRPr="005442AE">
        <w:rPr>
          <w:rFonts w:ascii="Times New Roman" w:hAnsi="Times New Roman" w:cs="Times New Roman"/>
          <w:sz w:val="24"/>
          <w:szCs w:val="24"/>
          <w:lang w:val="en-US"/>
        </w:rPr>
        <w:t xml:space="preserve">, will be treated as such and will not be revealed without the express consent of the party I represent,  </w:t>
      </w:r>
      <w:r w:rsidRPr="005442AE">
        <w:rPr>
          <w:rFonts w:ascii="Times New Roman" w:hAnsi="Times New Roman" w:cs="Times New Roman"/>
          <w:bCs/>
          <w:sz w:val="24"/>
          <w:szCs w:val="24"/>
          <w:lang w:val="en-US"/>
        </w:rPr>
        <w:t>pursuant to the legal provisions applicable</w:t>
      </w:r>
      <w:r w:rsidRPr="005442AE">
        <w:rPr>
          <w:rFonts w:ascii="Times New Roman" w:hAnsi="Times New Roman" w:cs="Times New Roman"/>
          <w:sz w:val="24"/>
          <w:szCs w:val="24"/>
          <w:lang w:val="en-US"/>
        </w:rPr>
        <w:t xml:space="preserve">. </w:t>
      </w:r>
    </w:p>
    <w:p w14:paraId="61F8F100" w14:textId="77777777" w:rsidR="008A44D2" w:rsidRPr="005442AE" w:rsidRDefault="008A44D2" w:rsidP="006D0693">
      <w:pPr>
        <w:spacing w:after="0"/>
        <w:ind w:firstLine="708"/>
        <w:jc w:val="both"/>
        <w:rPr>
          <w:rFonts w:ascii="Times New Roman" w:hAnsi="Times New Roman" w:cs="Times New Roman"/>
          <w:lang w:val="en-US"/>
        </w:rPr>
      </w:pPr>
    </w:p>
    <w:p w14:paraId="264269FD" w14:textId="77777777" w:rsidR="00AA6D19" w:rsidRPr="005442AE" w:rsidRDefault="00AA6D19" w:rsidP="006D0693">
      <w:pPr>
        <w:spacing w:after="0"/>
        <w:ind w:firstLine="708"/>
        <w:jc w:val="both"/>
        <w:rPr>
          <w:rFonts w:ascii="Times New Roman" w:hAnsi="Times New Roman" w:cs="Times New Roman"/>
          <w:lang w:val="en-US"/>
        </w:rPr>
      </w:pPr>
    </w:p>
    <w:p w14:paraId="5CE8D258" w14:textId="77777777" w:rsidR="00AA6D19" w:rsidRPr="005442AE" w:rsidRDefault="00AA6D19" w:rsidP="006D0693">
      <w:pPr>
        <w:spacing w:after="0"/>
        <w:ind w:firstLine="708"/>
        <w:jc w:val="both"/>
        <w:rPr>
          <w:rFonts w:ascii="Times New Roman" w:hAnsi="Times New Roman" w:cs="Times New Roman"/>
          <w:lang w:val="en-US"/>
        </w:rPr>
      </w:pPr>
    </w:p>
    <w:p w14:paraId="6ADA6617" w14:textId="77777777" w:rsidR="008A44D2" w:rsidRPr="005442AE" w:rsidRDefault="00F20780" w:rsidP="006D0693">
      <w:pPr>
        <w:spacing w:after="0"/>
        <w:jc w:val="right"/>
        <w:rPr>
          <w:rFonts w:ascii="Times New Roman" w:hAnsi="Times New Roman" w:cs="Times New Roman"/>
          <w:sz w:val="24"/>
          <w:szCs w:val="24"/>
          <w:lang w:val="en-US"/>
        </w:rPr>
      </w:pPr>
      <w:r w:rsidRPr="005442AE">
        <w:rPr>
          <w:rFonts w:ascii="Times New Roman" w:hAnsi="Times New Roman" w:cs="Times New Roman"/>
          <w:sz w:val="24"/>
          <w:szCs w:val="24"/>
          <w:lang w:val="en-US"/>
        </w:rPr>
        <w:t>Place and d</w:t>
      </w:r>
      <w:r w:rsidR="008A44D2" w:rsidRPr="005442AE">
        <w:rPr>
          <w:rFonts w:ascii="Times New Roman" w:hAnsi="Times New Roman" w:cs="Times New Roman"/>
          <w:sz w:val="24"/>
          <w:szCs w:val="24"/>
          <w:lang w:val="en-US"/>
        </w:rPr>
        <w:t>ate</w:t>
      </w:r>
    </w:p>
    <w:p w14:paraId="578B5E50" w14:textId="77777777" w:rsidR="008A44D2" w:rsidRPr="005442AE" w:rsidRDefault="008A44D2" w:rsidP="006D0693">
      <w:pPr>
        <w:spacing w:after="0"/>
        <w:jc w:val="center"/>
        <w:rPr>
          <w:rFonts w:ascii="Times New Roman" w:hAnsi="Times New Roman" w:cs="Times New Roman"/>
          <w:sz w:val="24"/>
          <w:szCs w:val="24"/>
          <w:lang w:val="en-US"/>
        </w:rPr>
      </w:pPr>
    </w:p>
    <w:p w14:paraId="18AE1AE0" w14:textId="77777777" w:rsidR="00AA6D19" w:rsidRPr="005442AE" w:rsidRDefault="00AA6D19" w:rsidP="006D0693">
      <w:pPr>
        <w:spacing w:after="0"/>
        <w:jc w:val="center"/>
        <w:rPr>
          <w:rFonts w:ascii="Times New Roman" w:hAnsi="Times New Roman" w:cs="Times New Roman"/>
          <w:sz w:val="24"/>
          <w:szCs w:val="24"/>
          <w:lang w:val="en-US"/>
        </w:rPr>
      </w:pPr>
    </w:p>
    <w:p w14:paraId="6A49C7DB" w14:textId="77777777" w:rsidR="00AA6D19" w:rsidRPr="005442AE" w:rsidRDefault="00AA6D19" w:rsidP="006D0693">
      <w:pPr>
        <w:spacing w:after="0"/>
        <w:jc w:val="center"/>
        <w:rPr>
          <w:rFonts w:ascii="Times New Roman" w:hAnsi="Times New Roman" w:cs="Times New Roman"/>
          <w:sz w:val="24"/>
          <w:szCs w:val="24"/>
          <w:lang w:val="en-US"/>
        </w:rPr>
      </w:pPr>
    </w:p>
    <w:p w14:paraId="2B851D83" w14:textId="77777777" w:rsidR="00AA6D19" w:rsidRPr="005442AE" w:rsidRDefault="00AA6D19" w:rsidP="006D0693">
      <w:pPr>
        <w:spacing w:after="0"/>
        <w:jc w:val="center"/>
        <w:rPr>
          <w:rFonts w:ascii="Times New Roman" w:hAnsi="Times New Roman" w:cs="Times New Roman"/>
          <w:sz w:val="24"/>
          <w:szCs w:val="24"/>
          <w:lang w:val="en-US"/>
        </w:rPr>
      </w:pPr>
    </w:p>
    <w:p w14:paraId="2CC9F538" w14:textId="77777777" w:rsidR="00AA6D19" w:rsidRPr="005442AE" w:rsidRDefault="00AA6D19" w:rsidP="006D0693">
      <w:pPr>
        <w:spacing w:after="0"/>
        <w:jc w:val="center"/>
        <w:rPr>
          <w:rFonts w:ascii="Times New Roman" w:hAnsi="Times New Roman" w:cs="Times New Roman"/>
          <w:sz w:val="24"/>
          <w:szCs w:val="24"/>
          <w:lang w:val="en-US"/>
        </w:rPr>
      </w:pPr>
    </w:p>
    <w:p w14:paraId="5AD13BE2" w14:textId="77777777" w:rsidR="00AA6D19" w:rsidRPr="005442AE" w:rsidRDefault="00AA6D19" w:rsidP="006D0693">
      <w:pPr>
        <w:spacing w:after="0"/>
        <w:jc w:val="center"/>
        <w:rPr>
          <w:rFonts w:ascii="Times New Roman" w:hAnsi="Times New Roman" w:cs="Times New Roman"/>
          <w:sz w:val="24"/>
          <w:szCs w:val="24"/>
          <w:lang w:val="en-US"/>
        </w:rPr>
      </w:pPr>
    </w:p>
    <w:p w14:paraId="27F34570" w14:textId="77777777" w:rsidR="00AA6D19" w:rsidRPr="005442AE" w:rsidRDefault="00AA6D19" w:rsidP="006D0693">
      <w:pPr>
        <w:spacing w:after="0"/>
        <w:jc w:val="center"/>
        <w:rPr>
          <w:rFonts w:ascii="Times New Roman" w:hAnsi="Times New Roman" w:cs="Times New Roman"/>
          <w:sz w:val="24"/>
          <w:szCs w:val="24"/>
          <w:lang w:val="en-US"/>
        </w:rPr>
      </w:pPr>
    </w:p>
    <w:p w14:paraId="3ABBA896"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signature</w:t>
      </w:r>
    </w:p>
    <w:p w14:paraId="4C3F6699"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legible name</w:t>
      </w:r>
    </w:p>
    <w:p w14:paraId="374FC8D5" w14:textId="77777777" w:rsidR="008A44D2" w:rsidRPr="006E0824"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position</w:t>
      </w:r>
    </w:p>
    <w:p w14:paraId="0AD877A3" w14:textId="77777777" w:rsidR="008A44D2" w:rsidRPr="006E0824" w:rsidRDefault="008A44D2" w:rsidP="006D0693">
      <w:pPr>
        <w:spacing w:after="0"/>
        <w:rPr>
          <w:rFonts w:ascii="Times New Roman" w:hAnsi="Times New Roman" w:cs="Times New Roman"/>
          <w:lang w:val="en-US"/>
        </w:rPr>
      </w:pPr>
    </w:p>
    <w:p w14:paraId="2D725D0A" w14:textId="77777777" w:rsidR="008A44D2" w:rsidRPr="006E0824" w:rsidRDefault="008A44D2" w:rsidP="006D0693">
      <w:pPr>
        <w:spacing w:after="0"/>
        <w:rPr>
          <w:rFonts w:ascii="Times New Roman" w:hAnsi="Times New Roman" w:cs="Times New Roman"/>
          <w:lang w:val="en-US"/>
        </w:rPr>
      </w:pPr>
    </w:p>
    <w:sectPr w:rsidR="008A44D2" w:rsidRPr="006E0824" w:rsidSect="003F133B">
      <w:headerReference w:type="default" r:id="rId8"/>
      <w:footerReference w:type="default" r:id="rId9"/>
      <w:footerReference w:type="first" r:id="rId10"/>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BF56E" w14:textId="77777777" w:rsidR="002755D6" w:rsidRDefault="002755D6">
      <w:pPr>
        <w:spacing w:after="0" w:line="240" w:lineRule="auto"/>
      </w:pPr>
      <w:r>
        <w:separator/>
      </w:r>
    </w:p>
  </w:endnote>
  <w:endnote w:type="continuationSeparator" w:id="0">
    <w:p w14:paraId="09F469B7" w14:textId="77777777" w:rsidR="002755D6" w:rsidRDefault="00275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34C19" w14:textId="77777777" w:rsidR="002755D6" w:rsidRPr="00343607" w:rsidRDefault="002755D6">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Pr="00343607">
      <w:rPr>
        <w:rStyle w:val="Nmerodepgina"/>
        <w:noProof/>
        <w:lang w:val="en-US"/>
      </w:rPr>
      <w:t>20</w:t>
    </w:r>
    <w:r>
      <w:rPr>
        <w:rStyle w:val="Nmerodepgina"/>
      </w:rPr>
      <w:fldChar w:fldCharType="end"/>
    </w:r>
  </w:p>
  <w:p w14:paraId="254B5A3D" w14:textId="77777777" w:rsidR="002755D6" w:rsidRPr="00B10A3A" w:rsidRDefault="002755D6"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6" w:author="Zahra Faheina Gadelha" w:date="2015-06-23T11:15:00Z">
      <w:r>
        <w:rPr>
          <w:color w:val="FF0000"/>
          <w:sz w:val="16"/>
          <w:szCs w:val="16"/>
          <w:lang w:val="en-US"/>
        </w:rPr>
        <w:t>.0</w:t>
      </w:r>
    </w:ins>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43398" w14:textId="77777777" w:rsidR="002755D6" w:rsidRDefault="002755D6">
    <w:pPr>
      <w:pStyle w:val="Rodap"/>
      <w:rPr>
        <w:sz w:val="16"/>
        <w:szCs w:val="16"/>
      </w:rPr>
    </w:pPr>
  </w:p>
  <w:p w14:paraId="593C1314" w14:textId="77777777" w:rsidR="002755D6" w:rsidRPr="00B10A3A" w:rsidRDefault="002755D6">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7"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5FEBB" w14:textId="77777777" w:rsidR="002755D6" w:rsidRDefault="002755D6">
      <w:pPr>
        <w:spacing w:after="0" w:line="240" w:lineRule="auto"/>
      </w:pPr>
      <w:r>
        <w:separator/>
      </w:r>
    </w:p>
  </w:footnote>
  <w:footnote w:type="continuationSeparator" w:id="0">
    <w:p w14:paraId="050CD08C" w14:textId="77777777" w:rsidR="002755D6" w:rsidRDefault="00275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73713" w14:textId="77777777" w:rsidR="002755D6" w:rsidRPr="00E90ABD" w:rsidRDefault="002755D6"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2"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4"/>
  </w:num>
  <w:num w:numId="2">
    <w:abstractNumId w:val="3"/>
  </w:num>
  <w:num w:numId="3">
    <w:abstractNumId w:val="2"/>
  </w:num>
  <w:num w:numId="4">
    <w:abstractNumId w:val="0"/>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4F42"/>
    <w:rsid w:val="0009512E"/>
    <w:rsid w:val="000A3A37"/>
    <w:rsid w:val="000A6ED7"/>
    <w:rsid w:val="000B026D"/>
    <w:rsid w:val="000C483E"/>
    <w:rsid w:val="000D0FED"/>
    <w:rsid w:val="000E21EC"/>
    <w:rsid w:val="000E3096"/>
    <w:rsid w:val="000E7C0F"/>
    <w:rsid w:val="000F2072"/>
    <w:rsid w:val="000F2B96"/>
    <w:rsid w:val="000F69B0"/>
    <w:rsid w:val="001066B4"/>
    <w:rsid w:val="001157B4"/>
    <w:rsid w:val="00122125"/>
    <w:rsid w:val="001233B4"/>
    <w:rsid w:val="00125E6A"/>
    <w:rsid w:val="00126B5D"/>
    <w:rsid w:val="0013617D"/>
    <w:rsid w:val="00136BE6"/>
    <w:rsid w:val="0014284C"/>
    <w:rsid w:val="00147A4E"/>
    <w:rsid w:val="001504E7"/>
    <w:rsid w:val="00150CD0"/>
    <w:rsid w:val="001528E3"/>
    <w:rsid w:val="00153718"/>
    <w:rsid w:val="00155798"/>
    <w:rsid w:val="001672D7"/>
    <w:rsid w:val="00170B3B"/>
    <w:rsid w:val="00177B42"/>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F3049"/>
    <w:rsid w:val="001F64C1"/>
    <w:rsid w:val="00201C61"/>
    <w:rsid w:val="002108D8"/>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55D6"/>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134B7"/>
    <w:rsid w:val="00315185"/>
    <w:rsid w:val="00316A64"/>
    <w:rsid w:val="00322C40"/>
    <w:rsid w:val="003244BF"/>
    <w:rsid w:val="00325B7A"/>
    <w:rsid w:val="00334F14"/>
    <w:rsid w:val="003420B6"/>
    <w:rsid w:val="0034228C"/>
    <w:rsid w:val="00343607"/>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2A8D"/>
    <w:rsid w:val="004232B9"/>
    <w:rsid w:val="0042722A"/>
    <w:rsid w:val="0042742C"/>
    <w:rsid w:val="004327A0"/>
    <w:rsid w:val="00447EAA"/>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404"/>
    <w:rsid w:val="004E4C23"/>
    <w:rsid w:val="004E4FC6"/>
    <w:rsid w:val="004F406F"/>
    <w:rsid w:val="004F590B"/>
    <w:rsid w:val="004F59ED"/>
    <w:rsid w:val="004F76A9"/>
    <w:rsid w:val="00502462"/>
    <w:rsid w:val="00506B6C"/>
    <w:rsid w:val="0051142F"/>
    <w:rsid w:val="005131AD"/>
    <w:rsid w:val="00520040"/>
    <w:rsid w:val="0052421B"/>
    <w:rsid w:val="005327AA"/>
    <w:rsid w:val="00533901"/>
    <w:rsid w:val="0053395E"/>
    <w:rsid w:val="005347F1"/>
    <w:rsid w:val="005367C5"/>
    <w:rsid w:val="00540FE4"/>
    <w:rsid w:val="005442AE"/>
    <w:rsid w:val="00544825"/>
    <w:rsid w:val="0054503F"/>
    <w:rsid w:val="00557FFE"/>
    <w:rsid w:val="00576861"/>
    <w:rsid w:val="00597647"/>
    <w:rsid w:val="005A2D54"/>
    <w:rsid w:val="005B2C90"/>
    <w:rsid w:val="005B3A66"/>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CA4"/>
    <w:rsid w:val="006222FB"/>
    <w:rsid w:val="00632096"/>
    <w:rsid w:val="0063530B"/>
    <w:rsid w:val="00637CD6"/>
    <w:rsid w:val="00641921"/>
    <w:rsid w:val="006444C5"/>
    <w:rsid w:val="006467D9"/>
    <w:rsid w:val="00646F0C"/>
    <w:rsid w:val="00651AC2"/>
    <w:rsid w:val="0067026F"/>
    <w:rsid w:val="00674DEA"/>
    <w:rsid w:val="00675D0A"/>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3E85"/>
    <w:rsid w:val="00826C82"/>
    <w:rsid w:val="00826DB7"/>
    <w:rsid w:val="0082752F"/>
    <w:rsid w:val="00832020"/>
    <w:rsid w:val="00836DAA"/>
    <w:rsid w:val="0084120E"/>
    <w:rsid w:val="008433E9"/>
    <w:rsid w:val="00847B63"/>
    <w:rsid w:val="00854030"/>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642CE"/>
    <w:rsid w:val="0096624D"/>
    <w:rsid w:val="009711F7"/>
    <w:rsid w:val="009748E2"/>
    <w:rsid w:val="0099693E"/>
    <w:rsid w:val="009A1459"/>
    <w:rsid w:val="009A2706"/>
    <w:rsid w:val="009B0FB7"/>
    <w:rsid w:val="009B7107"/>
    <w:rsid w:val="009C1D82"/>
    <w:rsid w:val="009D1EDF"/>
    <w:rsid w:val="009E05D3"/>
    <w:rsid w:val="009E05DA"/>
    <w:rsid w:val="009E3710"/>
    <w:rsid w:val="009E789B"/>
    <w:rsid w:val="009F092F"/>
    <w:rsid w:val="009F133A"/>
    <w:rsid w:val="009F2C28"/>
    <w:rsid w:val="009F4B88"/>
    <w:rsid w:val="00A002CC"/>
    <w:rsid w:val="00A0086E"/>
    <w:rsid w:val="00A07F82"/>
    <w:rsid w:val="00A1498D"/>
    <w:rsid w:val="00A160A1"/>
    <w:rsid w:val="00A21BB2"/>
    <w:rsid w:val="00A2316B"/>
    <w:rsid w:val="00A23258"/>
    <w:rsid w:val="00A24301"/>
    <w:rsid w:val="00A251F5"/>
    <w:rsid w:val="00A320F2"/>
    <w:rsid w:val="00A3282A"/>
    <w:rsid w:val="00A329BA"/>
    <w:rsid w:val="00A358F6"/>
    <w:rsid w:val="00A3606F"/>
    <w:rsid w:val="00A4067C"/>
    <w:rsid w:val="00A428AD"/>
    <w:rsid w:val="00A5339D"/>
    <w:rsid w:val="00A535FB"/>
    <w:rsid w:val="00A63308"/>
    <w:rsid w:val="00A7335D"/>
    <w:rsid w:val="00A74E22"/>
    <w:rsid w:val="00A82854"/>
    <w:rsid w:val="00A87FF0"/>
    <w:rsid w:val="00A92D4D"/>
    <w:rsid w:val="00A95976"/>
    <w:rsid w:val="00A96A30"/>
    <w:rsid w:val="00AA1963"/>
    <w:rsid w:val="00AA5F8F"/>
    <w:rsid w:val="00AA6D19"/>
    <w:rsid w:val="00AB101F"/>
    <w:rsid w:val="00AC19DD"/>
    <w:rsid w:val="00AC44AB"/>
    <w:rsid w:val="00AC4B0F"/>
    <w:rsid w:val="00AC4C35"/>
    <w:rsid w:val="00AC5239"/>
    <w:rsid w:val="00AC6DE4"/>
    <w:rsid w:val="00AD1816"/>
    <w:rsid w:val="00AD707F"/>
    <w:rsid w:val="00AE03B5"/>
    <w:rsid w:val="00AE3C1C"/>
    <w:rsid w:val="00B103D2"/>
    <w:rsid w:val="00B10A3A"/>
    <w:rsid w:val="00B1164B"/>
    <w:rsid w:val="00B1196A"/>
    <w:rsid w:val="00B13969"/>
    <w:rsid w:val="00B21EA0"/>
    <w:rsid w:val="00B227C4"/>
    <w:rsid w:val="00B24A1A"/>
    <w:rsid w:val="00B32AC7"/>
    <w:rsid w:val="00B3764E"/>
    <w:rsid w:val="00B41E30"/>
    <w:rsid w:val="00B4391F"/>
    <w:rsid w:val="00B45ED8"/>
    <w:rsid w:val="00B46869"/>
    <w:rsid w:val="00B50E7E"/>
    <w:rsid w:val="00B54E60"/>
    <w:rsid w:val="00B630E9"/>
    <w:rsid w:val="00B77929"/>
    <w:rsid w:val="00B80F81"/>
    <w:rsid w:val="00B84EF1"/>
    <w:rsid w:val="00B86777"/>
    <w:rsid w:val="00B90C78"/>
    <w:rsid w:val="00B9316B"/>
    <w:rsid w:val="00B9772B"/>
    <w:rsid w:val="00BA0FA2"/>
    <w:rsid w:val="00BA207D"/>
    <w:rsid w:val="00BA38AF"/>
    <w:rsid w:val="00BA3A51"/>
    <w:rsid w:val="00BA599A"/>
    <w:rsid w:val="00BB095B"/>
    <w:rsid w:val="00BB3D43"/>
    <w:rsid w:val="00BB6204"/>
    <w:rsid w:val="00BC144F"/>
    <w:rsid w:val="00BC63F1"/>
    <w:rsid w:val="00BE02F8"/>
    <w:rsid w:val="00BF1729"/>
    <w:rsid w:val="00BF1F64"/>
    <w:rsid w:val="00BF2F3E"/>
    <w:rsid w:val="00BF61F2"/>
    <w:rsid w:val="00C00306"/>
    <w:rsid w:val="00C02C50"/>
    <w:rsid w:val="00C07E50"/>
    <w:rsid w:val="00C11692"/>
    <w:rsid w:val="00C11EFE"/>
    <w:rsid w:val="00C1395A"/>
    <w:rsid w:val="00C149E7"/>
    <w:rsid w:val="00C20A64"/>
    <w:rsid w:val="00C22B18"/>
    <w:rsid w:val="00C245D7"/>
    <w:rsid w:val="00C27C6D"/>
    <w:rsid w:val="00C309DE"/>
    <w:rsid w:val="00C40E24"/>
    <w:rsid w:val="00C43601"/>
    <w:rsid w:val="00C44266"/>
    <w:rsid w:val="00C532A0"/>
    <w:rsid w:val="00C625CF"/>
    <w:rsid w:val="00C626E3"/>
    <w:rsid w:val="00C63DF8"/>
    <w:rsid w:val="00C676BE"/>
    <w:rsid w:val="00C7157B"/>
    <w:rsid w:val="00C72DEB"/>
    <w:rsid w:val="00C74BA3"/>
    <w:rsid w:val="00CA154F"/>
    <w:rsid w:val="00CA2B6C"/>
    <w:rsid w:val="00CB275C"/>
    <w:rsid w:val="00CB2EE1"/>
    <w:rsid w:val="00CB2FD2"/>
    <w:rsid w:val="00CC634E"/>
    <w:rsid w:val="00CC7D75"/>
    <w:rsid w:val="00CE44A9"/>
    <w:rsid w:val="00CE6372"/>
    <w:rsid w:val="00CE6C62"/>
    <w:rsid w:val="00D00321"/>
    <w:rsid w:val="00D006D2"/>
    <w:rsid w:val="00D02768"/>
    <w:rsid w:val="00D0282B"/>
    <w:rsid w:val="00D10D6E"/>
    <w:rsid w:val="00D1457B"/>
    <w:rsid w:val="00D16D66"/>
    <w:rsid w:val="00D176B9"/>
    <w:rsid w:val="00D267A0"/>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D05AA"/>
    <w:rsid w:val="00DE1635"/>
    <w:rsid w:val="00DF4D93"/>
    <w:rsid w:val="00DF5298"/>
    <w:rsid w:val="00DF5729"/>
    <w:rsid w:val="00E00C19"/>
    <w:rsid w:val="00E1126E"/>
    <w:rsid w:val="00E1151F"/>
    <w:rsid w:val="00E144C9"/>
    <w:rsid w:val="00E14828"/>
    <w:rsid w:val="00E211CF"/>
    <w:rsid w:val="00E22825"/>
    <w:rsid w:val="00E34773"/>
    <w:rsid w:val="00E42F8E"/>
    <w:rsid w:val="00E43746"/>
    <w:rsid w:val="00E446CC"/>
    <w:rsid w:val="00E53F31"/>
    <w:rsid w:val="00E63619"/>
    <w:rsid w:val="00E6741D"/>
    <w:rsid w:val="00E71185"/>
    <w:rsid w:val="00E71F4B"/>
    <w:rsid w:val="00E800FD"/>
    <w:rsid w:val="00E809BE"/>
    <w:rsid w:val="00E80E5C"/>
    <w:rsid w:val="00E87D1D"/>
    <w:rsid w:val="00E90ABD"/>
    <w:rsid w:val="00E91518"/>
    <w:rsid w:val="00E95911"/>
    <w:rsid w:val="00EA306F"/>
    <w:rsid w:val="00EA538D"/>
    <w:rsid w:val="00EA5AF7"/>
    <w:rsid w:val="00EB1419"/>
    <w:rsid w:val="00EB48E0"/>
    <w:rsid w:val="00EB4F27"/>
    <w:rsid w:val="00EC36C9"/>
    <w:rsid w:val="00ED04BF"/>
    <w:rsid w:val="00ED35B7"/>
    <w:rsid w:val="00ED5034"/>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B2220"/>
    <w:rsid w:val="00FB4EEA"/>
    <w:rsid w:val="00FB6ACA"/>
    <w:rsid w:val="00FC17B9"/>
    <w:rsid w:val="00FC7068"/>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065C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644969555">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86718-DE6F-4372-8805-4D6B5650E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50</Pages>
  <Words>14711</Words>
  <Characters>79445</Characters>
  <Application>Microsoft Office Word</Application>
  <DocSecurity>2</DocSecurity>
  <Lines>662</Lines>
  <Paragraphs>187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Luiz Eduardo de Freitas Guimarães</cp:lastModifiedBy>
  <cp:revision>3</cp:revision>
  <dcterms:created xsi:type="dcterms:W3CDTF">2021-04-23T17:40:00Z</dcterms:created>
  <dcterms:modified xsi:type="dcterms:W3CDTF">2021-04-27T18:16:00Z</dcterms:modified>
</cp:coreProperties>
</file>