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A0" w:rsidRDefault="000B61A0" w:rsidP="000B61A0">
      <w:pPr>
        <w:jc w:val="both"/>
        <w:rPr>
          <w:ins w:id="0" w:author="Gustavo Junqueira Campos" w:date="2016-05-25T12:07:00Z"/>
          <w:b/>
          <w:bCs/>
          <w:highlight w:val="yellow"/>
        </w:rPr>
      </w:pPr>
      <w:bookmarkStart w:id="1" w:name="_GoBack"/>
      <w:bookmarkEnd w:id="1"/>
      <w:ins w:id="2" w:author="Gustavo Junqueira Campos" w:date="2016-05-25T12:07:00Z">
        <w:r w:rsidRPr="00420338">
          <w:rPr>
            <w:b/>
            <w:bCs/>
            <w:highlight w:val="yellow"/>
          </w:rPr>
          <w:t>ATENÇÃO: A PRESENTE MINUTA NÃO CONTEMPLA TODAS AS SUGESTÕES/PONDERAÇÕES CONSTANTES</w:t>
        </w:r>
        <w:r>
          <w:rPr>
            <w:b/>
            <w:bCs/>
            <w:highlight w:val="yellow"/>
          </w:rPr>
          <w:t xml:space="preserve"> NA NOTA TÉCNICA DO ESPECIALISTA EM REGULAÇÃO E</w:t>
        </w:r>
        <w:r w:rsidRPr="00420338">
          <w:rPr>
            <w:b/>
            <w:bCs/>
            <w:highlight w:val="yellow"/>
          </w:rPr>
          <w:t xml:space="preserve"> </w:t>
        </w:r>
        <w:r>
          <w:rPr>
            <w:b/>
            <w:bCs/>
            <w:highlight w:val="yellow"/>
          </w:rPr>
          <w:t>NO PARECER DA PROCURADORA FEDERAL</w:t>
        </w:r>
        <w:r w:rsidRPr="00420338">
          <w:rPr>
            <w:b/>
            <w:bCs/>
            <w:highlight w:val="yellow"/>
          </w:rPr>
          <w:t>, QUE DEVEM SER ANALISADAS PELO ÓRGÃO PROPONENTE PARA QUE, CASO AS ACATE, PROMOVA AS RESPECTIVAS ALTERAÇÕES/ADAPTAÇÕES NO TEXTO.</w:t>
        </w:r>
      </w:ins>
    </w:p>
    <w:p w:rsidR="000B61A0" w:rsidRDefault="000B61A0" w:rsidP="000B61A0">
      <w:pPr>
        <w:jc w:val="both"/>
        <w:rPr>
          <w:ins w:id="3" w:author="Gustavo Junqueira Campos" w:date="2016-05-25T12:07:00Z"/>
          <w:b/>
          <w:bCs/>
        </w:rPr>
      </w:pPr>
      <w:ins w:id="4" w:author="Gustavo Junqueira Campos" w:date="2016-05-25T12:07:00Z">
        <w:r>
          <w:rPr>
            <w:b/>
            <w:bCs/>
            <w:highlight w:val="yellow"/>
          </w:rPr>
          <w:t>OUTRO ALERTA IMPORTANTE:</w:t>
        </w:r>
        <w:r w:rsidRPr="00420338">
          <w:rPr>
            <w:b/>
            <w:bCs/>
            <w:highlight w:val="yellow"/>
          </w:rPr>
          <w:t xml:space="preserve"> </w:t>
        </w:r>
        <w:r>
          <w:rPr>
            <w:b/>
            <w:bCs/>
            <w:highlight w:val="yellow"/>
          </w:rPr>
          <w:t xml:space="preserve">O </w:t>
        </w:r>
        <w:r w:rsidRPr="00420338">
          <w:rPr>
            <w:b/>
            <w:bCs/>
            <w:highlight w:val="yellow"/>
          </w:rPr>
          <w:t>ÓRGÃO PROPONENTE DEVE SE ATENTAR TAMBÉM</w:t>
        </w:r>
        <w:r>
          <w:rPr>
            <w:b/>
            <w:bCs/>
            <w:highlight w:val="yellow"/>
          </w:rPr>
          <w:t xml:space="preserve"> À NUMERAÇÃO E</w:t>
        </w:r>
        <w:r w:rsidRPr="00420338">
          <w:rPr>
            <w:b/>
            <w:bCs/>
            <w:highlight w:val="yellow"/>
          </w:rPr>
          <w:t xml:space="preserve"> ÀS REMISSÕES A DISPOSITIVOS FEITAS AO LONGO DA NORMA. EVENTUAL EQUÍVOCO NESSE SENTIDO DEVE SER CORRIGIDO</w:t>
        </w:r>
        <w:r>
          <w:rPr>
            <w:b/>
            <w:bCs/>
            <w:highlight w:val="yellow"/>
          </w:rPr>
          <w:t>.</w:t>
        </w:r>
        <w:r w:rsidDel="007B6CFF">
          <w:rPr>
            <w:b/>
            <w:bCs/>
          </w:rPr>
          <w:t xml:space="preserve"> </w:t>
        </w:r>
      </w:ins>
    </w:p>
    <w:p w:rsidR="00E25A75" w:rsidRPr="00641E9B" w:rsidRDefault="00E25A75" w:rsidP="000F29F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727BB" w:rsidRPr="00641E9B" w:rsidRDefault="00A727BB" w:rsidP="000F29F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RESOLUÇÃO NORMATIVA – RN nº       DE                                      DE </w:t>
      </w:r>
      <w:r w:rsidR="000F29F4" w:rsidRPr="00641E9B">
        <w:rPr>
          <w:rFonts w:ascii="Times New Roman" w:hAnsi="Times New Roman" w:cs="Times New Roman"/>
          <w:sz w:val="24"/>
          <w:szCs w:val="24"/>
        </w:rPr>
        <w:t>2016</w:t>
      </w:r>
      <w:r w:rsidRPr="00641E9B">
        <w:rPr>
          <w:rFonts w:ascii="Times New Roman" w:hAnsi="Times New Roman" w:cs="Times New Roman"/>
          <w:sz w:val="24"/>
          <w:szCs w:val="24"/>
        </w:rPr>
        <w:t>.</w:t>
      </w:r>
    </w:p>
    <w:p w:rsidR="00A727BB" w:rsidRPr="00641E9B" w:rsidRDefault="00A727BB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727BB" w:rsidRPr="00641E9B" w:rsidRDefault="00A727BB" w:rsidP="000F29F4">
      <w:pPr>
        <w:autoSpaceDE w:val="0"/>
        <w:autoSpaceDN w:val="0"/>
        <w:adjustRightInd w:val="0"/>
        <w:ind w:left="510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41E9B">
        <w:rPr>
          <w:rFonts w:ascii="Times New Roman" w:hAnsi="Times New Roman" w:cs="Times New Roman"/>
          <w:i/>
          <w:sz w:val="24"/>
          <w:szCs w:val="24"/>
        </w:rPr>
        <w:t>Estabelece os procedimentos para que o interessado obtenha</w:t>
      </w:r>
      <w:r w:rsidR="00F6494D" w:rsidRPr="00641E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i/>
          <w:sz w:val="24"/>
          <w:szCs w:val="24"/>
        </w:rPr>
        <w:t>vistas e cópias de documentos e de processos administrativos,</w:t>
      </w:r>
      <w:r w:rsidR="005354A2" w:rsidRPr="00641E9B">
        <w:rPr>
          <w:rFonts w:ascii="Times New Roman" w:hAnsi="Times New Roman" w:cs="Times New Roman"/>
          <w:i/>
          <w:sz w:val="24"/>
          <w:szCs w:val="24"/>
        </w:rPr>
        <w:t xml:space="preserve"> certidões para a defesa de direitos e esclarecimentos de situações,</w:t>
      </w:r>
      <w:r w:rsidRPr="00641E9B">
        <w:rPr>
          <w:rFonts w:ascii="Times New Roman" w:hAnsi="Times New Roman" w:cs="Times New Roman"/>
          <w:i/>
          <w:sz w:val="24"/>
          <w:szCs w:val="24"/>
        </w:rPr>
        <w:t xml:space="preserve"> bem como</w:t>
      </w:r>
      <w:r w:rsidR="00027B0F" w:rsidRPr="00641E9B">
        <w:rPr>
          <w:rFonts w:ascii="Times New Roman" w:hAnsi="Times New Roman" w:cs="Times New Roman"/>
          <w:i/>
          <w:sz w:val="24"/>
          <w:szCs w:val="24"/>
        </w:rPr>
        <w:t xml:space="preserve"> dispõe</w:t>
      </w:r>
      <w:r w:rsidRPr="00641E9B">
        <w:rPr>
          <w:rFonts w:ascii="Times New Roman" w:hAnsi="Times New Roman" w:cs="Times New Roman"/>
          <w:i/>
          <w:sz w:val="24"/>
          <w:szCs w:val="24"/>
        </w:rPr>
        <w:t xml:space="preserve"> sobre as regras, critérios e procedimentos a serem observados para a realização de reunião com o particular, no âmbito da Agência Nacional de Saúde Suplementar – ANS</w:t>
      </w:r>
      <w:r w:rsidR="008A592F" w:rsidRPr="00641E9B">
        <w:rPr>
          <w:rFonts w:ascii="Times New Roman" w:hAnsi="Times New Roman" w:cs="Times New Roman"/>
          <w:i/>
          <w:sz w:val="24"/>
          <w:szCs w:val="24"/>
        </w:rPr>
        <w:t xml:space="preserve"> e altera a RN nº 197, de</w:t>
      </w:r>
      <w:r w:rsidR="00E235FE" w:rsidRPr="00641E9B">
        <w:rPr>
          <w:rFonts w:ascii="Times New Roman" w:hAnsi="Times New Roman" w:cs="Times New Roman"/>
          <w:i/>
          <w:sz w:val="24"/>
          <w:szCs w:val="24"/>
        </w:rPr>
        <w:t xml:space="preserve"> 16 de julho de 2009</w:t>
      </w:r>
      <w:r w:rsidR="008A592F" w:rsidRPr="00641E9B">
        <w:rPr>
          <w:rFonts w:ascii="Times New Roman" w:hAnsi="Times New Roman" w:cs="Times New Roman"/>
          <w:i/>
          <w:sz w:val="24"/>
          <w:szCs w:val="24"/>
        </w:rPr>
        <w:t xml:space="preserve">, que </w:t>
      </w:r>
      <w:r w:rsidR="00E235FE" w:rsidRPr="00641E9B">
        <w:rPr>
          <w:rFonts w:ascii="Times New Roman" w:hAnsi="Times New Roman" w:cs="Times New Roman"/>
          <w:i/>
          <w:sz w:val="24"/>
          <w:szCs w:val="24"/>
        </w:rPr>
        <w:t xml:space="preserve">instituiu o </w:t>
      </w:r>
      <w:r w:rsidR="008A592F" w:rsidRPr="00641E9B">
        <w:rPr>
          <w:rFonts w:ascii="Times New Roman" w:hAnsi="Times New Roman" w:cs="Times New Roman"/>
          <w:i/>
          <w:sz w:val="24"/>
          <w:szCs w:val="24"/>
        </w:rPr>
        <w:t>Regimento Interno</w:t>
      </w:r>
      <w:r w:rsidR="00E235FE" w:rsidRPr="00641E9B">
        <w:rPr>
          <w:rFonts w:ascii="Times New Roman" w:hAnsi="Times New Roman" w:cs="Times New Roman"/>
          <w:i/>
          <w:sz w:val="24"/>
          <w:szCs w:val="24"/>
        </w:rPr>
        <w:t xml:space="preserve"> da </w:t>
      </w:r>
      <w:r w:rsidR="008A592F" w:rsidRPr="00641E9B">
        <w:rPr>
          <w:rFonts w:ascii="Times New Roman" w:hAnsi="Times New Roman" w:cs="Times New Roman"/>
          <w:i/>
          <w:sz w:val="24"/>
          <w:szCs w:val="24"/>
        </w:rPr>
        <w:t>ANS</w:t>
      </w:r>
      <w:r w:rsidRPr="00641E9B">
        <w:rPr>
          <w:rFonts w:ascii="Times New Roman" w:hAnsi="Times New Roman" w:cs="Times New Roman"/>
          <w:i/>
          <w:sz w:val="24"/>
          <w:szCs w:val="24"/>
        </w:rPr>
        <w:t>.</w:t>
      </w:r>
      <w:r w:rsidR="005354A2" w:rsidRPr="00641E9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727BB" w:rsidRPr="00641E9B" w:rsidRDefault="00A727BB" w:rsidP="00A727BB">
      <w:pPr>
        <w:autoSpaceDE w:val="0"/>
        <w:autoSpaceDN w:val="0"/>
        <w:adjustRightInd w:val="0"/>
        <w:ind w:left="5040"/>
        <w:jc w:val="both"/>
        <w:rPr>
          <w:rFonts w:ascii="Times New Roman" w:hAnsi="Times New Roman" w:cs="Times New Roman"/>
          <w:sz w:val="24"/>
          <w:szCs w:val="24"/>
        </w:rPr>
      </w:pPr>
    </w:p>
    <w:p w:rsidR="00A727BB" w:rsidRPr="00641E9B" w:rsidRDefault="000F29F4" w:rsidP="00A727BB">
      <w:pPr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A Diretoria Colegiada da Agência Nacional de Saúde Suplementar - ANS, em vista do que </w:t>
      </w:r>
      <w:r w:rsidR="00A727BB" w:rsidRPr="00E24440">
        <w:rPr>
          <w:rFonts w:ascii="Times New Roman" w:hAnsi="Times New Roman" w:cs="Times New Roman"/>
          <w:sz w:val="24"/>
          <w:szCs w:val="24"/>
        </w:rPr>
        <w:t>dispõem os incisos I e II do artigo 10 da Lei nº 9.961, de 28 de janeiro de 2000; a Lei nº 9.784, de 29 de janeiro de 1999;</w:t>
      </w:r>
      <w:del w:id="5" w:author="Gustavo Junqueira Campos" w:date="2016-05-23T14:54:00Z">
        <w:r w:rsidR="00A727BB" w:rsidRPr="00E24440" w:rsidDel="003F38A9">
          <w:rPr>
            <w:rFonts w:ascii="Times New Roman" w:hAnsi="Times New Roman" w:cs="Times New Roman"/>
            <w:sz w:val="24"/>
            <w:szCs w:val="24"/>
          </w:rPr>
          <w:delText xml:space="preserve"> a Lei n° 12.527, de 18 de novembro de 2011, regulamentada pelo Decreto n° 7.724, de 16 de maio de 2012</w:delText>
        </w:r>
      </w:del>
      <w:r w:rsidR="00A727BB" w:rsidRPr="00E24440">
        <w:rPr>
          <w:rFonts w:ascii="Times New Roman" w:hAnsi="Times New Roman" w:cs="Times New Roman"/>
          <w:sz w:val="24"/>
          <w:szCs w:val="24"/>
        </w:rPr>
        <w:t xml:space="preserve">; </w:t>
      </w:r>
      <w:r w:rsidR="00A727BB" w:rsidRPr="00E24440">
        <w:rPr>
          <w:rFonts w:ascii="Times New Roman" w:hAnsi="Times New Roman" w:cs="Times New Roman"/>
          <w:color w:val="000000"/>
          <w:sz w:val="24"/>
          <w:szCs w:val="24"/>
        </w:rPr>
        <w:t>a Lei nº 9.051, de 18 de maio de 1995; o Decreto nº 6.932, de 11 de agosto de 2009; o Decreto nº 7.845, de 14 de novembro de 2012; o Decreto nº 4.334, de 12 de agosto de 2002;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 e alínea “a” do inciso II, do artigo 86 da Resolução Normativa –RN nº</w:t>
      </w:r>
      <w:r w:rsidR="005354A2"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197, de 16 de julho de 2009, em reunião realizada em XX, de XXXXX de </w:t>
      </w:r>
      <w:r w:rsidR="005354A2" w:rsidRPr="00E24440">
        <w:rPr>
          <w:rFonts w:ascii="Times New Roman" w:hAnsi="Times New Roman" w:cs="Times New Roman"/>
          <w:sz w:val="24"/>
          <w:szCs w:val="24"/>
        </w:rPr>
        <w:t>2016</w:t>
      </w:r>
      <w:r w:rsidR="00A727BB" w:rsidRPr="00E24440">
        <w:rPr>
          <w:rFonts w:ascii="Times New Roman" w:hAnsi="Times New Roman" w:cs="Times New Roman"/>
          <w:sz w:val="24"/>
          <w:szCs w:val="24"/>
        </w:rPr>
        <w:t>, adotou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a seguinte Resolução Normativa, e eu, Diretor-Presidente, determino a sua publicação.</w:t>
      </w:r>
      <w:ins w:id="6" w:author="Gustavo Junqueira Campos" w:date="2016-05-23T14:55:00Z">
        <w:r w:rsidR="003F38A9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3F38A9" w:rsidRPr="003F38A9">
          <w:rPr>
            <w:rFonts w:ascii="Times New Roman" w:hAnsi="Times New Roman" w:cs="Times New Roman"/>
            <w:sz w:val="24"/>
            <w:szCs w:val="24"/>
            <w:highlight w:val="yellow"/>
          </w:rPr>
          <w:t>Supressão da menç</w:t>
        </w:r>
      </w:ins>
      <w:ins w:id="7" w:author="Gustavo Junqueira Campos" w:date="2016-05-23T14:56:00Z">
        <w:r w:rsidR="003F38A9" w:rsidRPr="003F38A9">
          <w:rPr>
            <w:rFonts w:ascii="Times New Roman" w:hAnsi="Times New Roman" w:cs="Times New Roman"/>
            <w:sz w:val="24"/>
            <w:szCs w:val="24"/>
            <w:highlight w:val="yellow"/>
          </w:rPr>
          <w:t xml:space="preserve">ão à Lei nº 12.527, de 2011, e ao Decreto nº 7.724, de 2012. </w:t>
        </w:r>
      </w:ins>
      <w:ins w:id="8" w:author="Gustavo Junqueira Campos" w:date="2016-05-23T14:57:00Z">
        <w:r w:rsidR="003F38A9" w:rsidRPr="003F38A9">
          <w:rPr>
            <w:rFonts w:ascii="Times New Roman" w:hAnsi="Times New Roman" w:cs="Times New Roman"/>
            <w:sz w:val="24"/>
            <w:szCs w:val="24"/>
            <w:highlight w:val="yellow"/>
          </w:rPr>
          <w:t>Com a inclusão do parágrafo único ao art.1º, salvo melhor juízo, não faz sentido manter no pre</w:t>
        </w:r>
      </w:ins>
      <w:ins w:id="9" w:author="Gustavo Junqueira Campos" w:date="2016-05-23T14:58:00Z">
        <w:r w:rsidR="003F38A9" w:rsidRPr="003F38A9">
          <w:rPr>
            <w:rFonts w:ascii="Times New Roman" w:hAnsi="Times New Roman" w:cs="Times New Roman"/>
            <w:sz w:val="24"/>
            <w:szCs w:val="24"/>
            <w:highlight w:val="yellow"/>
          </w:rPr>
          <w:t>âmbulo a remissão à Lei de Acesso à Informação e ao Decreto que o regulamenta.</w:t>
        </w:r>
      </w:ins>
    </w:p>
    <w:p w:rsidR="00A727BB" w:rsidRPr="00641E9B" w:rsidRDefault="00A727BB" w:rsidP="00A727B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727BB" w:rsidRPr="00641E9B" w:rsidRDefault="00A727BB" w:rsidP="002B5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>CAPÍTULO I</w:t>
      </w:r>
    </w:p>
    <w:p w:rsidR="00A727BB" w:rsidRPr="00641E9B" w:rsidRDefault="00A727BB" w:rsidP="002B5E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27BB" w:rsidRDefault="00A727BB" w:rsidP="002B5E11">
      <w:pPr>
        <w:jc w:val="center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>DISPOSIÇÕES PRELIMINARES</w:t>
      </w:r>
    </w:p>
    <w:p w:rsidR="002B5E11" w:rsidRPr="00641E9B" w:rsidRDefault="002B5E11" w:rsidP="002B5E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3C94" w:rsidRPr="00641E9B" w:rsidRDefault="00C33C94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>Art. 1</w:t>
      </w:r>
      <w:r w:rsidR="00A727BB" w:rsidRPr="00641E9B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Esta Resolução </w:t>
      </w:r>
      <w:r w:rsidR="00A727BB" w:rsidRPr="00641E9B">
        <w:rPr>
          <w:rFonts w:ascii="Times New Roman" w:hAnsi="Times New Roman" w:cs="Times New Roman"/>
          <w:iCs/>
          <w:sz w:val="24"/>
          <w:szCs w:val="24"/>
        </w:rPr>
        <w:t>estabelece os procedimentos para que o interessado obtenha vistas e cópias de documentos e de processos administrativos,</w:t>
      </w:r>
      <w:r w:rsidR="005354A2" w:rsidRPr="00641E9B">
        <w:rPr>
          <w:rFonts w:ascii="Times New Roman" w:hAnsi="Times New Roman" w:cs="Times New Roman"/>
          <w:iCs/>
          <w:sz w:val="24"/>
          <w:szCs w:val="24"/>
        </w:rPr>
        <w:t xml:space="preserve"> certidões para a defesa de direitos e </w:t>
      </w:r>
      <w:r w:rsidR="005354A2" w:rsidRPr="00641E9B">
        <w:rPr>
          <w:rFonts w:ascii="Times New Roman" w:hAnsi="Times New Roman" w:cs="Times New Roman"/>
          <w:iCs/>
          <w:sz w:val="24"/>
          <w:szCs w:val="24"/>
        </w:rPr>
        <w:lastRenderedPageBreak/>
        <w:t>esclarecimentos de situações,</w:t>
      </w:r>
      <w:r w:rsidR="00A727BB" w:rsidRPr="00641E9B">
        <w:rPr>
          <w:rFonts w:ascii="Times New Roman" w:hAnsi="Times New Roman" w:cs="Times New Roman"/>
          <w:iCs/>
          <w:sz w:val="24"/>
          <w:szCs w:val="24"/>
        </w:rPr>
        <w:t xml:space="preserve"> bem como</w:t>
      </w:r>
      <w:r w:rsidR="005354A2" w:rsidRPr="00641E9B">
        <w:rPr>
          <w:rFonts w:ascii="Times New Roman" w:hAnsi="Times New Roman" w:cs="Times New Roman"/>
          <w:iCs/>
          <w:sz w:val="24"/>
          <w:szCs w:val="24"/>
        </w:rPr>
        <w:t xml:space="preserve"> dispõe</w:t>
      </w:r>
      <w:r w:rsidR="00A727BB" w:rsidRPr="00641E9B">
        <w:rPr>
          <w:rFonts w:ascii="Times New Roman" w:hAnsi="Times New Roman" w:cs="Times New Roman"/>
          <w:iCs/>
          <w:sz w:val="24"/>
          <w:szCs w:val="24"/>
        </w:rPr>
        <w:t xml:space="preserve"> sobre as regras, critérios e procedimentos a serem observados para a realização de reunião com o particular, no âmbito da Agência Nacional de Saúde Suplementar – ANS</w:t>
      </w:r>
      <w:r w:rsidR="00E235FE" w:rsidRPr="00641E9B">
        <w:rPr>
          <w:rFonts w:ascii="Times New Roman" w:hAnsi="Times New Roman" w:cs="Times New Roman"/>
          <w:iCs/>
          <w:sz w:val="24"/>
          <w:szCs w:val="24"/>
        </w:rPr>
        <w:t xml:space="preserve"> e altera a RN nº 197, de 16 de julho de 2009, que instituiu o Regimento Interno da ANS</w:t>
      </w:r>
      <w:r w:rsidR="00A727BB" w:rsidRPr="00641E9B">
        <w:rPr>
          <w:rFonts w:ascii="Times New Roman" w:hAnsi="Times New Roman" w:cs="Times New Roman"/>
          <w:sz w:val="24"/>
          <w:szCs w:val="24"/>
        </w:rPr>
        <w:t>.</w:t>
      </w:r>
      <w:r w:rsidR="00D00CB3" w:rsidRPr="00641E9B">
        <w:rPr>
          <w:rFonts w:ascii="Times New Roman" w:hAnsi="Times New Roman" w:cs="Times New Roman"/>
          <w:sz w:val="24"/>
          <w:szCs w:val="24"/>
        </w:rPr>
        <w:tab/>
      </w:r>
    </w:p>
    <w:p w:rsidR="00CF7B30" w:rsidRDefault="00C33C94" w:rsidP="00A727BB">
      <w:pPr>
        <w:autoSpaceDE w:val="0"/>
        <w:autoSpaceDN w:val="0"/>
        <w:adjustRightInd w:val="0"/>
        <w:jc w:val="both"/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D00CB3" w:rsidRPr="00641E9B">
        <w:rPr>
          <w:rFonts w:ascii="Times New Roman" w:hAnsi="Times New Roman" w:cs="Times New Roman"/>
          <w:sz w:val="24"/>
          <w:szCs w:val="24"/>
        </w:rPr>
        <w:t>Parágrafo único. O disposto nesta Resolução não se aplica aos requerimentos formulados com base na Lei nº 12.527, de 18 de novembro de 2011, que disp</w:t>
      </w:r>
      <w:r w:rsidR="00C35F39" w:rsidRPr="00641E9B">
        <w:rPr>
          <w:rFonts w:ascii="Times New Roman" w:hAnsi="Times New Roman" w:cs="Times New Roman"/>
          <w:sz w:val="24"/>
          <w:szCs w:val="24"/>
        </w:rPr>
        <w:t xml:space="preserve">õe </w:t>
      </w:r>
      <w:r w:rsidR="00D00CB3" w:rsidRPr="00641E9B">
        <w:rPr>
          <w:rFonts w:ascii="Times New Roman" w:hAnsi="Times New Roman" w:cs="Times New Roman"/>
          <w:sz w:val="24"/>
          <w:szCs w:val="24"/>
        </w:rPr>
        <w:t>sobre o acesso a informações no âmbito da Administração Pública</w:t>
      </w:r>
      <w:r w:rsidR="00C35F39" w:rsidRPr="00641E9B">
        <w:rPr>
          <w:rFonts w:ascii="Times New Roman" w:hAnsi="Times New Roman" w:cs="Times New Roman"/>
          <w:sz w:val="24"/>
          <w:szCs w:val="24"/>
        </w:rPr>
        <w:t>, sendo esta matéria objeto de normativo específico.</w:t>
      </w:r>
    </w:p>
    <w:p w:rsidR="00A727BB" w:rsidRPr="00641E9B" w:rsidRDefault="00C33C94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color w:val="000000"/>
          <w:sz w:val="24"/>
          <w:szCs w:val="24"/>
        </w:rPr>
        <w:t>Art. 2º  Para efeitos desta Resolução</w:t>
      </w:r>
      <w:r w:rsidR="00A727BB" w:rsidRPr="00641E9B">
        <w:rPr>
          <w:rFonts w:ascii="Times New Roman" w:hAnsi="Times New Roman" w:cs="Times New Roman"/>
          <w:sz w:val="24"/>
          <w:szCs w:val="24"/>
        </w:rPr>
        <w:t>, considera-se:</w:t>
      </w:r>
    </w:p>
    <w:p w:rsidR="00D00CB3" w:rsidRPr="00641E9B" w:rsidRDefault="00C33C94" w:rsidP="00D00C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>I - documento: unidade de registro de informações, qualquer que seja o suporte ou formato, podendo ou não estar contido em um processo administrativo;</w:t>
      </w:r>
      <w:del w:id="10" w:author="Gustavo Junqueira Campos" w:date="2016-05-23T14:59:00Z">
        <w:r w:rsidR="00A727BB" w:rsidRPr="00641E9B" w:rsidDel="003F38A9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E349D7" w:rsidRPr="00641E9B">
        <w:rPr>
          <w:rFonts w:ascii="Times New Roman" w:hAnsi="Times New Roman" w:cs="Times New Roman"/>
          <w:sz w:val="24"/>
          <w:szCs w:val="24"/>
        </w:rPr>
        <w:tab/>
      </w:r>
    </w:p>
    <w:p w:rsidR="00D00CB3" w:rsidRPr="00641E9B" w:rsidRDefault="00D00CB3" w:rsidP="00D00C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ab/>
        <w:t>II – interessado</w:t>
      </w:r>
      <w:r w:rsidR="00C35F39" w:rsidRPr="00641E9B">
        <w:rPr>
          <w:rFonts w:ascii="Times New Roman" w:hAnsi="Times New Roman" w:cs="Times New Roman"/>
          <w:sz w:val="24"/>
          <w:szCs w:val="24"/>
        </w:rPr>
        <w:t>s</w:t>
      </w:r>
      <w:r w:rsidRPr="00641E9B">
        <w:rPr>
          <w:rFonts w:ascii="Times New Roman" w:hAnsi="Times New Roman" w:cs="Times New Roman"/>
          <w:sz w:val="24"/>
          <w:szCs w:val="24"/>
        </w:rPr>
        <w:t>:</w:t>
      </w:r>
    </w:p>
    <w:p w:rsidR="00D00CB3" w:rsidRPr="00641E9B" w:rsidRDefault="00D00CB3" w:rsidP="00D00C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  <w:t xml:space="preserve">a) pessoas </w:t>
      </w:r>
      <w:ins w:id="11" w:author="Maria Cecilia Cordeiro de Oliveira" w:date="2016-05-23T17:01:00Z">
        <w:r w:rsidR="007024F3" w:rsidRPr="0015283A">
          <w:rPr>
            <w:rFonts w:ascii="Times New Roman" w:hAnsi="Times New Roman" w:cs="Times New Roman"/>
            <w:sz w:val="24"/>
            <w:szCs w:val="24"/>
          </w:rPr>
          <w:t>natur</w:t>
        </w:r>
      </w:ins>
      <w:ins w:id="12" w:author="Gustavo Junqueira Campos" w:date="2016-05-24T15:59:00Z">
        <w:r w:rsidR="00F64557">
          <w:rPr>
            <w:rFonts w:ascii="Times New Roman" w:hAnsi="Times New Roman" w:cs="Times New Roman"/>
            <w:sz w:val="24"/>
            <w:szCs w:val="24"/>
          </w:rPr>
          <w:t>ais</w:t>
        </w:r>
      </w:ins>
      <w:ins w:id="13" w:author="Maria Cecilia Cordeiro de Oliveira" w:date="2016-05-23T17:01:00Z">
        <w:r w:rsidR="007024F3" w:rsidRPr="0015283A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14" w:author="Maria Cecilia Cordeiro de Oliveira" w:date="2016-05-23T17:01:00Z">
        <w:r w:rsidRPr="0015283A" w:rsidDel="007024F3">
          <w:rPr>
            <w:rFonts w:ascii="Times New Roman" w:hAnsi="Times New Roman" w:cs="Times New Roman"/>
            <w:sz w:val="24"/>
            <w:szCs w:val="24"/>
          </w:rPr>
          <w:delText>físicas</w:delText>
        </w:r>
        <w:r w:rsidRPr="00641E9B" w:rsidDel="007024F3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641E9B">
        <w:rPr>
          <w:rFonts w:ascii="Times New Roman" w:hAnsi="Times New Roman" w:cs="Times New Roman"/>
          <w:sz w:val="24"/>
          <w:szCs w:val="24"/>
        </w:rPr>
        <w:t xml:space="preserve">ou jurídicas que </w:t>
      </w:r>
      <w:del w:id="15" w:author="Maria Cecilia Cordeiro de Oliveira" w:date="2016-05-23T17:48:00Z">
        <w:r w:rsidRPr="0015283A" w:rsidDel="00566DFE">
          <w:rPr>
            <w:rFonts w:ascii="Times New Roman" w:hAnsi="Times New Roman" w:cs="Times New Roman"/>
            <w:sz w:val="24"/>
            <w:szCs w:val="24"/>
          </w:rPr>
          <w:delText>o</w:delText>
        </w:r>
      </w:del>
      <w:r w:rsidRPr="00641E9B">
        <w:rPr>
          <w:rFonts w:ascii="Times New Roman" w:hAnsi="Times New Roman" w:cs="Times New Roman"/>
          <w:sz w:val="24"/>
          <w:szCs w:val="24"/>
        </w:rPr>
        <w:t xml:space="preserve"> iniciem</w:t>
      </w:r>
      <w:ins w:id="16" w:author="Maria Cecilia Cordeiro de Oliveira" w:date="2016-05-23T17:48:00Z">
        <w:r w:rsidR="00566DFE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566DFE" w:rsidRPr="0015283A">
          <w:rPr>
            <w:rFonts w:ascii="Times New Roman" w:hAnsi="Times New Roman" w:cs="Times New Roman"/>
            <w:sz w:val="24"/>
            <w:szCs w:val="24"/>
          </w:rPr>
          <w:t>o processo administrativo</w:t>
        </w:r>
      </w:ins>
      <w:r w:rsidRPr="00641E9B">
        <w:rPr>
          <w:rFonts w:ascii="Times New Roman" w:hAnsi="Times New Roman" w:cs="Times New Roman"/>
          <w:sz w:val="24"/>
          <w:szCs w:val="24"/>
        </w:rPr>
        <w:t xml:space="preserve"> como titulares de direitos ou interesses individuais ou no exercício do direito de representação;</w:t>
      </w:r>
      <w:r w:rsidR="0015283A">
        <w:rPr>
          <w:rFonts w:ascii="Times New Roman" w:hAnsi="Times New Roman" w:cs="Times New Roman"/>
          <w:sz w:val="24"/>
          <w:szCs w:val="24"/>
        </w:rPr>
        <w:t xml:space="preserve"> </w:t>
      </w:r>
      <w:ins w:id="17" w:author="Gustavo Junqueira Campos" w:date="2016-05-24T12:38:00Z">
        <w:r w:rsidR="0015283A" w:rsidRPr="0015283A">
          <w:rPr>
            <w:rFonts w:ascii="Times New Roman" w:hAnsi="Times New Roman" w:cs="Times New Roman"/>
            <w:sz w:val="24"/>
            <w:szCs w:val="24"/>
            <w:highlight w:val="yellow"/>
          </w:rPr>
          <w:t>(</w:t>
        </w:r>
      </w:ins>
      <w:ins w:id="18" w:author="Gustavo Junqueira Campos" w:date="2016-05-24T12:42:00Z">
        <w:r w:rsidR="0015283A" w:rsidRPr="0015283A">
          <w:rPr>
            <w:rFonts w:ascii="Times New Roman" w:hAnsi="Times New Roman" w:cs="Times New Roman"/>
            <w:sz w:val="24"/>
            <w:szCs w:val="24"/>
            <w:highlight w:val="yellow"/>
          </w:rPr>
          <w:t>uniformizaç</w:t>
        </w:r>
      </w:ins>
      <w:ins w:id="19" w:author="Gustavo Junqueira Campos" w:date="2016-05-24T12:43:00Z">
        <w:r w:rsidR="0015283A" w:rsidRPr="0015283A">
          <w:rPr>
            <w:rFonts w:ascii="Times New Roman" w:hAnsi="Times New Roman" w:cs="Times New Roman"/>
            <w:sz w:val="24"/>
            <w:szCs w:val="24"/>
            <w:highlight w:val="yellow"/>
          </w:rPr>
          <w:t>ão do termo “pessoa natural”</w:t>
        </w:r>
      </w:ins>
      <w:ins w:id="20" w:author="Gustavo Junqueira Campos" w:date="2016-05-24T12:38:00Z">
        <w:r w:rsidR="0015283A" w:rsidRPr="0015283A">
          <w:rPr>
            <w:rFonts w:ascii="Times New Roman" w:hAnsi="Times New Roman" w:cs="Times New Roman"/>
            <w:sz w:val="24"/>
            <w:szCs w:val="24"/>
            <w:highlight w:val="yellow"/>
          </w:rPr>
          <w:t>)</w:t>
        </w:r>
      </w:ins>
    </w:p>
    <w:p w:rsidR="00D00CB3" w:rsidRPr="00641E9B" w:rsidRDefault="00D00CB3" w:rsidP="00D00C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  <w:t xml:space="preserve">b) aqueles que, sem terem iniciado o processo, têm direitos ou interesses que possam ser </w:t>
      </w:r>
      <w:r w:rsidR="00C35F39" w:rsidRPr="00641E9B">
        <w:rPr>
          <w:rFonts w:ascii="Times New Roman" w:hAnsi="Times New Roman" w:cs="Times New Roman"/>
          <w:sz w:val="24"/>
          <w:szCs w:val="24"/>
        </w:rPr>
        <w:t xml:space="preserve">afetados pela decisão a ser </w:t>
      </w:r>
      <w:r w:rsidRPr="00641E9B">
        <w:rPr>
          <w:rFonts w:ascii="Times New Roman" w:hAnsi="Times New Roman" w:cs="Times New Roman"/>
          <w:sz w:val="24"/>
          <w:szCs w:val="24"/>
        </w:rPr>
        <w:t>adotada;</w:t>
      </w:r>
    </w:p>
    <w:p w:rsidR="00D00CB3" w:rsidRPr="00641E9B" w:rsidRDefault="00D00CB3" w:rsidP="00D00C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  <w:t>c) as organizações e associações representativas, no tocante a direitos e interesses coletivos;</w:t>
      </w:r>
      <w:r w:rsidR="000C70CE" w:rsidRPr="00641E9B">
        <w:rPr>
          <w:rFonts w:ascii="Times New Roman" w:hAnsi="Times New Roman" w:cs="Times New Roman"/>
          <w:sz w:val="24"/>
          <w:szCs w:val="24"/>
        </w:rPr>
        <w:t xml:space="preserve"> e</w:t>
      </w:r>
    </w:p>
    <w:p w:rsidR="00D00CB3" w:rsidRPr="00641E9B" w:rsidRDefault="00D00CB3" w:rsidP="00D00C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  <w:t>d) as pessoas ou as associações legalmente constituídas quanto a direitos ou interesses difusos.</w:t>
      </w:r>
    </w:p>
    <w:p w:rsidR="00A727BB" w:rsidRPr="00641E9B" w:rsidDel="007024F3" w:rsidRDefault="005354A2" w:rsidP="00A727BB">
      <w:pPr>
        <w:autoSpaceDE w:val="0"/>
        <w:autoSpaceDN w:val="0"/>
        <w:adjustRightInd w:val="0"/>
        <w:jc w:val="both"/>
        <w:rPr>
          <w:del w:id="21" w:author="Maria Cecilia Cordeiro de Oliveira" w:date="2016-05-23T17:01:00Z"/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ab/>
      </w:r>
      <w:r w:rsidR="00C35F39" w:rsidRPr="00641E9B">
        <w:rPr>
          <w:rFonts w:ascii="Times New Roman" w:hAnsi="Times New Roman" w:cs="Times New Roman"/>
          <w:sz w:val="24"/>
          <w:szCs w:val="24"/>
        </w:rPr>
        <w:t>III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- procuração: instrumento do contrato de mandato no qual são estabelecidos os poderes que o outorgante conferiu ao outorgado para que este pratique atos representando aquele;</w:t>
      </w: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4440" w:rsidRDefault="005354A2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C35F39" w:rsidRPr="00641E9B">
        <w:rPr>
          <w:rFonts w:ascii="Times New Roman" w:hAnsi="Times New Roman" w:cs="Times New Roman"/>
          <w:sz w:val="24"/>
          <w:szCs w:val="24"/>
        </w:rPr>
        <w:t>I</w:t>
      </w:r>
      <w:r w:rsidR="00A727BB" w:rsidRPr="00641E9B">
        <w:rPr>
          <w:rFonts w:ascii="Times New Roman" w:hAnsi="Times New Roman" w:cs="Times New Roman"/>
          <w:sz w:val="24"/>
          <w:szCs w:val="24"/>
        </w:rPr>
        <w:t>V - informação pessoal: informação relacionada à pessoa natural identificada ou identificável,</w:t>
      </w:r>
      <w:r w:rsidR="00C35F39" w:rsidRPr="00641E9B">
        <w:rPr>
          <w:rFonts w:ascii="Times New Roman" w:hAnsi="Times New Roman" w:cs="Times New Roman"/>
          <w:sz w:val="24"/>
          <w:szCs w:val="24"/>
        </w:rPr>
        <w:t xml:space="preserve"> tais como as </w:t>
      </w:r>
      <w:del w:id="22" w:author="Gustavo Junqueira Campos" w:date="2016-05-23T15:00:00Z">
        <w:r w:rsidR="00C35F39" w:rsidRPr="00641E9B" w:rsidDel="003F38A9">
          <w:rPr>
            <w:rFonts w:ascii="Times New Roman" w:hAnsi="Times New Roman" w:cs="Times New Roman"/>
            <w:sz w:val="24"/>
            <w:szCs w:val="24"/>
          </w:rPr>
          <w:delText>que são</w:delText>
        </w:r>
        <w:r w:rsidR="00A727BB" w:rsidRPr="00641E9B" w:rsidDel="003F38A9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A727BB" w:rsidRPr="00641E9B">
        <w:rPr>
          <w:rFonts w:ascii="Times New Roman" w:hAnsi="Times New Roman" w:cs="Times New Roman"/>
          <w:sz w:val="24"/>
          <w:szCs w:val="24"/>
        </w:rPr>
        <w:t>relativa</w:t>
      </w:r>
      <w:r w:rsidR="00C35F39" w:rsidRPr="00641E9B">
        <w:rPr>
          <w:rFonts w:ascii="Times New Roman" w:hAnsi="Times New Roman" w:cs="Times New Roman"/>
          <w:sz w:val="24"/>
          <w:szCs w:val="24"/>
        </w:rPr>
        <w:t>s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à intimidade, vida privada, honra e imagem;</w:t>
      </w:r>
      <w:ins w:id="23" w:author="Maria Cecilia Cordeiro de Oliveira" w:date="2016-05-23T17:01:00Z">
        <w:r w:rsidR="007024F3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</w:p>
    <w:p w:rsidR="00C35F39" w:rsidRPr="00641E9B" w:rsidRDefault="005354A2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ab/>
      </w:r>
      <w:r w:rsidR="00C35F39" w:rsidRPr="00641E9B">
        <w:rPr>
          <w:rFonts w:ascii="Times New Roman" w:hAnsi="Times New Roman" w:cs="Times New Roman"/>
          <w:sz w:val="24"/>
          <w:szCs w:val="24"/>
        </w:rPr>
        <w:t>V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- informação sigilosa: informação submetida temporariamente à restrição de acesso público em razão de sua imprescindibilidade para a segurança da sociedade e do Estado, e aquelas abrangidas pelas demais hipóteses legais de sigilo;</w:t>
      </w:r>
      <w:r w:rsidR="00154051" w:rsidRPr="00641E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7BB" w:rsidRPr="00641E9B" w:rsidRDefault="005354A2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VI - vista de processo administrativo ou documento: disponibilização </w:t>
      </w:r>
      <w:r w:rsidR="00154051" w:rsidRPr="00641E9B">
        <w:rPr>
          <w:rFonts w:ascii="Times New Roman" w:hAnsi="Times New Roman" w:cs="Times New Roman"/>
          <w:sz w:val="24"/>
          <w:szCs w:val="24"/>
        </w:rPr>
        <w:t xml:space="preserve">do 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processo administrativo ou </w:t>
      </w:r>
      <w:r w:rsidR="00154051" w:rsidRPr="00641E9B">
        <w:rPr>
          <w:rFonts w:ascii="Times New Roman" w:hAnsi="Times New Roman" w:cs="Times New Roman"/>
          <w:sz w:val="24"/>
          <w:szCs w:val="24"/>
        </w:rPr>
        <w:t xml:space="preserve">do 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documento para exame do interessado, nas dependências da ANS; </w:t>
      </w:r>
    </w:p>
    <w:p w:rsidR="00A727BB" w:rsidRPr="00641E9B" w:rsidRDefault="005354A2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>VII - fornecimento de cópias: entrega de documentos reprográficos</w:t>
      </w:r>
      <w:del w:id="24" w:author="Gustavo Junqueira Campos" w:date="2016-05-23T15:00:00Z">
        <w:r w:rsidR="00A727BB" w:rsidRPr="00641E9B" w:rsidDel="003F38A9">
          <w:rPr>
            <w:rFonts w:ascii="Times New Roman" w:hAnsi="Times New Roman" w:cs="Times New Roman"/>
            <w:sz w:val="24"/>
            <w:szCs w:val="24"/>
          </w:rPr>
          <w:delText>, ou digitalizados</w:delText>
        </w:r>
      </w:del>
      <w:r w:rsidR="00A727BB" w:rsidRPr="00641E9B">
        <w:rPr>
          <w:rFonts w:ascii="Times New Roman" w:hAnsi="Times New Roman" w:cs="Times New Roman"/>
          <w:sz w:val="24"/>
          <w:szCs w:val="24"/>
        </w:rPr>
        <w:t xml:space="preserve"> por solicitação do interessado;</w:t>
      </w:r>
      <w:r w:rsidR="00154051" w:rsidRPr="00641E9B">
        <w:rPr>
          <w:rFonts w:ascii="Times New Roman" w:hAnsi="Times New Roman" w:cs="Times New Roman"/>
          <w:sz w:val="24"/>
          <w:szCs w:val="24"/>
        </w:rPr>
        <w:t xml:space="preserve"> </w:t>
      </w:r>
      <w:ins w:id="25" w:author="Gustavo Junqueira Campos" w:date="2016-05-23T15:22:00Z">
        <w:r w:rsidR="00026541">
          <w:rPr>
            <w:rFonts w:ascii="Times New Roman" w:hAnsi="Times New Roman" w:cs="Times New Roman"/>
            <w:sz w:val="24"/>
            <w:szCs w:val="24"/>
            <w:highlight w:val="yellow"/>
          </w:rPr>
          <w:t xml:space="preserve"> Para guardar sintonia com a ata de reunião anterior</w:t>
        </w:r>
      </w:ins>
      <w:ins w:id="26" w:author="Gustavo Junqueira Campos" w:date="2016-05-24T12:51:00Z">
        <w:r w:rsidR="00C217D4">
          <w:rPr>
            <w:rFonts w:ascii="Times New Roman" w:hAnsi="Times New Roman" w:cs="Times New Roman"/>
            <w:sz w:val="24"/>
            <w:szCs w:val="24"/>
            <w:highlight w:val="yellow"/>
          </w:rPr>
          <w:t>.</w:t>
        </w:r>
      </w:ins>
      <w:ins w:id="27" w:author="Gustavo Junqueira Campos" w:date="2016-05-23T15:22:00Z">
        <w:r w:rsidR="00026541">
          <w:rPr>
            <w:rFonts w:ascii="Times New Roman" w:hAnsi="Times New Roman" w:cs="Times New Roman"/>
            <w:sz w:val="24"/>
            <w:szCs w:val="24"/>
            <w:highlight w:val="yellow"/>
          </w:rPr>
          <w:t xml:space="preserve"> </w:t>
        </w:r>
      </w:ins>
      <w:ins w:id="28" w:author="Gustavo Junqueira Campos" w:date="2016-05-24T12:51:00Z">
        <w:r w:rsidR="00C217D4">
          <w:rPr>
            <w:rFonts w:ascii="Times New Roman" w:hAnsi="Times New Roman" w:cs="Times New Roman"/>
            <w:sz w:val="24"/>
            <w:szCs w:val="24"/>
            <w:highlight w:val="yellow"/>
          </w:rPr>
          <w:t>F</w:t>
        </w:r>
      </w:ins>
      <w:ins w:id="29" w:author="Gustavo Junqueira Campos" w:date="2016-05-23T15:01:00Z">
        <w:r w:rsidR="003F38A9" w:rsidRPr="003F38A9">
          <w:rPr>
            <w:rFonts w:ascii="Times New Roman" w:hAnsi="Times New Roman" w:cs="Times New Roman"/>
            <w:sz w:val="24"/>
            <w:szCs w:val="24"/>
            <w:highlight w:val="yellow"/>
          </w:rPr>
          <w:t>altou suprimir a expressão “digitalizados”.</w:t>
        </w:r>
      </w:ins>
    </w:p>
    <w:p w:rsidR="00A727BB" w:rsidRPr="00641E9B" w:rsidRDefault="005354A2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C35F39" w:rsidRPr="00641E9B">
        <w:rPr>
          <w:rFonts w:ascii="Times New Roman" w:hAnsi="Times New Roman" w:cs="Times New Roman"/>
          <w:sz w:val="24"/>
          <w:szCs w:val="24"/>
        </w:rPr>
        <w:t>VIII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- reunião com particular: audiência concedida a particular por agente público em exercício na ANS, </w:t>
      </w:r>
      <w:del w:id="30" w:author="Gustavo Junqueira Campos" w:date="2016-05-24T12:44:00Z">
        <w:r w:rsidR="00A727BB" w:rsidRPr="0015283A" w:rsidDel="0015283A">
          <w:rPr>
            <w:rFonts w:ascii="Times New Roman" w:hAnsi="Times New Roman" w:cs="Times New Roman"/>
            <w:sz w:val="24"/>
            <w:szCs w:val="24"/>
          </w:rPr>
          <w:delText>acompanhado de</w:delText>
        </w:r>
        <w:r w:rsidR="00C14908" w:rsidRPr="0015283A" w:rsidDel="0015283A">
          <w:rPr>
            <w:rFonts w:ascii="Times New Roman" w:hAnsi="Times New Roman" w:cs="Times New Roman"/>
            <w:sz w:val="24"/>
            <w:szCs w:val="24"/>
          </w:rPr>
          <w:delText>,</w:delText>
        </w:r>
        <w:r w:rsidR="00A727BB" w:rsidRPr="0015283A" w:rsidDel="0015283A">
          <w:rPr>
            <w:rFonts w:ascii="Times New Roman" w:hAnsi="Times New Roman" w:cs="Times New Roman"/>
            <w:sz w:val="24"/>
            <w:szCs w:val="24"/>
          </w:rPr>
          <w:delText xml:space="preserve"> ao menos</w:delText>
        </w:r>
        <w:r w:rsidR="00C14908" w:rsidRPr="0015283A" w:rsidDel="0015283A">
          <w:rPr>
            <w:rFonts w:ascii="Times New Roman" w:hAnsi="Times New Roman" w:cs="Times New Roman"/>
            <w:sz w:val="24"/>
            <w:szCs w:val="24"/>
          </w:rPr>
          <w:delText>,</w:delText>
        </w:r>
        <w:r w:rsidR="00A727BB" w:rsidRPr="0015283A" w:rsidDel="0015283A">
          <w:rPr>
            <w:rFonts w:ascii="Times New Roman" w:hAnsi="Times New Roman" w:cs="Times New Roman"/>
            <w:sz w:val="24"/>
            <w:szCs w:val="24"/>
          </w:rPr>
          <w:delText xml:space="preserve"> outro servidor público</w:delText>
        </w:r>
      </w:del>
      <w:del w:id="31" w:author="Gustavo Junqueira Campos" w:date="2016-05-24T12:45:00Z">
        <w:r w:rsidR="00A727BB" w:rsidRPr="00641E9B" w:rsidDel="0015283A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="00A727BB" w:rsidRPr="00641E9B">
        <w:rPr>
          <w:rFonts w:ascii="Times New Roman" w:hAnsi="Times New Roman" w:cs="Times New Roman"/>
          <w:sz w:val="24"/>
          <w:szCs w:val="24"/>
        </w:rPr>
        <w:t xml:space="preserve"> para tratar de assuntos afetos às suas atribuições regimentais; </w:t>
      </w:r>
      <w:ins w:id="32" w:author="Gustavo Junqueira Campos" w:date="2016-05-24T12:45:00Z">
        <w:r w:rsidR="0015283A" w:rsidRPr="00C217D4">
          <w:rPr>
            <w:rFonts w:ascii="Times New Roman" w:hAnsi="Times New Roman" w:cs="Times New Roman"/>
            <w:sz w:val="24"/>
            <w:szCs w:val="24"/>
            <w:highlight w:val="yellow"/>
          </w:rPr>
          <w:t>(Supressão da express</w:t>
        </w:r>
        <w:r w:rsidR="00C217D4" w:rsidRPr="00C217D4">
          <w:rPr>
            <w:rFonts w:ascii="Times New Roman" w:hAnsi="Times New Roman" w:cs="Times New Roman"/>
            <w:sz w:val="24"/>
            <w:szCs w:val="24"/>
            <w:highlight w:val="yellow"/>
          </w:rPr>
          <w:t>ão por conta d</w:t>
        </w:r>
      </w:ins>
      <w:ins w:id="33" w:author="Gustavo Junqueira Campos" w:date="2016-05-24T12:48:00Z">
        <w:r w:rsidR="00C217D4" w:rsidRPr="00C217D4">
          <w:rPr>
            <w:rFonts w:ascii="Times New Roman" w:hAnsi="Times New Roman" w:cs="Times New Roman"/>
            <w:sz w:val="24"/>
            <w:szCs w:val="24"/>
            <w:highlight w:val="yellow"/>
          </w:rPr>
          <w:t>os §§ 2º e 3º do art.18).</w:t>
        </w:r>
      </w:ins>
      <w:ins w:id="34" w:author="Gustavo Junqueira Campos" w:date="2016-05-24T12:49:00Z">
        <w:r w:rsidR="00C217D4" w:rsidRPr="00C217D4">
          <w:rPr>
            <w:rFonts w:ascii="Times New Roman" w:hAnsi="Times New Roman" w:cs="Times New Roman"/>
            <w:sz w:val="24"/>
            <w:szCs w:val="24"/>
            <w:highlight w:val="yellow"/>
          </w:rPr>
          <w:t xml:space="preserve"> Ademais, o </w:t>
        </w:r>
      </w:ins>
      <w:ins w:id="35" w:author="Gustavo Junqueira Campos" w:date="2016-05-24T12:45:00Z">
        <w:r w:rsidR="0015283A" w:rsidRPr="00C217D4">
          <w:rPr>
            <w:rFonts w:ascii="Times New Roman" w:hAnsi="Times New Roman" w:cs="Times New Roman"/>
            <w:sz w:val="24"/>
            <w:szCs w:val="24"/>
            <w:highlight w:val="yellow"/>
          </w:rPr>
          <w:t>§1º do</w:t>
        </w:r>
      </w:ins>
      <w:ins w:id="36" w:author="Gustavo Junqueira Campos" w:date="2016-05-24T12:49:00Z">
        <w:r w:rsidR="00C217D4" w:rsidRPr="00C217D4">
          <w:rPr>
            <w:rFonts w:ascii="Times New Roman" w:hAnsi="Times New Roman" w:cs="Times New Roman"/>
            <w:sz w:val="24"/>
            <w:szCs w:val="24"/>
            <w:highlight w:val="yellow"/>
          </w:rPr>
          <w:t xml:space="preserve"> mesmo</w:t>
        </w:r>
      </w:ins>
      <w:ins w:id="37" w:author="Gustavo Junqueira Campos" w:date="2016-05-24T12:45:00Z">
        <w:r w:rsidR="0015283A" w:rsidRPr="00C217D4">
          <w:rPr>
            <w:rFonts w:ascii="Times New Roman" w:hAnsi="Times New Roman" w:cs="Times New Roman"/>
            <w:sz w:val="24"/>
            <w:szCs w:val="24"/>
            <w:highlight w:val="yellow"/>
          </w:rPr>
          <w:t xml:space="preserve"> art. 18</w:t>
        </w:r>
      </w:ins>
      <w:ins w:id="38" w:author="Gustavo Junqueira Campos" w:date="2016-05-24T12:49:00Z">
        <w:r w:rsidR="00C217D4" w:rsidRPr="00C217D4">
          <w:rPr>
            <w:rFonts w:ascii="Times New Roman" w:hAnsi="Times New Roman" w:cs="Times New Roman"/>
            <w:sz w:val="24"/>
            <w:szCs w:val="24"/>
            <w:highlight w:val="yellow"/>
          </w:rPr>
          <w:t xml:space="preserve"> já traz essa informação</w:t>
        </w:r>
      </w:ins>
      <w:ins w:id="39" w:author="Gustavo Junqueira Campos" w:date="2016-05-24T12:45:00Z">
        <w:r w:rsidR="0015283A" w:rsidRPr="00C217D4">
          <w:rPr>
            <w:rFonts w:ascii="Times New Roman" w:hAnsi="Times New Roman" w:cs="Times New Roman"/>
            <w:sz w:val="24"/>
            <w:szCs w:val="24"/>
            <w:highlight w:val="yellow"/>
          </w:rPr>
          <w:t>)</w:t>
        </w:r>
        <w:r w:rsidR="0015283A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</w:p>
    <w:p w:rsidR="00A727BB" w:rsidRPr="00641E9B" w:rsidRDefault="005354A2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C35F39" w:rsidRPr="00641E9B">
        <w:rPr>
          <w:rFonts w:ascii="Times New Roman" w:hAnsi="Times New Roman" w:cs="Times New Roman"/>
          <w:sz w:val="24"/>
          <w:szCs w:val="24"/>
        </w:rPr>
        <w:t>I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X - agente público: todo aquele que por força de </w:t>
      </w:r>
      <w:r w:rsidR="00A727BB" w:rsidRPr="00C53033">
        <w:rPr>
          <w:rFonts w:ascii="Times New Roman" w:hAnsi="Times New Roman" w:cs="Times New Roman"/>
          <w:sz w:val="24"/>
          <w:szCs w:val="24"/>
        </w:rPr>
        <w:t>lei, contrato</w:t>
      </w:r>
      <w:ins w:id="40" w:author="Maria Cecilia Cordeiro de Oliveira" w:date="2016-05-23T17:55:00Z">
        <w:r w:rsidR="00E65B74" w:rsidRPr="00C53033">
          <w:rPr>
            <w:rFonts w:ascii="Times New Roman" w:hAnsi="Times New Roman" w:cs="Times New Roman"/>
            <w:sz w:val="24"/>
            <w:szCs w:val="24"/>
          </w:rPr>
          <w:t>,</w:t>
        </w:r>
      </w:ins>
      <w:r w:rsidR="00A727BB" w:rsidRPr="00C53033">
        <w:rPr>
          <w:rFonts w:ascii="Times New Roman" w:hAnsi="Times New Roman" w:cs="Times New Roman"/>
          <w:sz w:val="24"/>
          <w:szCs w:val="24"/>
        </w:rPr>
        <w:t xml:space="preserve"> ou qualquer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outro ato </w:t>
      </w:r>
      <w:r w:rsidR="00A727BB" w:rsidRPr="007F62CD">
        <w:rPr>
          <w:rFonts w:ascii="Times New Roman" w:hAnsi="Times New Roman" w:cs="Times New Roman"/>
          <w:sz w:val="24"/>
          <w:szCs w:val="24"/>
        </w:rPr>
        <w:t>jurídico</w:t>
      </w:r>
      <w:ins w:id="41" w:author="Maria Cecilia Cordeiro de Oliveira" w:date="2016-05-23T17:55:00Z">
        <w:r w:rsidR="00E65B74" w:rsidRPr="007F62CD">
          <w:rPr>
            <w:rFonts w:ascii="Times New Roman" w:hAnsi="Times New Roman" w:cs="Times New Roman"/>
            <w:sz w:val="24"/>
            <w:szCs w:val="24"/>
          </w:rPr>
          <w:t>,</w:t>
        </w:r>
      </w:ins>
      <w:r w:rsidR="00A727BB" w:rsidRPr="007F62CD">
        <w:rPr>
          <w:rFonts w:ascii="Times New Roman" w:hAnsi="Times New Roman" w:cs="Times New Roman"/>
          <w:sz w:val="24"/>
          <w:szCs w:val="24"/>
        </w:rPr>
        <w:t xml:space="preserve"> detenha atribuição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de se manifestar ou decidir, no âmbito da ANS, sobre ato ou fato sujeito à sua área de atuação; </w:t>
      </w:r>
    </w:p>
    <w:p w:rsidR="00A727BB" w:rsidRPr="00641E9B" w:rsidRDefault="008B0B04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X - particular: todo aquele que, mesmo ocupante de cargo ou função pública, solicita reunião para tratar de interesse privado seu ou de terceiros; </w:t>
      </w:r>
    </w:p>
    <w:p w:rsidR="00A727BB" w:rsidRPr="00641E9B" w:rsidRDefault="008B0B04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>XI - certidão: documento expedido pela ANS que certifica de forma fiel os atos ou os fatos constantes de processo administrativo, livro, documento e sistema que se encontrem na ANS, bem como a regularidade quanto a uma determinada situação perante a ANS;</w:t>
      </w:r>
      <w:r w:rsidR="00F6494D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641E9B">
        <w:rPr>
          <w:rFonts w:ascii="Times New Roman" w:hAnsi="Times New Roman" w:cs="Times New Roman"/>
          <w:sz w:val="24"/>
          <w:szCs w:val="24"/>
        </w:rPr>
        <w:t>e</w:t>
      </w:r>
    </w:p>
    <w:p w:rsidR="00A727BB" w:rsidRPr="00641E9B" w:rsidRDefault="003B1680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>XII - unidade organizacional: órgão previsto no Regimento Interno da ANS.</w:t>
      </w:r>
    </w:p>
    <w:p w:rsidR="00A727BB" w:rsidRPr="00641E9B" w:rsidRDefault="00C33C94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>Art. 3º</w:t>
      </w:r>
      <w:r w:rsidR="00A727BB"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ins w:id="42" w:author="Gustavo Junqueira Campos" w:date="2016-05-23T15:02:00Z">
        <w:r w:rsidR="003F38A9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ins>
      <w:r w:rsidR="00A727BB" w:rsidRPr="00641E9B">
        <w:rPr>
          <w:rFonts w:ascii="Times New Roman" w:hAnsi="Times New Roman" w:cs="Times New Roman"/>
          <w:sz w:val="24"/>
          <w:szCs w:val="24"/>
        </w:rPr>
        <w:t>No caso de atuação no exercício do direito de representação, para quaisquer das hipóteses de requerimento previstos nesta Resolução, deverá ser apresentado</w:t>
      </w:r>
      <w:r w:rsidR="00172FA9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641E9B">
        <w:rPr>
          <w:rFonts w:ascii="Times New Roman" w:hAnsi="Times New Roman" w:cs="Times New Roman"/>
          <w:sz w:val="24"/>
          <w:szCs w:val="24"/>
        </w:rPr>
        <w:t>o respectivo instrumento de procuração, o qual deve conferir ao procurador poderes de representação junto a Administração Pública</w:t>
      </w:r>
      <w:r w:rsidR="00172FA9" w:rsidRPr="00641E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27BB" w:rsidRPr="00641E9B" w:rsidRDefault="00C33C94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172FA9" w:rsidRPr="00641E9B">
        <w:rPr>
          <w:rFonts w:ascii="Times New Roman" w:hAnsi="Times New Roman" w:cs="Times New Roman"/>
          <w:sz w:val="24"/>
          <w:szCs w:val="24"/>
        </w:rPr>
        <w:t>§ 1º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 </w:t>
      </w:r>
      <w:r w:rsidR="00172FA9" w:rsidRPr="00641E9B">
        <w:rPr>
          <w:rFonts w:ascii="Times New Roman" w:hAnsi="Times New Roman" w:cs="Times New Roman"/>
          <w:sz w:val="24"/>
          <w:szCs w:val="24"/>
        </w:rPr>
        <w:t>O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instrumento de procuração deverá ser apresentado na forma original </w:t>
      </w:r>
      <w:r w:rsidR="00A727BB" w:rsidRPr="00E24440">
        <w:rPr>
          <w:rFonts w:ascii="Times New Roman" w:hAnsi="Times New Roman" w:cs="Times New Roman"/>
          <w:sz w:val="24"/>
          <w:szCs w:val="24"/>
        </w:rPr>
        <w:t>ou por meio de cópia autenticada,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salvo na hipótese da procuração já constar nos autos do processo administrativo sobre o qual se refere o requerimento juntamente com correspondente documento legal de identificação. </w:t>
      </w:r>
    </w:p>
    <w:p w:rsidR="00A727BB" w:rsidRPr="00641E9B" w:rsidRDefault="00C33C94" w:rsidP="00172F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72FA9" w:rsidRPr="00E24440">
        <w:rPr>
          <w:rFonts w:ascii="Times New Roman" w:hAnsi="Times New Roman" w:cs="Times New Roman"/>
          <w:color w:val="000000"/>
          <w:sz w:val="24"/>
          <w:szCs w:val="24"/>
        </w:rPr>
        <w:t xml:space="preserve">§ 2º  </w:t>
      </w:r>
      <w:r w:rsidR="00A727BB" w:rsidRPr="00E24440">
        <w:rPr>
          <w:rFonts w:ascii="Times New Roman" w:hAnsi="Times New Roman" w:cs="Times New Roman"/>
          <w:color w:val="000000"/>
          <w:sz w:val="24"/>
          <w:szCs w:val="24"/>
        </w:rPr>
        <w:t>O instrumento de procuração, no caso de</w:t>
      </w:r>
      <w:r w:rsidR="002E6480" w:rsidRPr="00E24440">
        <w:rPr>
          <w:rFonts w:ascii="Times New Roman" w:hAnsi="Times New Roman" w:cs="Times New Roman"/>
          <w:color w:val="000000"/>
          <w:sz w:val="24"/>
          <w:szCs w:val="24"/>
        </w:rPr>
        <w:t xml:space="preserve"> requerimento de</w:t>
      </w:r>
      <w:r w:rsidR="00A727BB" w:rsidRPr="00E24440">
        <w:rPr>
          <w:rFonts w:ascii="Times New Roman" w:hAnsi="Times New Roman" w:cs="Times New Roman"/>
          <w:color w:val="000000"/>
          <w:sz w:val="24"/>
          <w:szCs w:val="24"/>
        </w:rPr>
        <w:t xml:space="preserve"> certidões ou </w:t>
      </w:r>
      <w:r w:rsidR="002E6480" w:rsidRPr="00E24440">
        <w:rPr>
          <w:rFonts w:ascii="Times New Roman" w:hAnsi="Times New Roman" w:cs="Times New Roman"/>
          <w:color w:val="000000"/>
          <w:sz w:val="24"/>
          <w:szCs w:val="24"/>
        </w:rPr>
        <w:t xml:space="preserve">acesso a </w:t>
      </w:r>
      <w:r w:rsidR="00A727BB" w:rsidRPr="00E24440">
        <w:rPr>
          <w:rFonts w:ascii="Times New Roman" w:hAnsi="Times New Roman" w:cs="Times New Roman"/>
          <w:color w:val="000000"/>
          <w:sz w:val="24"/>
          <w:szCs w:val="24"/>
        </w:rPr>
        <w:t>outros documentos que contenham informações sigilosas, dever</w:t>
      </w:r>
      <w:r w:rsidR="006E430F" w:rsidRPr="00E24440">
        <w:rPr>
          <w:rFonts w:ascii="Times New Roman" w:hAnsi="Times New Roman" w:cs="Times New Roman"/>
          <w:color w:val="000000"/>
          <w:sz w:val="24"/>
          <w:szCs w:val="24"/>
        </w:rPr>
        <w:t>á</w:t>
      </w:r>
      <w:r w:rsidR="00A727BB" w:rsidRPr="00E24440">
        <w:rPr>
          <w:rFonts w:ascii="Times New Roman" w:hAnsi="Times New Roman" w:cs="Times New Roman"/>
          <w:color w:val="000000"/>
          <w:sz w:val="24"/>
          <w:szCs w:val="24"/>
        </w:rPr>
        <w:t xml:space="preserve"> conter poderes com autorização expressa.</w:t>
      </w:r>
      <w:r w:rsidR="00A727BB"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727BB" w:rsidRPr="00641E9B" w:rsidRDefault="00A727BB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727BB" w:rsidRPr="00641E9B" w:rsidRDefault="00A727BB" w:rsidP="00272B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>CAPÍTULO II</w:t>
      </w:r>
    </w:p>
    <w:p w:rsidR="00A727BB" w:rsidRPr="00641E9B" w:rsidRDefault="00A727BB" w:rsidP="00272B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>DA VISTA E CÓPIA DE DOCUMENTO E DE PROCESSO ADMINISTRATIVO</w:t>
      </w:r>
    </w:p>
    <w:p w:rsidR="00A727BB" w:rsidRPr="00641E9B" w:rsidRDefault="00A727BB" w:rsidP="00272B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E9B">
        <w:rPr>
          <w:rFonts w:ascii="Times New Roman" w:hAnsi="Times New Roman" w:cs="Times New Roman"/>
          <w:b/>
          <w:sz w:val="24"/>
          <w:szCs w:val="24"/>
        </w:rPr>
        <w:t>Seção I</w:t>
      </w:r>
    </w:p>
    <w:p w:rsidR="00A727BB" w:rsidRPr="00641E9B" w:rsidRDefault="00A727BB" w:rsidP="00272B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E9B">
        <w:rPr>
          <w:rFonts w:ascii="Times New Roman" w:hAnsi="Times New Roman" w:cs="Times New Roman"/>
          <w:b/>
          <w:sz w:val="24"/>
          <w:szCs w:val="24"/>
        </w:rPr>
        <w:t>Dos procedimentos para requerimento de vista(s) e/ou fornecimento de cópia(s) de documento(s) ou processo(s) administrativo(s)</w:t>
      </w:r>
    </w:p>
    <w:p w:rsidR="00272B70" w:rsidRPr="00641E9B" w:rsidRDefault="00272B70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727BB" w:rsidRPr="00641E9B" w:rsidRDefault="00272B70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>Art</w:t>
      </w:r>
      <w:r w:rsidR="00A727BB"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. 4º </w:t>
      </w:r>
      <w:r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27BB" w:rsidRPr="00641E9B">
        <w:rPr>
          <w:rFonts w:ascii="Times New Roman" w:hAnsi="Times New Roman" w:cs="Times New Roman"/>
          <w:sz w:val="24"/>
          <w:szCs w:val="24"/>
        </w:rPr>
        <w:t>Qualquer interessado poderá apresentar</w:t>
      </w:r>
      <w:r w:rsidRPr="00641E9B">
        <w:rPr>
          <w:rFonts w:ascii="Times New Roman" w:hAnsi="Times New Roman" w:cs="Times New Roman"/>
          <w:sz w:val="24"/>
          <w:szCs w:val="24"/>
        </w:rPr>
        <w:t xml:space="preserve"> à ANS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requerimento de vista(s) </w:t>
      </w:r>
      <w:r w:rsidRPr="00641E9B">
        <w:rPr>
          <w:rFonts w:ascii="Times New Roman" w:hAnsi="Times New Roman" w:cs="Times New Roman"/>
          <w:sz w:val="24"/>
          <w:szCs w:val="24"/>
        </w:rPr>
        <w:t>e/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ou de cópia(s) de documento(s)  ou de processo(s)  administrativo(s). </w:t>
      </w:r>
    </w:p>
    <w:p w:rsidR="00A727BB" w:rsidRPr="00641E9B" w:rsidRDefault="00272B70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Art. 5° </w:t>
      </w:r>
      <w:ins w:id="43" w:author="Gustavo Junqueira Campos" w:date="2016-05-23T15:04:00Z">
        <w:r w:rsidR="00E35DC7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A727BB" w:rsidRPr="00641E9B">
        <w:rPr>
          <w:rFonts w:ascii="Times New Roman" w:hAnsi="Times New Roman" w:cs="Times New Roman"/>
          <w:sz w:val="24"/>
          <w:szCs w:val="24"/>
        </w:rPr>
        <w:t xml:space="preserve">O requerimento de vista(s) e/ou cópia(s) de documento(s) ou de processo(s) administrativo(s) deverá ser promovido mediante o preenchimento de formulário próprio, conforme modelo </w:t>
      </w:r>
      <w:r w:rsidR="00A727BB" w:rsidRPr="00E24440">
        <w:rPr>
          <w:rFonts w:ascii="Times New Roman" w:hAnsi="Times New Roman" w:cs="Times New Roman"/>
          <w:sz w:val="24"/>
          <w:szCs w:val="24"/>
        </w:rPr>
        <w:t>constante do Anexo I desta Resolução</w:t>
      </w:r>
      <w:r w:rsidR="00A727BB" w:rsidRPr="00641E9B">
        <w:rPr>
          <w:rFonts w:ascii="Times New Roman" w:hAnsi="Times New Roman" w:cs="Times New Roman"/>
          <w:sz w:val="24"/>
          <w:szCs w:val="24"/>
        </w:rPr>
        <w:t>, o qual pode ser obtido das seguintes formas:</w:t>
      </w:r>
    </w:p>
    <w:p w:rsidR="00C33C94" w:rsidRPr="00C53033" w:rsidRDefault="00272B70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>I - no Protocolo Geral</w:t>
      </w:r>
      <w:r w:rsidR="00C15987" w:rsidRPr="00641E9B">
        <w:rPr>
          <w:rFonts w:ascii="Times New Roman" w:hAnsi="Times New Roman" w:cs="Times New Roman"/>
          <w:sz w:val="24"/>
          <w:szCs w:val="24"/>
        </w:rPr>
        <w:t xml:space="preserve"> localizado na </w:t>
      </w:r>
      <w:r w:rsidR="00C15987" w:rsidRPr="00C53033">
        <w:rPr>
          <w:rFonts w:ascii="Times New Roman" w:hAnsi="Times New Roman" w:cs="Times New Roman"/>
          <w:sz w:val="24"/>
          <w:szCs w:val="24"/>
        </w:rPr>
        <w:t>sede da ANS</w:t>
      </w:r>
      <w:ins w:id="44" w:author="Maria Cecilia Cordeiro de Oliveira" w:date="2016-05-23T17:58:00Z">
        <w:r w:rsidR="00A64919" w:rsidRPr="00C53033">
          <w:rPr>
            <w:rFonts w:ascii="Times New Roman" w:hAnsi="Times New Roman" w:cs="Times New Roman"/>
            <w:sz w:val="24"/>
            <w:szCs w:val="24"/>
          </w:rPr>
          <w:t>,</w:t>
        </w:r>
      </w:ins>
      <w:r w:rsidR="00A727BB" w:rsidRPr="00C53033">
        <w:rPr>
          <w:rFonts w:ascii="Times New Roman" w:hAnsi="Times New Roman" w:cs="Times New Roman"/>
          <w:sz w:val="24"/>
          <w:szCs w:val="24"/>
        </w:rPr>
        <w:t xml:space="preserve"> ou</w:t>
      </w:r>
      <w:r w:rsidR="00C15987" w:rsidRPr="00C53033">
        <w:rPr>
          <w:rFonts w:ascii="Times New Roman" w:hAnsi="Times New Roman" w:cs="Times New Roman"/>
          <w:sz w:val="24"/>
          <w:szCs w:val="24"/>
        </w:rPr>
        <w:t xml:space="preserve"> em qualquer</w:t>
      </w:r>
      <w:r w:rsidR="00A727BB" w:rsidRPr="00C53033">
        <w:rPr>
          <w:rFonts w:ascii="Times New Roman" w:hAnsi="Times New Roman" w:cs="Times New Roman"/>
          <w:sz w:val="24"/>
          <w:szCs w:val="24"/>
        </w:rPr>
        <w:t xml:space="preserve"> Núcleo da ANS; </w:t>
      </w:r>
      <w:r w:rsidR="00C15987" w:rsidRPr="00C53033">
        <w:rPr>
          <w:rFonts w:ascii="Times New Roman" w:hAnsi="Times New Roman" w:cs="Times New Roman"/>
          <w:sz w:val="24"/>
          <w:szCs w:val="24"/>
        </w:rPr>
        <w:t>ou</w:t>
      </w:r>
      <w:r w:rsidR="00B41DC5" w:rsidRPr="00C53033">
        <w:rPr>
          <w:rFonts w:ascii="Times New Roman" w:hAnsi="Times New Roman" w:cs="Times New Roman"/>
          <w:sz w:val="24"/>
          <w:szCs w:val="24"/>
        </w:rPr>
        <w:t xml:space="preserve"> </w:t>
      </w:r>
      <w:r w:rsidRPr="00C53033">
        <w:rPr>
          <w:rFonts w:ascii="Times New Roman" w:hAnsi="Times New Roman" w:cs="Times New Roman"/>
          <w:sz w:val="24"/>
          <w:szCs w:val="24"/>
        </w:rPr>
        <w:t xml:space="preserve"> </w:t>
      </w:r>
      <w:r w:rsidRPr="00C53033">
        <w:rPr>
          <w:rFonts w:ascii="Times New Roman" w:hAnsi="Times New Roman" w:cs="Times New Roman"/>
          <w:sz w:val="24"/>
          <w:szCs w:val="24"/>
        </w:rPr>
        <w:tab/>
      </w:r>
    </w:p>
    <w:p w:rsidR="00A727BB" w:rsidRPr="00641E9B" w:rsidRDefault="00C33C94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53033">
        <w:rPr>
          <w:rFonts w:ascii="Times New Roman" w:hAnsi="Times New Roman" w:cs="Times New Roman"/>
          <w:sz w:val="24"/>
          <w:szCs w:val="24"/>
        </w:rPr>
        <w:t xml:space="preserve"> </w:t>
      </w:r>
      <w:r w:rsidRPr="00C53033">
        <w:rPr>
          <w:rFonts w:ascii="Times New Roman" w:hAnsi="Times New Roman" w:cs="Times New Roman"/>
          <w:sz w:val="24"/>
          <w:szCs w:val="24"/>
        </w:rPr>
        <w:tab/>
      </w:r>
      <w:r w:rsidR="00A727BB" w:rsidRPr="00C53033">
        <w:rPr>
          <w:rFonts w:ascii="Times New Roman" w:hAnsi="Times New Roman" w:cs="Times New Roman"/>
          <w:sz w:val="24"/>
          <w:szCs w:val="24"/>
        </w:rPr>
        <w:t xml:space="preserve">II </w:t>
      </w:r>
      <w:r w:rsidR="00172FA9" w:rsidRPr="00C53033">
        <w:rPr>
          <w:rFonts w:ascii="Times New Roman" w:hAnsi="Times New Roman" w:cs="Times New Roman"/>
          <w:sz w:val="24"/>
          <w:szCs w:val="24"/>
        </w:rPr>
        <w:t>–</w:t>
      </w:r>
      <w:r w:rsidR="00A727BB" w:rsidRPr="00C53033">
        <w:rPr>
          <w:rFonts w:ascii="Times New Roman" w:hAnsi="Times New Roman" w:cs="Times New Roman"/>
          <w:sz w:val="24"/>
          <w:szCs w:val="24"/>
        </w:rPr>
        <w:t xml:space="preserve"> </w:t>
      </w:r>
      <w:r w:rsidR="00172FA9" w:rsidRPr="00C53033">
        <w:rPr>
          <w:rFonts w:ascii="Times New Roman" w:hAnsi="Times New Roman" w:cs="Times New Roman"/>
          <w:sz w:val="24"/>
          <w:szCs w:val="24"/>
        </w:rPr>
        <w:t>diretamente no</w:t>
      </w:r>
      <w:r w:rsidR="00A727BB" w:rsidRPr="00C53033">
        <w:rPr>
          <w:rFonts w:ascii="Times New Roman" w:hAnsi="Times New Roman" w:cs="Times New Roman"/>
          <w:sz w:val="24"/>
          <w:szCs w:val="24"/>
        </w:rPr>
        <w:t xml:space="preserve"> </w:t>
      </w:r>
      <w:r w:rsidR="001A1CC1" w:rsidRPr="00C53033">
        <w:rPr>
          <w:rFonts w:ascii="Times New Roman" w:hAnsi="Times New Roman" w:cs="Times New Roman"/>
          <w:sz w:val="24"/>
          <w:szCs w:val="24"/>
        </w:rPr>
        <w:t xml:space="preserve">sítio institucional </w:t>
      </w:r>
      <w:r w:rsidR="00A727BB" w:rsidRPr="00C53033">
        <w:rPr>
          <w:rFonts w:ascii="Times New Roman" w:hAnsi="Times New Roman" w:cs="Times New Roman"/>
          <w:sz w:val="24"/>
          <w:szCs w:val="24"/>
        </w:rPr>
        <w:t>da ANS</w:t>
      </w:r>
      <w:r w:rsidR="00C547D2" w:rsidRPr="00C53033">
        <w:rPr>
          <w:rFonts w:ascii="Times New Roman" w:hAnsi="Times New Roman" w:cs="Times New Roman"/>
          <w:sz w:val="24"/>
          <w:szCs w:val="24"/>
        </w:rPr>
        <w:t xml:space="preserve"> na </w:t>
      </w:r>
      <w:del w:id="45" w:author="Maria Cecilia Cordeiro de Oliveira" w:date="2016-05-23T17:58:00Z">
        <w:r w:rsidR="00C547D2" w:rsidRPr="00C53033" w:rsidDel="00A64919">
          <w:rPr>
            <w:rFonts w:ascii="Times New Roman" w:hAnsi="Times New Roman" w:cs="Times New Roman"/>
            <w:sz w:val="24"/>
            <w:szCs w:val="24"/>
          </w:rPr>
          <w:delText>i</w:delText>
        </w:r>
      </w:del>
      <w:ins w:id="46" w:author="Maria Cecilia Cordeiro de Oliveira" w:date="2016-05-23T17:58:00Z">
        <w:r w:rsidR="00A64919" w:rsidRPr="00C53033">
          <w:rPr>
            <w:rFonts w:ascii="Times New Roman" w:hAnsi="Times New Roman" w:cs="Times New Roman"/>
            <w:sz w:val="24"/>
            <w:szCs w:val="24"/>
          </w:rPr>
          <w:t>I</w:t>
        </w:r>
      </w:ins>
      <w:r w:rsidR="00C547D2" w:rsidRPr="00C53033">
        <w:rPr>
          <w:rFonts w:ascii="Times New Roman" w:hAnsi="Times New Roman" w:cs="Times New Roman"/>
          <w:sz w:val="24"/>
          <w:szCs w:val="24"/>
        </w:rPr>
        <w:t>nternet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C547D2" w:rsidRPr="00641E9B">
        <w:rPr>
          <w:rFonts w:ascii="Times New Roman" w:hAnsi="Times New Roman" w:cs="Times New Roman"/>
          <w:sz w:val="24"/>
          <w:szCs w:val="24"/>
        </w:rPr>
        <w:t xml:space="preserve"> (</w:t>
      </w:r>
      <w:hyperlink r:id="rId7" w:history="1">
        <w:r w:rsidR="00A727BB" w:rsidRPr="00641E9B">
          <w:rPr>
            <w:rStyle w:val="Hyperlink"/>
            <w:rFonts w:ascii="Times New Roman" w:hAnsi="Times New Roman" w:cs="Times New Roman"/>
            <w:sz w:val="24"/>
            <w:szCs w:val="24"/>
          </w:rPr>
          <w:t>www.ans.gov.br</w:t>
        </w:r>
      </w:hyperlink>
      <w:r w:rsidR="00C547D2" w:rsidRPr="00641E9B">
        <w:rPr>
          <w:rStyle w:val="Hyperlink"/>
          <w:rFonts w:ascii="Times New Roman" w:hAnsi="Times New Roman" w:cs="Times New Roman"/>
          <w:sz w:val="24"/>
          <w:szCs w:val="24"/>
        </w:rPr>
        <w:t>)</w:t>
      </w:r>
      <w:r w:rsidR="00172FA9" w:rsidRPr="00641E9B">
        <w:rPr>
          <w:rFonts w:ascii="Times New Roman" w:hAnsi="Times New Roman" w:cs="Times New Roman"/>
          <w:sz w:val="24"/>
          <w:szCs w:val="24"/>
        </w:rPr>
        <w:t>.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727BB" w:rsidRPr="00E24440" w:rsidRDefault="00172FA9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>§</w:t>
      </w:r>
      <w:r w:rsidR="00D472B4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1° </w:t>
      </w: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Após o preenchimento integral de todos os dados solicitados no formulário constante </w:t>
      </w:r>
      <w:r w:rsidR="00A727BB" w:rsidRPr="00E24440">
        <w:rPr>
          <w:rFonts w:ascii="Times New Roman" w:hAnsi="Times New Roman" w:cs="Times New Roman"/>
          <w:sz w:val="24"/>
          <w:szCs w:val="24"/>
        </w:rPr>
        <w:t>do Anexo I, o interessado deverá juntar cópia de seu documento legal de identificação, a respectiva procuração, e ato</w:t>
      </w:r>
      <w:del w:id="47" w:author="Gustavo Junqueira Campos" w:date="2016-05-25T15:20:00Z">
        <w:r w:rsidR="00A727BB" w:rsidRPr="00E24440" w:rsidDel="00901338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="00A727BB" w:rsidRPr="00E24440">
        <w:rPr>
          <w:rFonts w:ascii="Times New Roman" w:hAnsi="Times New Roman" w:cs="Times New Roman"/>
          <w:sz w:val="24"/>
          <w:szCs w:val="24"/>
        </w:rPr>
        <w:t xml:space="preserve"> constitutivo</w:t>
      </w:r>
      <w:del w:id="48" w:author="Gustavo Junqueira Campos" w:date="2016-05-25T15:20:00Z">
        <w:r w:rsidR="00A727BB" w:rsidRPr="00E24440" w:rsidDel="00901338">
          <w:rPr>
            <w:rFonts w:ascii="Times New Roman" w:hAnsi="Times New Roman" w:cs="Times New Roman"/>
            <w:sz w:val="24"/>
            <w:szCs w:val="24"/>
          </w:rPr>
          <w:delText>s</w:delText>
        </w:r>
      </w:del>
      <w:del w:id="49" w:author="Gustavo Junqueira Campos" w:date="2016-05-25T15:15:00Z">
        <w:r w:rsidR="00E24440" w:rsidDel="00F062A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A727BB" w:rsidRPr="00E24440">
        <w:rPr>
          <w:rFonts w:ascii="Times New Roman" w:hAnsi="Times New Roman" w:cs="Times New Roman"/>
          <w:sz w:val="24"/>
          <w:szCs w:val="24"/>
        </w:rPr>
        <w:t xml:space="preserve">, se for o caso, e: </w:t>
      </w:r>
    </w:p>
    <w:p w:rsidR="00A727BB" w:rsidRPr="00E24440" w:rsidRDefault="00C15987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Pr="00E24440">
        <w:rPr>
          <w:rFonts w:ascii="Times New Roman" w:hAnsi="Times New Roman" w:cs="Times New Roman"/>
          <w:sz w:val="24"/>
          <w:szCs w:val="24"/>
        </w:rPr>
        <w:tab/>
      </w:r>
      <w:r w:rsidR="00A727BB" w:rsidRPr="00E24440">
        <w:rPr>
          <w:rFonts w:ascii="Times New Roman" w:hAnsi="Times New Roman" w:cs="Times New Roman"/>
          <w:sz w:val="24"/>
          <w:szCs w:val="24"/>
        </w:rPr>
        <w:t>I - protocolá-lo no Protocolo Geral ou</w:t>
      </w:r>
      <w:r w:rsidRPr="00E24440">
        <w:rPr>
          <w:rFonts w:ascii="Times New Roman" w:hAnsi="Times New Roman" w:cs="Times New Roman"/>
          <w:sz w:val="24"/>
          <w:szCs w:val="24"/>
        </w:rPr>
        <w:t xml:space="preserve"> em qualquer 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Núcleo da ANS; </w:t>
      </w:r>
      <w:r w:rsidR="00B41DC5" w:rsidRPr="00E24440">
        <w:rPr>
          <w:rFonts w:ascii="Times New Roman" w:hAnsi="Times New Roman" w:cs="Times New Roman"/>
          <w:sz w:val="24"/>
          <w:szCs w:val="24"/>
        </w:rPr>
        <w:t xml:space="preserve">ou </w:t>
      </w:r>
    </w:p>
    <w:p w:rsidR="00CF7B30" w:rsidRPr="00E24440" w:rsidRDefault="00C15987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2444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E24440">
        <w:rPr>
          <w:rFonts w:ascii="Times New Roman" w:hAnsi="Times New Roman" w:cs="Times New Roman"/>
          <w:sz w:val="24"/>
          <w:szCs w:val="24"/>
        </w:rPr>
        <w:tab/>
      </w:r>
      <w:r w:rsidR="00A727BB" w:rsidRPr="00E24440">
        <w:rPr>
          <w:rFonts w:ascii="Times New Roman" w:hAnsi="Times New Roman" w:cs="Times New Roman"/>
          <w:sz w:val="24"/>
          <w:szCs w:val="24"/>
        </w:rPr>
        <w:t>II – envi</w:t>
      </w:r>
      <w:r w:rsidRPr="00E24440">
        <w:rPr>
          <w:rFonts w:ascii="Times New Roman" w:hAnsi="Times New Roman" w:cs="Times New Roman"/>
          <w:sz w:val="24"/>
          <w:szCs w:val="24"/>
        </w:rPr>
        <w:t>á-lo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 por </w:t>
      </w:r>
      <w:del w:id="50" w:author="Gustavo Junqueira Campos" w:date="2016-05-23T15:04:00Z">
        <w:r w:rsidR="00A727BB" w:rsidRPr="00E24440" w:rsidDel="00E35DC7">
          <w:rPr>
            <w:rFonts w:ascii="Times New Roman" w:hAnsi="Times New Roman" w:cs="Times New Roman"/>
            <w:sz w:val="24"/>
            <w:szCs w:val="24"/>
          </w:rPr>
          <w:delText>V</w:delText>
        </w:r>
      </w:del>
      <w:ins w:id="51" w:author="Gustavo Junqueira Campos" w:date="2016-05-23T15:04:00Z">
        <w:r w:rsidR="00E35DC7" w:rsidRPr="00E24440">
          <w:rPr>
            <w:rFonts w:ascii="Times New Roman" w:hAnsi="Times New Roman" w:cs="Times New Roman"/>
            <w:sz w:val="24"/>
            <w:szCs w:val="24"/>
          </w:rPr>
          <w:t>v</w:t>
        </w:r>
      </w:ins>
      <w:r w:rsidR="00A727BB" w:rsidRPr="00E24440">
        <w:rPr>
          <w:rFonts w:ascii="Times New Roman" w:hAnsi="Times New Roman" w:cs="Times New Roman"/>
          <w:sz w:val="24"/>
          <w:szCs w:val="24"/>
        </w:rPr>
        <w:t xml:space="preserve">ia </w:t>
      </w:r>
      <w:del w:id="52" w:author="Gustavo Junqueira Campos" w:date="2016-05-23T15:04:00Z">
        <w:r w:rsidR="00A727BB" w:rsidRPr="00E24440" w:rsidDel="00E35DC7">
          <w:rPr>
            <w:rFonts w:ascii="Times New Roman" w:hAnsi="Times New Roman" w:cs="Times New Roman"/>
            <w:sz w:val="24"/>
            <w:szCs w:val="24"/>
          </w:rPr>
          <w:delText>P</w:delText>
        </w:r>
      </w:del>
      <w:ins w:id="53" w:author="Gustavo Junqueira Campos" w:date="2016-05-23T15:04:00Z">
        <w:r w:rsidR="00E35DC7" w:rsidRPr="00E24440">
          <w:rPr>
            <w:rFonts w:ascii="Times New Roman" w:hAnsi="Times New Roman" w:cs="Times New Roman"/>
            <w:sz w:val="24"/>
            <w:szCs w:val="24"/>
          </w:rPr>
          <w:t>p</w:t>
        </w:r>
      </w:ins>
      <w:r w:rsidR="00A727BB" w:rsidRPr="00E24440">
        <w:rPr>
          <w:rFonts w:ascii="Times New Roman" w:hAnsi="Times New Roman" w:cs="Times New Roman"/>
          <w:sz w:val="24"/>
          <w:szCs w:val="24"/>
        </w:rPr>
        <w:t>ostal ou</w:t>
      </w:r>
      <w:ins w:id="54" w:author="Gustavo Junqueira Campos" w:date="2016-05-23T15:32:00Z">
        <w:r w:rsidR="00B87E26" w:rsidRPr="00E24440">
          <w:rPr>
            <w:rFonts w:ascii="Times New Roman" w:hAnsi="Times New Roman" w:cs="Times New Roman"/>
            <w:sz w:val="24"/>
            <w:szCs w:val="24"/>
          </w:rPr>
          <w:t xml:space="preserve"> por meio de </w:t>
        </w:r>
      </w:ins>
      <w:del w:id="55" w:author="Gustavo Junqueira Campos" w:date="2016-05-23T15:32:00Z">
        <w:r w:rsidR="00A727BB" w:rsidRPr="00E24440" w:rsidDel="00B87E26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E24440">
        <w:rPr>
          <w:rFonts w:ascii="Times New Roman" w:hAnsi="Times New Roman" w:cs="Times New Roman"/>
          <w:sz w:val="24"/>
          <w:szCs w:val="24"/>
        </w:rPr>
        <w:t>c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orreio </w:t>
      </w:r>
      <w:r w:rsidRPr="00E24440">
        <w:rPr>
          <w:rFonts w:ascii="Times New Roman" w:hAnsi="Times New Roman" w:cs="Times New Roman"/>
          <w:sz w:val="24"/>
          <w:szCs w:val="24"/>
        </w:rPr>
        <w:t>e</w:t>
      </w:r>
      <w:r w:rsidR="00A727BB" w:rsidRPr="00E24440">
        <w:rPr>
          <w:rFonts w:ascii="Times New Roman" w:hAnsi="Times New Roman" w:cs="Times New Roman"/>
          <w:sz w:val="24"/>
          <w:szCs w:val="24"/>
        </w:rPr>
        <w:t>letrônico para o Protocolo Geral ou</w:t>
      </w:r>
      <w:r w:rsidR="00B41DC5" w:rsidRPr="00E24440">
        <w:rPr>
          <w:rFonts w:ascii="Times New Roman" w:hAnsi="Times New Roman" w:cs="Times New Roman"/>
          <w:sz w:val="24"/>
          <w:szCs w:val="24"/>
        </w:rPr>
        <w:t xml:space="preserve"> para um dos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 Núcleos da ANS</w:t>
      </w:r>
      <w:r w:rsidR="00B41DC5" w:rsidRPr="00E24440">
        <w:rPr>
          <w:rFonts w:ascii="Times New Roman" w:hAnsi="Times New Roman" w:cs="Times New Roman"/>
          <w:sz w:val="24"/>
          <w:szCs w:val="24"/>
        </w:rPr>
        <w:t>.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="00D472B4" w:rsidRPr="00E24440">
        <w:rPr>
          <w:rFonts w:ascii="Times New Roman" w:hAnsi="Times New Roman" w:cs="Times New Roman"/>
          <w:sz w:val="24"/>
          <w:szCs w:val="24"/>
        </w:rPr>
        <w:tab/>
      </w:r>
    </w:p>
    <w:p w:rsidR="00A727BB" w:rsidRPr="00E24440" w:rsidRDefault="00CF7B30" w:rsidP="00CF7B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Pr="00E24440">
        <w:rPr>
          <w:rFonts w:ascii="Times New Roman" w:hAnsi="Times New Roman" w:cs="Times New Roman"/>
          <w:sz w:val="24"/>
          <w:szCs w:val="24"/>
        </w:rPr>
        <w:tab/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§ 2º </w:t>
      </w:r>
      <w:r w:rsidR="00D472B4"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E24440">
        <w:rPr>
          <w:rFonts w:ascii="Times New Roman" w:hAnsi="Times New Roman" w:cs="Times New Roman"/>
          <w:sz w:val="24"/>
          <w:szCs w:val="24"/>
        </w:rPr>
        <w:t>Deverá ser formulado</w:t>
      </w:r>
      <w:r w:rsidR="00D472B4" w:rsidRPr="00E24440">
        <w:rPr>
          <w:rFonts w:ascii="Times New Roman" w:hAnsi="Times New Roman" w:cs="Times New Roman"/>
          <w:sz w:val="24"/>
          <w:szCs w:val="24"/>
        </w:rPr>
        <w:t xml:space="preserve"> requerimento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 específico para cada documento </w:t>
      </w:r>
      <w:r w:rsidR="007010D2" w:rsidRPr="00E24440">
        <w:rPr>
          <w:rFonts w:ascii="Times New Roman" w:hAnsi="Times New Roman" w:cs="Times New Roman"/>
          <w:sz w:val="24"/>
          <w:szCs w:val="24"/>
        </w:rPr>
        <w:t xml:space="preserve">avulso </w:t>
      </w:r>
      <w:r w:rsidR="00A727BB" w:rsidRPr="00E24440">
        <w:rPr>
          <w:rFonts w:ascii="Times New Roman" w:hAnsi="Times New Roman" w:cs="Times New Roman"/>
          <w:sz w:val="24"/>
          <w:szCs w:val="24"/>
        </w:rPr>
        <w:t>ou processo administrativo</w:t>
      </w:r>
      <w:del w:id="56" w:author="Maria Cecilia Cordeiro de Oliveira" w:date="2016-05-23T18:01:00Z">
        <w:r w:rsidR="00A727BB" w:rsidRPr="00E24440" w:rsidDel="00727B9A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="00A727BB" w:rsidRPr="00E24440">
        <w:rPr>
          <w:rFonts w:ascii="Times New Roman" w:hAnsi="Times New Roman" w:cs="Times New Roman"/>
          <w:sz w:val="24"/>
          <w:szCs w:val="24"/>
        </w:rPr>
        <w:t xml:space="preserve"> de que o interessado pretenda obter vistas ou cópias. </w:t>
      </w:r>
    </w:p>
    <w:p w:rsidR="00CF7B30" w:rsidRDefault="00D472B4" w:rsidP="0055168D">
      <w:pPr>
        <w:jc w:val="both"/>
        <w:rPr>
          <w:rFonts w:ascii="Times New Roman" w:hAnsi="Times New Roman" w:cs="Times New Roman"/>
          <w:sz w:val="24"/>
          <w:szCs w:val="24"/>
        </w:rPr>
      </w:pPr>
      <w:r w:rsidRPr="00E24440">
        <w:rPr>
          <w:rFonts w:ascii="Times New Roman" w:hAnsi="Times New Roman" w:cs="Times New Roman"/>
          <w:sz w:val="24"/>
          <w:szCs w:val="24"/>
          <w:lang w:eastAsia="pt-BR"/>
        </w:rPr>
        <w:t xml:space="preserve"> </w:t>
      </w:r>
      <w:r w:rsidRPr="00E24440">
        <w:rPr>
          <w:rFonts w:ascii="Times New Roman" w:hAnsi="Times New Roman" w:cs="Times New Roman"/>
          <w:sz w:val="24"/>
          <w:szCs w:val="24"/>
          <w:lang w:eastAsia="pt-BR"/>
        </w:rPr>
        <w:tab/>
      </w:r>
      <w:r w:rsidR="00A727BB" w:rsidRPr="00E24440">
        <w:rPr>
          <w:rFonts w:ascii="Times New Roman" w:hAnsi="Times New Roman" w:cs="Times New Roman"/>
          <w:sz w:val="24"/>
          <w:szCs w:val="24"/>
          <w:lang w:eastAsia="pt-BR"/>
        </w:rPr>
        <w:t xml:space="preserve">Art. 6º </w:t>
      </w:r>
      <w:r w:rsidRPr="00E24440">
        <w:rPr>
          <w:rFonts w:ascii="Times New Roman" w:hAnsi="Times New Roman" w:cs="Times New Roman"/>
          <w:sz w:val="24"/>
          <w:szCs w:val="24"/>
          <w:lang w:eastAsia="pt-BR"/>
        </w:rPr>
        <w:t xml:space="preserve"> </w:t>
      </w:r>
      <w:r w:rsidR="00A727BB" w:rsidRPr="00E24440">
        <w:rPr>
          <w:rFonts w:ascii="Times New Roman" w:hAnsi="Times New Roman" w:cs="Times New Roman"/>
          <w:sz w:val="24"/>
          <w:szCs w:val="24"/>
          <w:lang w:eastAsia="pt-BR"/>
        </w:rPr>
        <w:t xml:space="preserve">No caso do interessado </w:t>
      </w:r>
      <w:r w:rsidR="00420CDA" w:rsidRPr="00E24440">
        <w:rPr>
          <w:rFonts w:ascii="Times New Roman" w:hAnsi="Times New Roman" w:cs="Times New Roman"/>
          <w:sz w:val="24"/>
          <w:szCs w:val="24"/>
          <w:lang w:eastAsia="pt-BR"/>
        </w:rPr>
        <w:t xml:space="preserve">ser </w:t>
      </w:r>
      <w:del w:id="57" w:author="Gustavo Junqueira Campos" w:date="2016-05-23T15:05:00Z">
        <w:r w:rsidR="00A727BB" w:rsidRPr="00E24440" w:rsidDel="00E35DC7">
          <w:rPr>
            <w:rFonts w:ascii="Times New Roman" w:hAnsi="Times New Roman" w:cs="Times New Roman"/>
            <w:sz w:val="24"/>
            <w:szCs w:val="24"/>
            <w:lang w:eastAsia="pt-BR"/>
          </w:rPr>
          <w:delText xml:space="preserve"> </w:delText>
        </w:r>
      </w:del>
      <w:r w:rsidR="00A727BB" w:rsidRPr="00E24440">
        <w:rPr>
          <w:rFonts w:ascii="Times New Roman" w:hAnsi="Times New Roman" w:cs="Times New Roman"/>
          <w:sz w:val="24"/>
          <w:szCs w:val="24"/>
          <w:lang w:eastAsia="pt-BR"/>
        </w:rPr>
        <w:t xml:space="preserve">pessoa jurídica será exigido, além dos documentos previstos no §1º do art. 5º, </w:t>
      </w:r>
      <w:del w:id="58" w:author="Gustavo Junqueira Campos" w:date="2016-05-24T12:50:00Z">
        <w:r w:rsidR="00A727BB" w:rsidRPr="00E24440" w:rsidDel="00C217D4">
          <w:rPr>
            <w:rFonts w:ascii="Times New Roman" w:hAnsi="Times New Roman" w:cs="Times New Roman"/>
            <w:sz w:val="24"/>
            <w:szCs w:val="24"/>
            <w:lang w:eastAsia="pt-BR"/>
          </w:rPr>
          <w:delText>o ato</w:delText>
        </w:r>
        <w:r w:rsidR="00A727BB" w:rsidRPr="00C217D4" w:rsidDel="00C217D4">
          <w:rPr>
            <w:rFonts w:ascii="Times New Roman" w:hAnsi="Times New Roman" w:cs="Times New Roman"/>
            <w:sz w:val="24"/>
            <w:szCs w:val="24"/>
            <w:lang w:eastAsia="pt-BR"/>
          </w:rPr>
          <w:delText xml:space="preserve"> societário</w:delText>
        </w:r>
      </w:del>
      <w:ins w:id="59" w:author="Gustavo Junqueira Campos" w:date="2016-05-24T12:51:00Z">
        <w:r w:rsidR="00C217D4">
          <w:rPr>
            <w:rFonts w:ascii="Times New Roman" w:hAnsi="Times New Roman" w:cs="Times New Roman"/>
            <w:sz w:val="24"/>
            <w:szCs w:val="24"/>
            <w:lang w:eastAsia="pt-BR"/>
          </w:rPr>
          <w:t>o</w:t>
        </w:r>
      </w:ins>
      <w:ins w:id="60" w:author="Gustavo Junqueira Campos" w:date="2016-05-24T12:50:00Z">
        <w:r w:rsidR="00E24440">
          <w:rPr>
            <w:rFonts w:ascii="Times New Roman" w:hAnsi="Times New Roman" w:cs="Times New Roman"/>
            <w:sz w:val="24"/>
            <w:szCs w:val="24"/>
            <w:lang w:eastAsia="pt-BR"/>
          </w:rPr>
          <w:t xml:space="preserve"> ato</w:t>
        </w:r>
        <w:r w:rsidR="00C217D4">
          <w:rPr>
            <w:rFonts w:ascii="Times New Roman" w:hAnsi="Times New Roman" w:cs="Times New Roman"/>
            <w:sz w:val="24"/>
            <w:szCs w:val="24"/>
            <w:lang w:eastAsia="pt-BR"/>
          </w:rPr>
          <w:t xml:space="preserve"> constitutivo</w:t>
        </w:r>
      </w:ins>
      <w:ins w:id="61" w:author="Gustavo Junqueira Campos" w:date="2016-05-25T14:08:00Z">
        <w:r w:rsidR="00E24440">
          <w:rPr>
            <w:rFonts w:ascii="Times New Roman" w:hAnsi="Times New Roman" w:cs="Times New Roman"/>
            <w:sz w:val="24"/>
            <w:szCs w:val="24"/>
            <w:lang w:eastAsia="pt-BR"/>
          </w:rPr>
          <w:t xml:space="preserve"> atualizado</w:t>
        </w:r>
      </w:ins>
      <w:ins w:id="62" w:author="Maria Cecilia Cordeiro de Oliveira" w:date="2016-05-23T18:01:00Z">
        <w:r w:rsidR="00727B9A">
          <w:rPr>
            <w:rFonts w:ascii="Times New Roman" w:hAnsi="Times New Roman" w:cs="Times New Roman"/>
            <w:sz w:val="24"/>
            <w:szCs w:val="24"/>
            <w:lang w:eastAsia="pt-BR"/>
          </w:rPr>
          <w:t xml:space="preserve"> </w:t>
        </w:r>
      </w:ins>
      <w:r w:rsidR="00A727BB" w:rsidRPr="00641E9B">
        <w:rPr>
          <w:rFonts w:ascii="Times New Roman" w:hAnsi="Times New Roman" w:cs="Times New Roman"/>
          <w:sz w:val="24"/>
          <w:szCs w:val="24"/>
          <w:lang w:eastAsia="pt-BR"/>
        </w:rPr>
        <w:t xml:space="preserve">comprovando que o portador pessoa natural possui poderes específicos para a prática </w:t>
      </w:r>
      <w:r w:rsidR="00105BD3" w:rsidRPr="00641E9B">
        <w:rPr>
          <w:rFonts w:ascii="Times New Roman" w:hAnsi="Times New Roman" w:cs="Times New Roman"/>
          <w:sz w:val="24"/>
          <w:szCs w:val="24"/>
          <w:lang w:eastAsia="pt-BR"/>
        </w:rPr>
        <w:t>do ato.</w:t>
      </w: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ins w:id="63" w:author="Gustavo Junqueira Campos" w:date="2016-05-24T12:55:00Z">
        <w:r w:rsidR="00C217D4" w:rsidRPr="00C217D4">
          <w:rPr>
            <w:rFonts w:ascii="Times New Roman" w:hAnsi="Times New Roman" w:cs="Times New Roman"/>
            <w:sz w:val="24"/>
            <w:szCs w:val="24"/>
            <w:highlight w:val="yellow"/>
          </w:rPr>
          <w:t xml:space="preserve">Uniformização </w:t>
        </w:r>
      </w:ins>
      <w:ins w:id="64" w:author="Gustavo Junqueira Campos" w:date="2016-05-24T12:54:00Z">
        <w:r w:rsidR="00C217D4" w:rsidRPr="00C217D4">
          <w:rPr>
            <w:rFonts w:ascii="Times New Roman" w:hAnsi="Times New Roman" w:cs="Times New Roman"/>
            <w:sz w:val="24"/>
            <w:szCs w:val="24"/>
            <w:highlight w:val="yellow"/>
            <w:lang w:eastAsia="pt-BR"/>
          </w:rPr>
          <w:t>da expressão “ato constitutivo” em sintonia com o § 1º do art.</w:t>
        </w:r>
      </w:ins>
      <w:ins w:id="65" w:author="Gustavo Junqueira Campos" w:date="2016-05-24T12:55:00Z">
        <w:r w:rsidR="00C217D4" w:rsidRPr="00C217D4">
          <w:rPr>
            <w:rFonts w:ascii="Times New Roman" w:hAnsi="Times New Roman" w:cs="Times New Roman"/>
            <w:sz w:val="24"/>
            <w:szCs w:val="24"/>
            <w:highlight w:val="yellow"/>
            <w:lang w:eastAsia="pt-BR"/>
          </w:rPr>
          <w:t>5º</w:t>
        </w:r>
      </w:ins>
    </w:p>
    <w:p w:rsidR="0052085B" w:rsidRPr="00641E9B" w:rsidRDefault="00CF7B30" w:rsidP="00CF7B30">
      <w:pPr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A727BB" w:rsidRPr="00EA1AC5">
        <w:rPr>
          <w:rFonts w:ascii="Times New Roman" w:hAnsi="Times New Roman" w:cs="Times New Roman"/>
          <w:sz w:val="24"/>
          <w:szCs w:val="24"/>
        </w:rPr>
        <w:t xml:space="preserve">Art.7º </w:t>
      </w:r>
      <w:r w:rsidR="00D472B4" w:rsidRPr="00EA1AC5">
        <w:rPr>
          <w:rFonts w:ascii="Times New Roman" w:hAnsi="Times New Roman" w:cs="Times New Roman"/>
          <w:sz w:val="24"/>
          <w:szCs w:val="24"/>
        </w:rPr>
        <w:t xml:space="preserve"> </w:t>
      </w:r>
      <w:del w:id="66" w:author="Gustavo Junqueira Campos" w:date="2016-05-23T15:07:00Z">
        <w:r w:rsidR="00372353" w:rsidRPr="00EA1AC5" w:rsidDel="00E35DC7">
          <w:rPr>
            <w:rFonts w:ascii="Times New Roman" w:hAnsi="Times New Roman" w:cs="Times New Roman"/>
            <w:sz w:val="24"/>
            <w:szCs w:val="24"/>
          </w:rPr>
          <w:delText>O</w:delText>
        </w:r>
        <w:r w:rsidR="00A727BB" w:rsidRPr="00EA1AC5" w:rsidDel="00E35DC7">
          <w:rPr>
            <w:rFonts w:ascii="Times New Roman" w:hAnsi="Times New Roman" w:cs="Times New Roman"/>
            <w:sz w:val="24"/>
            <w:szCs w:val="24"/>
          </w:rPr>
          <w:delText xml:space="preserve"> requerimento </w:delText>
        </w:r>
      </w:del>
      <w:del w:id="67" w:author="Gustavo Junqueira Campos" w:date="2016-05-23T15:06:00Z">
        <w:r w:rsidR="00497A32" w:rsidRPr="00EA1AC5" w:rsidDel="00E35DC7">
          <w:rPr>
            <w:rFonts w:ascii="Times New Roman" w:hAnsi="Times New Roman" w:cs="Times New Roman"/>
            <w:sz w:val="24"/>
            <w:szCs w:val="24"/>
            <w:lang w:eastAsia="pt-BR"/>
          </w:rPr>
          <w:delText xml:space="preserve"> </w:delText>
        </w:r>
      </w:del>
      <w:del w:id="68" w:author="Gustavo Junqueira Campos" w:date="2016-05-23T15:07:00Z">
        <w:r w:rsidR="00372353" w:rsidRPr="00EA1AC5" w:rsidDel="00E35DC7">
          <w:rPr>
            <w:rFonts w:ascii="Times New Roman" w:hAnsi="Times New Roman" w:cs="Times New Roman"/>
            <w:sz w:val="24"/>
            <w:szCs w:val="24"/>
            <w:lang w:eastAsia="pt-BR"/>
          </w:rPr>
          <w:delText>via</w:delText>
        </w:r>
        <w:r w:rsidR="00497A32" w:rsidRPr="00EA1AC5" w:rsidDel="00E35DC7">
          <w:rPr>
            <w:rFonts w:ascii="Times New Roman" w:hAnsi="Times New Roman" w:cs="Times New Roman"/>
            <w:sz w:val="24"/>
            <w:szCs w:val="24"/>
            <w:lang w:eastAsia="pt-BR"/>
          </w:rPr>
          <w:delText xml:space="preserve"> correio eletrônico ou via postal</w:delText>
        </w:r>
        <w:r w:rsidR="00372353" w:rsidRPr="00EA1AC5" w:rsidDel="00E35DC7">
          <w:rPr>
            <w:rFonts w:ascii="Times New Roman" w:hAnsi="Times New Roman" w:cs="Times New Roman"/>
            <w:sz w:val="24"/>
            <w:szCs w:val="24"/>
            <w:lang w:eastAsia="pt-BR"/>
          </w:rPr>
          <w:delText xml:space="preserve"> deverá ser acompanhado de </w:delText>
        </w:r>
        <w:r w:rsidR="0055168D" w:rsidRPr="00EA1AC5" w:rsidDel="00E35DC7">
          <w:rPr>
            <w:rFonts w:ascii="Times New Roman" w:hAnsi="Times New Roman" w:cs="Times New Roman"/>
            <w:sz w:val="24"/>
            <w:szCs w:val="24"/>
            <w:lang w:eastAsia="pt-BR"/>
          </w:rPr>
          <w:delText xml:space="preserve"> documentação</w:delText>
        </w:r>
        <w:r w:rsidR="00060AB2" w:rsidRPr="00EA1AC5" w:rsidDel="00E35DC7">
          <w:rPr>
            <w:rFonts w:ascii="Times New Roman" w:hAnsi="Times New Roman" w:cs="Times New Roman"/>
            <w:sz w:val="24"/>
            <w:szCs w:val="24"/>
            <w:lang w:eastAsia="pt-BR"/>
          </w:rPr>
          <w:delText xml:space="preserve"> </w:delText>
        </w:r>
        <w:r w:rsidR="0055168D" w:rsidRPr="00EA1AC5" w:rsidDel="00E35DC7">
          <w:rPr>
            <w:rFonts w:ascii="Times New Roman" w:hAnsi="Times New Roman" w:cs="Times New Roman"/>
            <w:sz w:val="24"/>
            <w:szCs w:val="24"/>
            <w:lang w:eastAsia="pt-BR"/>
          </w:rPr>
          <w:delText xml:space="preserve"> que comprove a sua legitimidade</w:delText>
        </w:r>
        <w:r w:rsidR="00060AB2" w:rsidRPr="00EA1AC5" w:rsidDel="00E35DC7">
          <w:rPr>
            <w:rFonts w:ascii="Times New Roman" w:hAnsi="Times New Roman" w:cs="Times New Roman"/>
            <w:sz w:val="24"/>
            <w:szCs w:val="24"/>
            <w:lang w:eastAsia="pt-BR"/>
          </w:rPr>
          <w:delText xml:space="preserve"> devidamente autenticada</w:delText>
        </w:r>
      </w:del>
      <w:del w:id="69" w:author="Gustavo Junqueira Campos" w:date="2016-05-23T15:06:00Z">
        <w:r w:rsidR="00956A35" w:rsidRPr="00EA1AC5" w:rsidDel="00E35DC7">
          <w:rPr>
            <w:rFonts w:ascii="Times New Roman" w:hAnsi="Times New Roman" w:cs="Times New Roman"/>
            <w:sz w:val="24"/>
            <w:szCs w:val="24"/>
            <w:lang w:eastAsia="pt-BR"/>
          </w:rPr>
          <w:delText xml:space="preserve"> </w:delText>
        </w:r>
      </w:del>
      <w:del w:id="70" w:author="Gustavo Junqueira Campos" w:date="2016-05-23T15:07:00Z">
        <w:r w:rsidR="00372353" w:rsidRPr="00EA1AC5" w:rsidDel="00E35DC7">
          <w:rPr>
            <w:rFonts w:ascii="Times New Roman" w:hAnsi="Times New Roman" w:cs="Times New Roman"/>
            <w:sz w:val="24"/>
            <w:szCs w:val="24"/>
            <w:lang w:eastAsia="pt-BR"/>
          </w:rPr>
          <w:delText>.</w:delText>
        </w:r>
      </w:del>
      <w:ins w:id="71" w:author="Maria Cecilia Cordeiro de Oliveira" w:date="2016-05-23T18:06:00Z">
        <w:r w:rsidR="00E467B9" w:rsidRPr="00EA1AC5">
          <w:rPr>
            <w:rFonts w:ascii="Times New Roman" w:hAnsi="Times New Roman" w:cs="Times New Roman"/>
            <w:sz w:val="24"/>
            <w:szCs w:val="24"/>
            <w:lang w:eastAsia="pt-BR"/>
          </w:rPr>
          <w:t>Os documentos</w:t>
        </w:r>
      </w:ins>
      <w:ins w:id="72" w:author="Maria Cecilia Cordeiro de Oliveira" w:date="2016-05-23T18:11:00Z">
        <w:r w:rsidR="00552A6B" w:rsidRPr="00EA1AC5">
          <w:rPr>
            <w:rFonts w:ascii="Times New Roman" w:hAnsi="Times New Roman" w:cs="Times New Roman"/>
            <w:sz w:val="24"/>
            <w:szCs w:val="24"/>
            <w:lang w:eastAsia="pt-BR"/>
          </w:rPr>
          <w:t xml:space="preserve"> reprográficos</w:t>
        </w:r>
      </w:ins>
      <w:ins w:id="73" w:author="Maria Cecilia Cordeiro de Oliveira" w:date="2016-05-23T18:13:00Z">
        <w:r w:rsidR="0052085B" w:rsidRPr="00EA1AC5">
          <w:rPr>
            <w:rFonts w:ascii="Times New Roman" w:hAnsi="Times New Roman" w:cs="Times New Roman"/>
            <w:sz w:val="24"/>
            <w:szCs w:val="24"/>
            <w:lang w:eastAsia="pt-BR"/>
          </w:rPr>
          <w:t xml:space="preserve"> ou digitalizados</w:t>
        </w:r>
      </w:ins>
      <w:ins w:id="74" w:author="Maria Cecilia Cordeiro de Oliveira" w:date="2016-05-23T18:09:00Z">
        <w:r w:rsidR="00552A6B" w:rsidRPr="00EA1AC5">
          <w:rPr>
            <w:rFonts w:ascii="Times New Roman" w:hAnsi="Times New Roman" w:cs="Times New Roman"/>
            <w:sz w:val="24"/>
            <w:szCs w:val="24"/>
            <w:lang w:eastAsia="pt-BR"/>
          </w:rPr>
          <w:t>,</w:t>
        </w:r>
      </w:ins>
      <w:ins w:id="75" w:author="Maria Cecilia Cordeiro de Oliveira" w:date="2016-05-23T18:06:00Z">
        <w:r w:rsidR="00E467B9" w:rsidRPr="00EA1AC5">
          <w:rPr>
            <w:rFonts w:ascii="Times New Roman" w:hAnsi="Times New Roman" w:cs="Times New Roman"/>
            <w:sz w:val="24"/>
            <w:szCs w:val="24"/>
            <w:lang w:eastAsia="pt-BR"/>
          </w:rPr>
          <w:t xml:space="preserve"> que acompanh</w:t>
        </w:r>
      </w:ins>
      <w:ins w:id="76" w:author="Maria Cecilia Cordeiro de Oliveira" w:date="2016-05-23T18:12:00Z">
        <w:r w:rsidR="0052085B" w:rsidRPr="00EA1AC5">
          <w:rPr>
            <w:rFonts w:ascii="Times New Roman" w:hAnsi="Times New Roman" w:cs="Times New Roman"/>
            <w:sz w:val="24"/>
            <w:szCs w:val="24"/>
            <w:lang w:eastAsia="pt-BR"/>
          </w:rPr>
          <w:t>e</w:t>
        </w:r>
      </w:ins>
      <w:ins w:id="77" w:author="Maria Cecilia Cordeiro de Oliveira" w:date="2016-05-23T18:06:00Z">
        <w:r w:rsidR="00E467B9" w:rsidRPr="00EA1AC5">
          <w:rPr>
            <w:rFonts w:ascii="Times New Roman" w:hAnsi="Times New Roman" w:cs="Times New Roman"/>
            <w:sz w:val="24"/>
            <w:szCs w:val="24"/>
            <w:lang w:eastAsia="pt-BR"/>
          </w:rPr>
          <w:t>m o formulário</w:t>
        </w:r>
      </w:ins>
      <w:ins w:id="78" w:author="Maria Cecilia Cordeiro de Oliveira" w:date="2016-05-23T18:08:00Z">
        <w:r w:rsidR="00552A6B" w:rsidRPr="00EA1AC5">
          <w:rPr>
            <w:rFonts w:ascii="Times New Roman" w:hAnsi="Times New Roman" w:cs="Times New Roman"/>
            <w:sz w:val="24"/>
            <w:szCs w:val="24"/>
            <w:lang w:eastAsia="pt-BR"/>
          </w:rPr>
          <w:t xml:space="preserve"> </w:t>
        </w:r>
      </w:ins>
      <w:ins w:id="79" w:author="Maria Cecilia Cordeiro de Oliveira" w:date="2016-05-23T18:06:00Z">
        <w:r w:rsidR="00E467B9" w:rsidRPr="00EA1AC5">
          <w:rPr>
            <w:rFonts w:ascii="Times New Roman" w:hAnsi="Times New Roman" w:cs="Times New Roman"/>
            <w:sz w:val="24"/>
            <w:szCs w:val="24"/>
            <w:lang w:eastAsia="pt-BR"/>
          </w:rPr>
          <w:t>enviado</w:t>
        </w:r>
      </w:ins>
      <w:ins w:id="80" w:author="Maria Cecilia Cordeiro de Oliveira" w:date="2016-05-23T18:14:00Z">
        <w:r w:rsidR="0052085B" w:rsidRPr="00EA1AC5">
          <w:rPr>
            <w:rFonts w:ascii="Times New Roman" w:hAnsi="Times New Roman" w:cs="Times New Roman"/>
            <w:sz w:val="24"/>
            <w:szCs w:val="24"/>
            <w:lang w:eastAsia="pt-BR"/>
          </w:rPr>
          <w:t>, respectivamente,</w:t>
        </w:r>
      </w:ins>
      <w:ins w:id="81" w:author="Maria Cecilia Cordeiro de Oliveira" w:date="2016-05-23T18:06:00Z">
        <w:r w:rsidR="00E467B9" w:rsidRPr="00EA1AC5">
          <w:rPr>
            <w:rFonts w:ascii="Times New Roman" w:hAnsi="Times New Roman" w:cs="Times New Roman"/>
            <w:sz w:val="24"/>
            <w:szCs w:val="24"/>
            <w:lang w:eastAsia="pt-BR"/>
          </w:rPr>
          <w:t xml:space="preserve"> por via postal</w:t>
        </w:r>
      </w:ins>
      <w:ins w:id="82" w:author="Maria Cecilia Cordeiro de Oliveira" w:date="2016-05-23T18:14:00Z">
        <w:r w:rsidR="0052085B" w:rsidRPr="00EA1AC5">
          <w:rPr>
            <w:rFonts w:ascii="Times New Roman" w:hAnsi="Times New Roman" w:cs="Times New Roman"/>
            <w:sz w:val="24"/>
            <w:szCs w:val="24"/>
            <w:lang w:eastAsia="pt-BR"/>
          </w:rPr>
          <w:t xml:space="preserve"> ou por meio de correio eletrônico</w:t>
        </w:r>
      </w:ins>
      <w:ins w:id="83" w:author="Maria Cecilia Cordeiro de Oliveira" w:date="2016-05-23T18:09:00Z">
        <w:r w:rsidR="00552A6B" w:rsidRPr="00EA1AC5">
          <w:rPr>
            <w:rFonts w:ascii="Times New Roman" w:hAnsi="Times New Roman" w:cs="Times New Roman"/>
            <w:sz w:val="24"/>
            <w:szCs w:val="24"/>
            <w:lang w:eastAsia="pt-BR"/>
          </w:rPr>
          <w:t>,</w:t>
        </w:r>
      </w:ins>
      <w:ins w:id="84" w:author="Maria Cecilia Cordeiro de Oliveira" w:date="2016-05-23T18:10:00Z">
        <w:r w:rsidR="00552A6B" w:rsidRPr="00EA1AC5">
          <w:rPr>
            <w:rFonts w:ascii="Times New Roman" w:hAnsi="Times New Roman" w:cs="Times New Roman"/>
            <w:sz w:val="24"/>
            <w:szCs w:val="24"/>
            <w:lang w:eastAsia="pt-BR"/>
          </w:rPr>
          <w:t xml:space="preserve"> </w:t>
        </w:r>
      </w:ins>
      <w:ins w:id="85" w:author="Maria Cecilia Cordeiro de Oliveira" w:date="2016-05-23T18:07:00Z">
        <w:r w:rsidR="00552A6B" w:rsidRPr="00EA1AC5">
          <w:rPr>
            <w:rFonts w:ascii="Times New Roman" w:hAnsi="Times New Roman" w:cs="Times New Roman"/>
            <w:sz w:val="24"/>
            <w:szCs w:val="24"/>
            <w:lang w:eastAsia="pt-BR"/>
          </w:rPr>
          <w:t>devem estar devidamente autenticados</w:t>
        </w:r>
      </w:ins>
      <w:ins w:id="86" w:author="Maria Cecilia Cordeiro de Oliveira" w:date="2016-05-23T18:09:00Z">
        <w:r w:rsidR="00552A6B" w:rsidRPr="00EA1AC5">
          <w:rPr>
            <w:rFonts w:ascii="Times New Roman" w:hAnsi="Times New Roman" w:cs="Times New Roman"/>
            <w:sz w:val="24"/>
            <w:szCs w:val="24"/>
            <w:lang w:eastAsia="pt-BR"/>
          </w:rPr>
          <w:t xml:space="preserve">, podendo o servidor público, em caso de dúvida, solicitar ao interessado a apresentação </w:t>
        </w:r>
      </w:ins>
      <w:ins w:id="87" w:author="Maria Cecilia Cordeiro de Oliveira" w:date="2016-05-23T18:12:00Z">
        <w:r w:rsidR="0052085B" w:rsidRPr="00EA1AC5">
          <w:rPr>
            <w:rFonts w:ascii="Times New Roman" w:hAnsi="Times New Roman" w:cs="Times New Roman"/>
            <w:sz w:val="24"/>
            <w:szCs w:val="24"/>
            <w:lang w:eastAsia="pt-BR"/>
          </w:rPr>
          <w:t>dos respectivos originais, para fins de confer</w:t>
        </w:r>
      </w:ins>
      <w:ins w:id="88" w:author="Maria Cecilia Cordeiro de Oliveira" w:date="2016-05-23T18:13:00Z">
        <w:r w:rsidR="0052085B" w:rsidRPr="00EA1AC5">
          <w:rPr>
            <w:rFonts w:ascii="Times New Roman" w:hAnsi="Times New Roman" w:cs="Times New Roman"/>
            <w:sz w:val="24"/>
            <w:szCs w:val="24"/>
            <w:lang w:eastAsia="pt-BR"/>
          </w:rPr>
          <w:t>ência.</w:t>
        </w:r>
      </w:ins>
      <w:ins w:id="89" w:author="Gustavo Junqueira Campos" w:date="2016-05-24T12:56:00Z">
        <w:r w:rsidR="00C217D4">
          <w:rPr>
            <w:rFonts w:ascii="Times New Roman" w:hAnsi="Times New Roman" w:cs="Times New Roman"/>
            <w:sz w:val="24"/>
            <w:szCs w:val="24"/>
            <w:lang w:eastAsia="pt-BR"/>
          </w:rPr>
          <w:t xml:space="preserve"> </w:t>
        </w:r>
        <w:r w:rsidR="00C217D4" w:rsidRPr="00286C4E">
          <w:rPr>
            <w:rFonts w:ascii="Times New Roman" w:hAnsi="Times New Roman" w:cs="Times New Roman"/>
            <w:sz w:val="24"/>
            <w:szCs w:val="24"/>
            <w:highlight w:val="yellow"/>
            <w:lang w:eastAsia="pt-BR"/>
          </w:rPr>
          <w:t>Alteração para deixar o dispositivo mais completo e mais seguro</w:t>
        </w:r>
        <w:r w:rsidR="00C217D4">
          <w:rPr>
            <w:rFonts w:ascii="Times New Roman" w:hAnsi="Times New Roman" w:cs="Times New Roman"/>
            <w:sz w:val="24"/>
            <w:szCs w:val="24"/>
            <w:highlight w:val="yellow"/>
            <w:lang w:eastAsia="pt-BR"/>
          </w:rPr>
          <w:t xml:space="preserve"> para a ANS</w:t>
        </w:r>
        <w:r w:rsidR="00C217D4" w:rsidRPr="00286C4E">
          <w:rPr>
            <w:rFonts w:ascii="Times New Roman" w:hAnsi="Times New Roman" w:cs="Times New Roman"/>
            <w:sz w:val="24"/>
            <w:szCs w:val="24"/>
            <w:highlight w:val="yellow"/>
            <w:lang w:eastAsia="pt-BR"/>
          </w:rPr>
          <w:t>.</w:t>
        </w:r>
      </w:ins>
    </w:p>
    <w:p w:rsidR="00385A6B" w:rsidRPr="00641E9B" w:rsidDel="00610D3B" w:rsidRDefault="0082040D" w:rsidP="0055168D">
      <w:pPr>
        <w:jc w:val="both"/>
        <w:rPr>
          <w:del w:id="90" w:author="Gustavo Junqueira Campos" w:date="2016-05-24T13:34:00Z"/>
          <w:rFonts w:ascii="Times New Roman" w:hAnsi="Times New Roman" w:cs="Times New Roman"/>
          <w:sz w:val="24"/>
          <w:szCs w:val="24"/>
          <w:lang w:eastAsia="pt-BR"/>
        </w:rPr>
      </w:pPr>
      <w:r w:rsidRPr="00641E9B">
        <w:rPr>
          <w:rFonts w:ascii="Times New Roman" w:hAnsi="Times New Roman" w:cs="Times New Roman"/>
          <w:sz w:val="24"/>
          <w:szCs w:val="24"/>
          <w:lang w:eastAsia="pt-BR"/>
        </w:rPr>
        <w:tab/>
      </w:r>
      <w:del w:id="91" w:author="Gustavo Junqueira Campos" w:date="2016-05-24T13:41:00Z">
        <w:r w:rsidRPr="00641E9B" w:rsidDel="008F5A1D">
          <w:rPr>
            <w:rFonts w:ascii="Times New Roman" w:hAnsi="Times New Roman" w:cs="Times New Roman"/>
            <w:sz w:val="24"/>
            <w:szCs w:val="24"/>
            <w:lang w:eastAsia="pt-BR"/>
          </w:rPr>
          <w:delText>Parágrafo único.  A efetivação do pedido</w:delText>
        </w:r>
      </w:del>
      <w:r w:rsidR="008F5A1D">
        <w:rPr>
          <w:rFonts w:ascii="Times New Roman" w:hAnsi="Times New Roman" w:cs="Times New Roman"/>
          <w:sz w:val="24"/>
          <w:szCs w:val="24"/>
          <w:lang w:eastAsia="pt-BR"/>
        </w:rPr>
        <w:t xml:space="preserve"> </w:t>
      </w:r>
      <w:del w:id="92" w:author="Gustavo Junqueira Campos" w:date="2016-05-24T13:41:00Z">
        <w:r w:rsidRPr="00641E9B" w:rsidDel="008F5A1D">
          <w:rPr>
            <w:rFonts w:ascii="Times New Roman" w:hAnsi="Times New Roman" w:cs="Times New Roman"/>
            <w:sz w:val="24"/>
            <w:szCs w:val="24"/>
            <w:lang w:eastAsia="pt-BR"/>
          </w:rPr>
          <w:delText>ocorrerá após a confirmação do recebimento pela ANS.</w:delText>
        </w:r>
      </w:del>
      <w:ins w:id="93" w:author="Maria Cecilia Cordeiro de Oliveira" w:date="2016-05-23T18:16:00Z">
        <w:del w:id="94" w:author="Gustavo Junqueira Campos" w:date="2016-05-24T13:41:00Z">
          <w:r w:rsidR="0052085B" w:rsidDel="008F5A1D">
            <w:rPr>
              <w:rFonts w:ascii="Times New Roman" w:hAnsi="Times New Roman" w:cs="Times New Roman"/>
              <w:sz w:val="24"/>
              <w:szCs w:val="24"/>
              <w:lang w:eastAsia="pt-BR"/>
            </w:rPr>
            <w:delText xml:space="preserve"> </w:delText>
          </w:r>
        </w:del>
      </w:ins>
      <w:ins w:id="95" w:author="Gustavo Junqueira Campos" w:date="2016-05-24T13:41:00Z">
        <w:r w:rsidR="008F5A1D" w:rsidRPr="008F5A1D">
          <w:rPr>
            <w:rFonts w:ascii="Times New Roman" w:hAnsi="Times New Roman" w:cs="Times New Roman"/>
            <w:sz w:val="24"/>
            <w:szCs w:val="24"/>
            <w:highlight w:val="yellow"/>
            <w:lang w:eastAsia="pt-BR"/>
          </w:rPr>
          <w:t>Dispositivo realocado com mais precis</w:t>
        </w:r>
      </w:ins>
      <w:ins w:id="96" w:author="Gustavo Junqueira Campos" w:date="2016-05-24T13:42:00Z">
        <w:r w:rsidR="008F5A1D" w:rsidRPr="008F5A1D">
          <w:rPr>
            <w:rFonts w:ascii="Times New Roman" w:hAnsi="Times New Roman" w:cs="Times New Roman"/>
            <w:sz w:val="24"/>
            <w:szCs w:val="24"/>
            <w:highlight w:val="yellow"/>
            <w:lang w:eastAsia="pt-BR"/>
          </w:rPr>
          <w:t xml:space="preserve">ão para o </w:t>
        </w:r>
      </w:ins>
      <w:ins w:id="97" w:author="Gustavo Junqueira Campos" w:date="2016-05-24T13:43:00Z">
        <w:r w:rsidR="008F5A1D" w:rsidRPr="008F5A1D">
          <w:rPr>
            <w:rFonts w:ascii="Times New Roman" w:hAnsi="Times New Roman" w:cs="Times New Roman"/>
            <w:sz w:val="24"/>
            <w:szCs w:val="24"/>
            <w:highlight w:val="yellow"/>
            <w:lang w:eastAsia="pt-BR"/>
          </w:rPr>
          <w:t xml:space="preserve">novo </w:t>
        </w:r>
      </w:ins>
      <w:ins w:id="98" w:author="Gustavo Junqueira Campos" w:date="2016-05-24T13:42:00Z">
        <w:r w:rsidR="008F5A1D" w:rsidRPr="008F5A1D">
          <w:rPr>
            <w:rFonts w:ascii="Times New Roman" w:hAnsi="Times New Roman" w:cs="Times New Roman"/>
            <w:sz w:val="24"/>
            <w:szCs w:val="24"/>
            <w:highlight w:val="yellow"/>
            <w:lang w:eastAsia="pt-BR"/>
          </w:rPr>
          <w:t>§ 1º do art.9º</w:t>
        </w:r>
      </w:ins>
      <w:ins w:id="99" w:author="Gustavo Junqueira Campos" w:date="2016-05-24T13:43:00Z">
        <w:r w:rsidR="008F5A1D" w:rsidRPr="008F5A1D">
          <w:rPr>
            <w:rFonts w:ascii="Times New Roman" w:hAnsi="Times New Roman" w:cs="Times New Roman"/>
            <w:sz w:val="24"/>
            <w:szCs w:val="24"/>
            <w:highlight w:val="yellow"/>
            <w:lang w:eastAsia="pt-BR"/>
          </w:rPr>
          <w:t>.</w:t>
        </w:r>
      </w:ins>
    </w:p>
    <w:p w:rsidR="00A727BB" w:rsidRPr="00641E9B" w:rsidRDefault="00A727BB" w:rsidP="000330FE">
      <w:pPr>
        <w:pStyle w:val="Ttulo1"/>
        <w:autoSpaceDE/>
        <w:autoSpaceDN/>
        <w:adjustRightInd/>
      </w:pPr>
      <w:r w:rsidRPr="00641E9B">
        <w:t>Seção II</w:t>
      </w:r>
    </w:p>
    <w:p w:rsidR="00A727BB" w:rsidRPr="00641E9B" w:rsidRDefault="00A727BB" w:rsidP="000330FE">
      <w:pPr>
        <w:pStyle w:val="Ttulo1"/>
      </w:pPr>
      <w:r w:rsidRPr="00641E9B">
        <w:t>Dos procedimentos para análise do requerimento de vista(s) e/ou fornecimento de cópia(s) de documento(s) ou de processo(s) administrativo(s)</w:t>
      </w:r>
      <w:r w:rsidR="00B60FBB" w:rsidRPr="00641E9B">
        <w:t xml:space="preserve"> </w:t>
      </w:r>
    </w:p>
    <w:p w:rsidR="00A727BB" w:rsidRPr="00641E9B" w:rsidRDefault="00A727BB" w:rsidP="00A727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27BB" w:rsidRPr="00641E9B" w:rsidRDefault="003F39D0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Art. 8° </w:t>
      </w: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641E9B">
        <w:rPr>
          <w:rFonts w:ascii="Times New Roman" w:hAnsi="Times New Roman" w:cs="Times New Roman"/>
          <w:sz w:val="24"/>
          <w:szCs w:val="24"/>
        </w:rPr>
        <w:t>Recebido o formulário de requerimento de vistas e/ou cópias e após confirmar que o mesmo foi devidamente preenchido e instruído pelo interessado</w:t>
      </w:r>
      <w:del w:id="100" w:author="Gustavo Junqueira Campos" w:date="2016-05-23T15:39:00Z">
        <w:r w:rsidR="00A727BB" w:rsidRPr="00641E9B" w:rsidDel="006E1F1D">
          <w:rPr>
            <w:rFonts w:ascii="Times New Roman" w:hAnsi="Times New Roman" w:cs="Times New Roman"/>
            <w:sz w:val="24"/>
            <w:szCs w:val="24"/>
          </w:rPr>
          <w:delText>, na forma do art. 5°</w:delText>
        </w:r>
      </w:del>
      <w:r w:rsidR="00A727BB" w:rsidRPr="00641E9B">
        <w:rPr>
          <w:rFonts w:ascii="Times New Roman" w:hAnsi="Times New Roman" w:cs="Times New Roman"/>
          <w:sz w:val="24"/>
          <w:szCs w:val="24"/>
        </w:rPr>
        <w:t>, o Protocolo Geral ou o Núcleo da ANS o remeterá à unidade organizacional na qual esteja localizado o documento ou o processo administrativo, ou àquela que determinou o seu arquivamento, conforme registrado nos sistemas de gestão documental da ANS.</w:t>
      </w:r>
    </w:p>
    <w:p w:rsidR="00A727BB" w:rsidRDefault="00602688" w:rsidP="00A727BB">
      <w:pPr>
        <w:autoSpaceDE w:val="0"/>
        <w:autoSpaceDN w:val="0"/>
        <w:adjustRightInd w:val="0"/>
        <w:jc w:val="both"/>
        <w:rPr>
          <w:ins w:id="101" w:author="Gustavo Junqueira Campos" w:date="2016-05-24T13:40:00Z"/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Art. 9° </w:t>
      </w: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641E9B">
        <w:rPr>
          <w:rFonts w:ascii="Times New Roman" w:hAnsi="Times New Roman" w:cs="Times New Roman"/>
          <w:sz w:val="24"/>
          <w:szCs w:val="24"/>
        </w:rPr>
        <w:t>A unidade organizacional na qual se encontra o documento ou processo cujas vista</w:t>
      </w:r>
      <w:r w:rsidR="00A727BB" w:rsidRPr="00C53033">
        <w:rPr>
          <w:rFonts w:ascii="Times New Roman" w:hAnsi="Times New Roman" w:cs="Times New Roman"/>
          <w:sz w:val="24"/>
          <w:szCs w:val="24"/>
        </w:rPr>
        <w:t xml:space="preserve">(s) </w:t>
      </w:r>
      <w:ins w:id="102" w:author="Maria Cecilia Cordeiro de Oliveira" w:date="2016-05-23T18:19:00Z">
        <w:r w:rsidR="00D40107" w:rsidRPr="00C53033">
          <w:rPr>
            <w:rFonts w:ascii="Times New Roman" w:hAnsi="Times New Roman" w:cs="Times New Roman"/>
            <w:sz w:val="24"/>
            <w:szCs w:val="24"/>
          </w:rPr>
          <w:t>e/</w:t>
        </w:r>
      </w:ins>
      <w:r w:rsidR="00A727BB" w:rsidRPr="00C53033">
        <w:rPr>
          <w:rFonts w:ascii="Times New Roman" w:hAnsi="Times New Roman" w:cs="Times New Roman"/>
          <w:sz w:val="24"/>
          <w:szCs w:val="24"/>
        </w:rPr>
        <w:t>ou cópia</w:t>
      </w:r>
      <w:r w:rsidR="00A727BB" w:rsidRPr="00641E9B">
        <w:rPr>
          <w:rFonts w:ascii="Times New Roman" w:hAnsi="Times New Roman" w:cs="Times New Roman"/>
          <w:sz w:val="24"/>
          <w:szCs w:val="24"/>
        </w:rPr>
        <w:t>(s)</w:t>
      </w:r>
      <w:r w:rsidR="00D501ED" w:rsidRPr="00641E9B">
        <w:rPr>
          <w:rFonts w:ascii="Times New Roman" w:hAnsi="Times New Roman" w:cs="Times New Roman"/>
          <w:sz w:val="24"/>
          <w:szCs w:val="24"/>
        </w:rPr>
        <w:t xml:space="preserve"> foram solicitadas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, ou aquela que determinou o  arquivamento, </w:t>
      </w:r>
      <w:del w:id="103" w:author="Gustavo Junqueira Campos" w:date="2016-05-23T15:27:00Z">
        <w:r w:rsidR="00A727BB" w:rsidRPr="00641E9B" w:rsidDel="00B87E26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A727BB" w:rsidRPr="00641E9B">
        <w:rPr>
          <w:rFonts w:ascii="Times New Roman" w:hAnsi="Times New Roman" w:cs="Times New Roman"/>
          <w:sz w:val="24"/>
          <w:szCs w:val="24"/>
        </w:rPr>
        <w:t>receberá o formulário de requerimento e decidirá a respeito</w:t>
      </w:r>
      <w:r w:rsidR="00D501ED" w:rsidRPr="00641E9B">
        <w:rPr>
          <w:rFonts w:ascii="Times New Roman" w:hAnsi="Times New Roman" w:cs="Times New Roman"/>
          <w:sz w:val="24"/>
          <w:szCs w:val="24"/>
        </w:rPr>
        <w:t>, podendo deferir ou indeferir total ou parcialmente o pleito</w:t>
      </w:r>
      <w:del w:id="104" w:author="Gustavo Junqueira Campos" w:date="2016-05-23T15:27:00Z">
        <w:r w:rsidR="00D501ED" w:rsidRPr="00641E9B" w:rsidDel="00B87E26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="006834D0" w:rsidRPr="00641E9B">
        <w:rPr>
          <w:rFonts w:ascii="Times New Roman" w:hAnsi="Times New Roman" w:cs="Times New Roman"/>
          <w:sz w:val="24"/>
          <w:szCs w:val="24"/>
        </w:rPr>
        <w:t xml:space="preserve"> </w:t>
      </w:r>
      <w:del w:id="105" w:author="Gustavo Junqueira Campos" w:date="2016-05-23T15:27:00Z">
        <w:r w:rsidR="00F97AC4" w:rsidRPr="00641E9B" w:rsidDel="00B87E26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F97AC4" w:rsidRPr="00641E9B">
        <w:rPr>
          <w:rFonts w:ascii="Times New Roman" w:hAnsi="Times New Roman" w:cs="Times New Roman"/>
          <w:sz w:val="24"/>
          <w:szCs w:val="24"/>
        </w:rPr>
        <w:t>no prazo de até 5 (cinco) dias  úteis</w:t>
      </w:r>
      <w:r w:rsidR="008F5A1D">
        <w:rPr>
          <w:rFonts w:ascii="Times New Roman" w:hAnsi="Times New Roman" w:cs="Times New Roman"/>
          <w:sz w:val="24"/>
          <w:szCs w:val="24"/>
        </w:rPr>
        <w:t xml:space="preserve"> </w:t>
      </w:r>
      <w:r w:rsidR="00D501ED" w:rsidRPr="00641E9B">
        <w:rPr>
          <w:rFonts w:ascii="Times New Roman" w:hAnsi="Times New Roman" w:cs="Times New Roman"/>
          <w:sz w:val="24"/>
          <w:szCs w:val="24"/>
        </w:rPr>
        <w:t xml:space="preserve">conferindo </w:t>
      </w:r>
      <w:r w:rsidR="006834D0" w:rsidRPr="00641E9B">
        <w:rPr>
          <w:rFonts w:ascii="Times New Roman" w:hAnsi="Times New Roman" w:cs="Times New Roman"/>
          <w:sz w:val="24"/>
          <w:szCs w:val="24"/>
        </w:rPr>
        <w:t>ciência ao interessado</w:t>
      </w:r>
      <w:r w:rsidR="00D501ED" w:rsidRPr="00641E9B">
        <w:rPr>
          <w:rFonts w:ascii="Times New Roman" w:hAnsi="Times New Roman" w:cs="Times New Roman"/>
          <w:sz w:val="24"/>
          <w:szCs w:val="24"/>
        </w:rPr>
        <w:t>.</w:t>
      </w:r>
    </w:p>
    <w:p w:rsidR="008F5A1D" w:rsidRPr="0070422E" w:rsidRDefault="008F5A1D" w:rsidP="00A727BB">
      <w:pPr>
        <w:autoSpaceDE w:val="0"/>
        <w:autoSpaceDN w:val="0"/>
        <w:adjustRightInd w:val="0"/>
        <w:jc w:val="both"/>
        <w:rPr>
          <w:ins w:id="106" w:author="Gustavo Junqueira Campos" w:date="2016-05-24T13:45:00Z"/>
          <w:rFonts w:ascii="Times New Roman" w:hAnsi="Times New Roman" w:cs="Times New Roman"/>
          <w:sz w:val="24"/>
          <w:szCs w:val="24"/>
        </w:rPr>
      </w:pPr>
      <w:ins w:id="107" w:author="Gustavo Junqueira Campos" w:date="2016-05-24T13:40:00Z"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Pr="0070422E">
          <w:rPr>
            <w:rFonts w:ascii="Times New Roman" w:hAnsi="Times New Roman" w:cs="Times New Roman"/>
            <w:sz w:val="24"/>
            <w:szCs w:val="24"/>
          </w:rPr>
          <w:t xml:space="preserve">§ 1º O prazo de que trata o </w:t>
        </w:r>
        <w:r w:rsidRPr="0070422E">
          <w:rPr>
            <w:rFonts w:ascii="Times New Roman" w:hAnsi="Times New Roman" w:cs="Times New Roman"/>
            <w:b/>
            <w:sz w:val="24"/>
            <w:szCs w:val="24"/>
          </w:rPr>
          <w:t>caput</w:t>
        </w:r>
        <w:r w:rsidRPr="0070422E">
          <w:rPr>
            <w:rFonts w:ascii="Times New Roman" w:hAnsi="Times New Roman" w:cs="Times New Roman"/>
            <w:sz w:val="24"/>
            <w:szCs w:val="24"/>
          </w:rPr>
          <w:t xml:space="preserve"> será contado</w:t>
        </w:r>
      </w:ins>
      <w:ins w:id="108" w:author="Gustavo Junqueira Campos" w:date="2016-05-24T13:44:00Z">
        <w:r w:rsidRPr="0070422E">
          <w:rPr>
            <w:rFonts w:ascii="Times New Roman" w:hAnsi="Times New Roman" w:cs="Times New Roman"/>
            <w:sz w:val="24"/>
            <w:szCs w:val="24"/>
          </w:rPr>
          <w:t xml:space="preserve"> a partir</w:t>
        </w:r>
      </w:ins>
      <w:ins w:id="109" w:author="Gustavo Junqueira Campos" w:date="2016-05-24T13:45:00Z">
        <w:r w:rsidRPr="0070422E">
          <w:rPr>
            <w:rFonts w:ascii="Times New Roman" w:hAnsi="Times New Roman" w:cs="Times New Roman"/>
            <w:sz w:val="24"/>
            <w:szCs w:val="24"/>
          </w:rPr>
          <w:t>:</w:t>
        </w:r>
      </w:ins>
    </w:p>
    <w:p w:rsidR="00E733AD" w:rsidRPr="0070422E" w:rsidRDefault="008F5A1D" w:rsidP="00E733AD">
      <w:pPr>
        <w:autoSpaceDE w:val="0"/>
        <w:autoSpaceDN w:val="0"/>
        <w:adjustRightInd w:val="0"/>
        <w:jc w:val="both"/>
        <w:rPr>
          <w:ins w:id="110" w:author="Gustavo Junqueira Campos" w:date="2016-05-24T14:41:00Z"/>
          <w:rFonts w:ascii="Times New Roman" w:hAnsi="Times New Roman" w:cs="Times New Roman"/>
          <w:sz w:val="24"/>
          <w:szCs w:val="24"/>
        </w:rPr>
      </w:pPr>
      <w:ins w:id="111" w:author="Gustavo Junqueira Campos" w:date="2016-05-24T13:45:00Z">
        <w:r w:rsidRPr="0070422E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70422E">
          <w:rPr>
            <w:rFonts w:ascii="Times New Roman" w:hAnsi="Times New Roman" w:cs="Times New Roman"/>
            <w:sz w:val="24"/>
            <w:szCs w:val="24"/>
          </w:rPr>
          <w:tab/>
        </w:r>
      </w:ins>
      <w:ins w:id="112" w:author="Gustavo Junqueira Campos" w:date="2016-05-24T14:41:00Z">
        <w:r w:rsidR="00E733AD" w:rsidRPr="0070422E">
          <w:rPr>
            <w:rFonts w:ascii="Times New Roman" w:hAnsi="Times New Roman" w:cs="Times New Roman"/>
            <w:sz w:val="24"/>
            <w:szCs w:val="24"/>
          </w:rPr>
          <w:t>I - do dia</w:t>
        </w:r>
        <w:r w:rsidR="00E733AD">
          <w:rPr>
            <w:rFonts w:ascii="Times New Roman" w:hAnsi="Times New Roman" w:cs="Times New Roman"/>
            <w:sz w:val="24"/>
            <w:szCs w:val="24"/>
          </w:rPr>
          <w:t xml:space="preserve"> seguinte</w:t>
        </w:r>
        <w:r w:rsidR="00E733AD" w:rsidRPr="0070422E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E733AD">
          <w:rPr>
            <w:rFonts w:ascii="Times New Roman" w:hAnsi="Times New Roman" w:cs="Times New Roman"/>
            <w:sz w:val="24"/>
            <w:szCs w:val="24"/>
          </w:rPr>
          <w:t xml:space="preserve">ao </w:t>
        </w:r>
        <w:r w:rsidR="00E733AD" w:rsidRPr="0070422E">
          <w:rPr>
            <w:rFonts w:ascii="Times New Roman" w:hAnsi="Times New Roman" w:cs="Times New Roman"/>
            <w:sz w:val="24"/>
            <w:szCs w:val="24"/>
          </w:rPr>
          <w:t>protocol</w:t>
        </w:r>
        <w:r w:rsidR="00E733AD">
          <w:rPr>
            <w:rFonts w:ascii="Times New Roman" w:hAnsi="Times New Roman" w:cs="Times New Roman"/>
            <w:sz w:val="24"/>
            <w:szCs w:val="24"/>
          </w:rPr>
          <w:t>o do requerimento, quando for efetuado</w:t>
        </w:r>
        <w:r w:rsidR="00E733AD" w:rsidRPr="0070422E">
          <w:rPr>
            <w:rFonts w:ascii="Times New Roman" w:hAnsi="Times New Roman" w:cs="Times New Roman"/>
            <w:sz w:val="24"/>
            <w:szCs w:val="24"/>
          </w:rPr>
          <w:t xml:space="preserve"> diretamente no Protocolo Geral na sede da ANS ou em um dos Núcleos da ANS; ou </w:t>
        </w:r>
      </w:ins>
    </w:p>
    <w:p w:rsidR="008F5A1D" w:rsidRPr="00641E9B" w:rsidDel="00A87EBC" w:rsidRDefault="00E733AD" w:rsidP="00A87EBC">
      <w:pPr>
        <w:autoSpaceDE w:val="0"/>
        <w:autoSpaceDN w:val="0"/>
        <w:adjustRightInd w:val="0"/>
        <w:jc w:val="both"/>
        <w:rPr>
          <w:del w:id="113" w:author="Gustavo Junqueira Campos" w:date="2016-05-24T14:23:00Z"/>
          <w:rFonts w:ascii="Times New Roman" w:hAnsi="Times New Roman" w:cs="Times New Roman"/>
          <w:sz w:val="24"/>
          <w:szCs w:val="24"/>
        </w:rPr>
      </w:pPr>
      <w:ins w:id="114" w:author="Gustavo Junqueira Campos" w:date="2016-05-24T14:41:00Z">
        <w:r w:rsidRPr="0070422E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70422E">
          <w:rPr>
            <w:rFonts w:ascii="Times New Roman" w:hAnsi="Times New Roman" w:cs="Times New Roman"/>
            <w:sz w:val="24"/>
            <w:szCs w:val="24"/>
          </w:rPr>
          <w:tab/>
          <w:t>II – do dia</w:t>
        </w:r>
        <w:r>
          <w:rPr>
            <w:rFonts w:ascii="Times New Roman" w:hAnsi="Times New Roman" w:cs="Times New Roman"/>
            <w:sz w:val="24"/>
            <w:szCs w:val="24"/>
          </w:rPr>
          <w:t xml:space="preserve"> seguinte a</w:t>
        </w:r>
        <w:r w:rsidRPr="0070422E">
          <w:rPr>
            <w:rFonts w:ascii="Times New Roman" w:hAnsi="Times New Roman" w:cs="Times New Roman"/>
            <w:sz w:val="24"/>
            <w:szCs w:val="24"/>
          </w:rPr>
          <w:t xml:space="preserve">o protocolo de recebimento na ANS, quando o </w:t>
        </w:r>
        <w:r>
          <w:rPr>
            <w:rFonts w:ascii="Times New Roman" w:hAnsi="Times New Roman" w:cs="Times New Roman"/>
            <w:sz w:val="24"/>
            <w:szCs w:val="24"/>
          </w:rPr>
          <w:t>requerimento</w:t>
        </w:r>
        <w:r w:rsidRPr="0070422E">
          <w:rPr>
            <w:rFonts w:ascii="Times New Roman" w:hAnsi="Times New Roman" w:cs="Times New Roman"/>
            <w:sz w:val="24"/>
            <w:szCs w:val="24"/>
          </w:rPr>
          <w:t xml:space="preserve"> for efetuado por via postal ou por meio de correio eletrônico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r w:rsidRPr="0070422E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15" w:author="Gustavo Junqueira Campos" w:date="2016-05-24T15:44:00Z">
        <w:r w:rsidR="002B5903">
          <w:rPr>
            <w:rFonts w:ascii="Times New Roman" w:hAnsi="Times New Roman" w:cs="Times New Roman"/>
            <w:sz w:val="24"/>
            <w:szCs w:val="24"/>
            <w:highlight w:val="black"/>
          </w:rPr>
          <w:t>VER TÓPICO 2.1 DA NOTA TÉCNICA</w:t>
        </w:r>
      </w:ins>
    </w:p>
    <w:p w:rsidR="00A727BB" w:rsidRPr="00641E9B" w:rsidRDefault="000229FB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del w:id="116" w:author="Gustavo Junqueira Campos" w:date="2016-05-24T14:23:00Z">
        <w:r w:rsidRPr="00641E9B" w:rsidDel="00A87EBC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2B5903">
        <w:rPr>
          <w:rFonts w:ascii="Times New Roman" w:hAnsi="Times New Roman" w:cs="Times New Roman"/>
          <w:sz w:val="24"/>
          <w:szCs w:val="24"/>
        </w:rPr>
        <w:t>§</w:t>
      </w:r>
      <w:del w:id="117" w:author="Maria Cecilia Cordeiro de Oliveira" w:date="2016-05-24T14:59:00Z">
        <w:r w:rsidR="00A727BB" w:rsidRPr="002B5903" w:rsidDel="002A4987">
          <w:rPr>
            <w:rFonts w:ascii="Times New Roman" w:hAnsi="Times New Roman" w:cs="Times New Roman"/>
            <w:sz w:val="24"/>
            <w:szCs w:val="24"/>
          </w:rPr>
          <w:delText>1</w:delText>
        </w:r>
      </w:del>
      <w:ins w:id="118" w:author="Maria Cecilia Cordeiro de Oliveira" w:date="2016-05-24T14:59:00Z">
        <w:r w:rsidR="002A4987" w:rsidRPr="002B5903">
          <w:rPr>
            <w:rFonts w:ascii="Times New Roman" w:hAnsi="Times New Roman" w:cs="Times New Roman"/>
            <w:sz w:val="24"/>
            <w:szCs w:val="24"/>
          </w:rPr>
          <w:t>2</w:t>
        </w:r>
      </w:ins>
      <w:r w:rsidR="00A727BB" w:rsidRPr="002B5903">
        <w:rPr>
          <w:rFonts w:ascii="Times New Roman" w:hAnsi="Times New Roman" w:cs="Times New Roman"/>
          <w:sz w:val="24"/>
          <w:szCs w:val="24"/>
        </w:rPr>
        <w:t>º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</w:t>
      </w:r>
      <w:ins w:id="119" w:author="Gustavo Junqueira Campos" w:date="2016-05-23T15:27:00Z">
        <w:r w:rsidR="00B87E26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232B86" w:rsidRPr="00641E9B">
        <w:rPr>
          <w:rFonts w:ascii="Times New Roman" w:hAnsi="Times New Roman" w:cs="Times New Roman"/>
          <w:sz w:val="24"/>
          <w:szCs w:val="24"/>
        </w:rPr>
        <w:t xml:space="preserve">São hipóteses de indeferimento total ou parcial do requerimento de </w:t>
      </w:r>
      <w:r w:rsidR="00232B86" w:rsidRPr="00C53033">
        <w:rPr>
          <w:rFonts w:ascii="Times New Roman" w:hAnsi="Times New Roman" w:cs="Times New Roman"/>
          <w:sz w:val="24"/>
          <w:szCs w:val="24"/>
        </w:rPr>
        <w:t xml:space="preserve">vista ou </w:t>
      </w:r>
      <w:ins w:id="120" w:author="Maria Cecilia Cordeiro de Oliveira" w:date="2016-05-23T18:20:00Z">
        <w:r w:rsidR="00D40107" w:rsidRPr="00C53033">
          <w:rPr>
            <w:rFonts w:ascii="Times New Roman" w:hAnsi="Times New Roman" w:cs="Times New Roman"/>
            <w:sz w:val="24"/>
            <w:szCs w:val="24"/>
          </w:rPr>
          <w:t>de</w:t>
        </w:r>
        <w:r w:rsidR="00D40107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232B86" w:rsidRPr="00641E9B">
        <w:rPr>
          <w:rFonts w:ascii="Times New Roman" w:hAnsi="Times New Roman" w:cs="Times New Roman"/>
          <w:sz w:val="24"/>
          <w:szCs w:val="24"/>
        </w:rPr>
        <w:t xml:space="preserve">fornecimento de cópias de documento ou processo administrativo: </w:t>
      </w:r>
    </w:p>
    <w:p w:rsidR="00703EA2" w:rsidRPr="00641E9B" w:rsidRDefault="000229FB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I - </w:t>
      </w:r>
      <w:r w:rsidR="00232B86" w:rsidRPr="00641E9B">
        <w:rPr>
          <w:rFonts w:ascii="Times New Roman" w:hAnsi="Times New Roman" w:cs="Times New Roman"/>
          <w:sz w:val="24"/>
          <w:szCs w:val="24"/>
        </w:rPr>
        <w:t xml:space="preserve">quando se tratar de 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informação </w:t>
      </w:r>
      <w:r w:rsidR="00A727BB" w:rsidRPr="00925246">
        <w:rPr>
          <w:rFonts w:ascii="Times New Roman" w:hAnsi="Times New Roman" w:cs="Times New Roman"/>
          <w:sz w:val="24"/>
          <w:szCs w:val="24"/>
        </w:rPr>
        <w:t>sigilosa, definida na forma da Lei n° 12.527, de 18 de novembro de 2011, regulamentada pelo Decreto nº 7.724, de 16 de maio de 2012;</w:t>
      </w:r>
      <w:r w:rsidR="00D501ED" w:rsidRPr="00641E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3033" w:rsidRDefault="000229FB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II </w:t>
      </w:r>
      <w:del w:id="121" w:author="Maria Cecilia Cordeiro de Oliveira" w:date="2016-05-23T18:28:00Z">
        <w:r w:rsidR="00A727BB" w:rsidRPr="00641E9B" w:rsidDel="00793B68">
          <w:rPr>
            <w:rFonts w:ascii="Times New Roman" w:hAnsi="Times New Roman" w:cs="Times New Roman"/>
            <w:sz w:val="24"/>
            <w:szCs w:val="24"/>
          </w:rPr>
          <w:delText>-</w:delText>
        </w:r>
      </w:del>
      <w:ins w:id="122" w:author="Maria Cecilia Cordeiro de Oliveira" w:date="2016-05-23T18:28:00Z">
        <w:r w:rsidR="00793B68">
          <w:rPr>
            <w:rFonts w:ascii="Times New Roman" w:hAnsi="Times New Roman" w:cs="Times New Roman"/>
            <w:sz w:val="24"/>
            <w:szCs w:val="24"/>
          </w:rPr>
          <w:t>–</w:t>
        </w:r>
      </w:ins>
      <w:r w:rsidR="00A727BB" w:rsidRPr="00641E9B">
        <w:rPr>
          <w:rFonts w:ascii="Times New Roman" w:hAnsi="Times New Roman" w:cs="Times New Roman"/>
          <w:sz w:val="24"/>
          <w:szCs w:val="24"/>
        </w:rPr>
        <w:t xml:space="preserve"> </w:t>
      </w:r>
      <w:ins w:id="123" w:author="Maria Cecilia Cordeiro de Oliveira" w:date="2016-05-23T18:27:00Z">
        <w:r w:rsidR="00793B68" w:rsidRPr="00C53033">
          <w:rPr>
            <w:rFonts w:ascii="Times New Roman" w:hAnsi="Times New Roman" w:cs="Times New Roman"/>
            <w:sz w:val="24"/>
            <w:szCs w:val="24"/>
          </w:rPr>
          <w:t xml:space="preserve">quando </w:t>
        </w:r>
      </w:ins>
      <w:ins w:id="124" w:author="Maria Cecilia Cordeiro de Oliveira" w:date="2016-05-23T18:28:00Z">
        <w:r w:rsidR="00793B68" w:rsidRPr="00C53033">
          <w:rPr>
            <w:rFonts w:ascii="Times New Roman" w:hAnsi="Times New Roman" w:cs="Times New Roman"/>
            <w:sz w:val="24"/>
            <w:szCs w:val="24"/>
          </w:rPr>
          <w:t xml:space="preserve">se tratar de outras </w:t>
        </w:r>
      </w:ins>
      <w:del w:id="125" w:author="Maria Cecilia Cordeiro de Oliveira" w:date="2016-05-23T18:28:00Z">
        <w:r w:rsidR="00232B86" w:rsidRPr="00C53033" w:rsidDel="00793B68">
          <w:rPr>
            <w:rFonts w:ascii="Times New Roman" w:hAnsi="Times New Roman" w:cs="Times New Roman"/>
            <w:sz w:val="24"/>
            <w:szCs w:val="24"/>
          </w:rPr>
          <w:delText xml:space="preserve">nas demais </w:delText>
        </w:r>
      </w:del>
      <w:r w:rsidR="00232B86" w:rsidRPr="00C53033">
        <w:rPr>
          <w:rFonts w:ascii="Times New Roman" w:hAnsi="Times New Roman" w:cs="Times New Roman"/>
          <w:sz w:val="24"/>
          <w:szCs w:val="24"/>
        </w:rPr>
        <w:t>hipóteses</w:t>
      </w:r>
      <w:r w:rsidR="00232B86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641E9B">
        <w:rPr>
          <w:rFonts w:ascii="Times New Roman" w:hAnsi="Times New Roman" w:cs="Times New Roman"/>
          <w:sz w:val="24"/>
          <w:szCs w:val="24"/>
        </w:rPr>
        <w:t>de sigilo previst</w:t>
      </w:r>
      <w:r w:rsidR="00232B86" w:rsidRPr="00641E9B">
        <w:rPr>
          <w:rFonts w:ascii="Times New Roman" w:hAnsi="Times New Roman" w:cs="Times New Roman"/>
          <w:sz w:val="24"/>
          <w:szCs w:val="24"/>
        </w:rPr>
        <w:t>a</w:t>
      </w:r>
      <w:r w:rsidR="00A727BB" w:rsidRPr="00641E9B">
        <w:rPr>
          <w:rFonts w:ascii="Times New Roman" w:hAnsi="Times New Roman" w:cs="Times New Roman"/>
          <w:sz w:val="24"/>
          <w:szCs w:val="24"/>
        </w:rPr>
        <w:t>s em legislação específica</w:t>
      </w:r>
      <w:del w:id="126" w:author="Maria Cecilia Cordeiro de Oliveira" w:date="2016-05-23T18:26:00Z">
        <w:r w:rsidR="00A727BB" w:rsidRPr="00641E9B" w:rsidDel="00925246">
          <w:rPr>
            <w:rFonts w:ascii="Times New Roman" w:hAnsi="Times New Roman" w:cs="Times New Roman"/>
            <w:sz w:val="24"/>
            <w:szCs w:val="24"/>
          </w:rPr>
          <w:delText xml:space="preserve">, </w:delText>
        </w:r>
        <w:r w:rsidR="00A727BB" w:rsidRPr="00C53033" w:rsidDel="00925246">
          <w:rPr>
            <w:rFonts w:ascii="Times New Roman" w:hAnsi="Times New Roman" w:cs="Times New Roman"/>
            <w:sz w:val="24"/>
            <w:szCs w:val="24"/>
          </w:rPr>
          <w:delText>como fiscal, bancária, de operações, serviços de mercado de capitais, comercial, profissional, industrial e de segredo de justiça</w:delText>
        </w:r>
      </w:del>
      <w:r w:rsidR="00703EA2" w:rsidRPr="00C53033">
        <w:rPr>
          <w:rFonts w:ascii="Times New Roman" w:hAnsi="Times New Roman" w:cs="Times New Roman"/>
          <w:sz w:val="24"/>
          <w:szCs w:val="24"/>
        </w:rPr>
        <w:t>; e</w:t>
      </w:r>
      <w:r w:rsidR="002B5903">
        <w:rPr>
          <w:rFonts w:ascii="Times New Roman" w:hAnsi="Times New Roman" w:cs="Times New Roman"/>
          <w:sz w:val="24"/>
          <w:szCs w:val="24"/>
        </w:rPr>
        <w:t xml:space="preserve"> </w:t>
      </w:r>
      <w:ins w:id="127" w:author="Gustavo Junqueira Campos" w:date="2016-05-24T15:44:00Z">
        <w:r w:rsidR="002B5903">
          <w:rPr>
            <w:rFonts w:ascii="Times New Roman" w:hAnsi="Times New Roman" w:cs="Times New Roman"/>
            <w:sz w:val="24"/>
            <w:szCs w:val="24"/>
            <w:highlight w:val="black"/>
          </w:rPr>
          <w:t>VER TÓPICO 2.</w:t>
        </w:r>
      </w:ins>
      <w:ins w:id="128" w:author="Gustavo Junqueira Campos" w:date="2016-05-24T15:45:00Z">
        <w:r w:rsidR="002B5903">
          <w:rPr>
            <w:rFonts w:ascii="Times New Roman" w:hAnsi="Times New Roman" w:cs="Times New Roman"/>
            <w:sz w:val="24"/>
            <w:szCs w:val="24"/>
            <w:highlight w:val="black"/>
          </w:rPr>
          <w:t>2</w:t>
        </w:r>
      </w:ins>
      <w:ins w:id="129" w:author="Gustavo Junqueira Campos" w:date="2016-05-24T15:44:00Z">
        <w:r w:rsidR="002B5903">
          <w:rPr>
            <w:rFonts w:ascii="Times New Roman" w:hAnsi="Times New Roman" w:cs="Times New Roman"/>
            <w:sz w:val="24"/>
            <w:szCs w:val="24"/>
            <w:highlight w:val="black"/>
          </w:rPr>
          <w:t xml:space="preserve"> DA NOTA TÉCNICA</w:t>
        </w:r>
      </w:ins>
      <w:r w:rsidR="00C53033">
        <w:rPr>
          <w:rFonts w:ascii="Times New Roman" w:hAnsi="Times New Roman" w:cs="Times New Roman"/>
          <w:sz w:val="24"/>
          <w:szCs w:val="24"/>
        </w:rPr>
        <w:t xml:space="preserve"> </w:t>
      </w:r>
      <w:ins w:id="130" w:author="Maria Cecilia Cordeiro de Oliveira" w:date="2016-05-24T15:01:00Z">
        <w:del w:id="131" w:author="Gustavo Junqueira Campos" w:date="2016-05-24T15:45:00Z">
          <w:r w:rsidR="002A4987" w:rsidDel="002B5903">
            <w:rPr>
              <w:rFonts w:ascii="Times New Roman" w:hAnsi="Times New Roman" w:cs="Times New Roman"/>
              <w:sz w:val="24"/>
              <w:szCs w:val="24"/>
            </w:rPr>
            <w:delText xml:space="preserve"> </w:delText>
          </w:r>
        </w:del>
      </w:ins>
    </w:p>
    <w:p w:rsidR="00D501ED" w:rsidRPr="00641E9B" w:rsidRDefault="00703EA2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ab/>
        <w:t xml:space="preserve">III - 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</w:t>
      </w:r>
      <w:ins w:id="132" w:author="Maria Cecilia Cordeiro de Oliveira" w:date="2016-05-23T18:21:00Z">
        <w:r w:rsidR="00D40107" w:rsidRPr="00C53033">
          <w:rPr>
            <w:rFonts w:ascii="Times New Roman" w:hAnsi="Times New Roman" w:cs="Times New Roman"/>
            <w:sz w:val="24"/>
            <w:szCs w:val="24"/>
          </w:rPr>
          <w:t xml:space="preserve">quando o </w:t>
        </w:r>
      </w:ins>
      <w:r w:rsidR="00BD1F16" w:rsidRPr="00C53033">
        <w:rPr>
          <w:rFonts w:ascii="Times New Roman" w:hAnsi="Times New Roman" w:cs="Times New Roman"/>
          <w:sz w:val="24"/>
          <w:szCs w:val="24"/>
        </w:rPr>
        <w:t xml:space="preserve">requerimento </w:t>
      </w:r>
      <w:ins w:id="133" w:author="Maria Cecilia Cordeiro de Oliveira" w:date="2016-05-23T18:21:00Z">
        <w:r w:rsidR="00D40107" w:rsidRPr="00C53033">
          <w:rPr>
            <w:rFonts w:ascii="Times New Roman" w:hAnsi="Times New Roman" w:cs="Times New Roman"/>
            <w:sz w:val="24"/>
            <w:szCs w:val="24"/>
          </w:rPr>
          <w:t xml:space="preserve">estiver </w:t>
        </w:r>
      </w:ins>
      <w:r w:rsidR="00BD1F16" w:rsidRPr="00C53033">
        <w:rPr>
          <w:rFonts w:ascii="Times New Roman" w:hAnsi="Times New Roman" w:cs="Times New Roman"/>
          <w:sz w:val="24"/>
          <w:szCs w:val="24"/>
        </w:rPr>
        <w:t>em</w:t>
      </w:r>
      <w:r w:rsidR="00BD1F16" w:rsidRPr="00641E9B">
        <w:rPr>
          <w:rFonts w:ascii="Times New Roman" w:hAnsi="Times New Roman" w:cs="Times New Roman"/>
          <w:sz w:val="24"/>
          <w:szCs w:val="24"/>
        </w:rPr>
        <w:t xml:space="preserve"> desacordo com esta Resolução.</w:t>
      </w:r>
    </w:p>
    <w:p w:rsidR="00232B86" w:rsidRPr="002B5903" w:rsidRDefault="00232B86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Pr="002B5903">
        <w:rPr>
          <w:rFonts w:ascii="Times New Roman" w:hAnsi="Times New Roman" w:cs="Times New Roman"/>
          <w:sz w:val="24"/>
          <w:szCs w:val="24"/>
        </w:rPr>
        <w:t xml:space="preserve">§ </w:t>
      </w:r>
      <w:del w:id="134" w:author="Maria Cecilia Cordeiro de Oliveira" w:date="2016-05-24T15:00:00Z">
        <w:r w:rsidR="005E1644" w:rsidRPr="002B5903" w:rsidDel="002A4987">
          <w:rPr>
            <w:rFonts w:ascii="Times New Roman" w:hAnsi="Times New Roman" w:cs="Times New Roman"/>
            <w:sz w:val="24"/>
            <w:szCs w:val="24"/>
          </w:rPr>
          <w:delText>2</w:delText>
        </w:r>
      </w:del>
      <w:ins w:id="135" w:author="Maria Cecilia Cordeiro de Oliveira" w:date="2016-05-24T15:00:00Z">
        <w:r w:rsidR="002A4987" w:rsidRPr="002B5903">
          <w:rPr>
            <w:rFonts w:ascii="Times New Roman" w:hAnsi="Times New Roman" w:cs="Times New Roman"/>
            <w:sz w:val="24"/>
            <w:szCs w:val="24"/>
          </w:rPr>
          <w:t>3</w:t>
        </w:r>
      </w:ins>
      <w:r w:rsidRPr="002B5903">
        <w:rPr>
          <w:rFonts w:ascii="Times New Roman" w:hAnsi="Times New Roman" w:cs="Times New Roman"/>
          <w:sz w:val="24"/>
          <w:szCs w:val="24"/>
        </w:rPr>
        <w:t xml:space="preserve">° </w:t>
      </w:r>
      <w:ins w:id="136" w:author="Gustavo Junqueira Campos" w:date="2016-05-23T15:28:00Z">
        <w:r w:rsidR="00B87E26" w:rsidRPr="002B5903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37" w:author="Maria Cecilia Cordeiro de Oliveira" w:date="2016-05-23T18:23:00Z">
        <w:r w:rsidR="00D40107" w:rsidRPr="002B5903">
          <w:rPr>
            <w:rFonts w:ascii="Times New Roman" w:hAnsi="Times New Roman" w:cs="Times New Roman"/>
            <w:sz w:val="24"/>
            <w:szCs w:val="24"/>
          </w:rPr>
          <w:t xml:space="preserve">As </w:t>
        </w:r>
      </w:ins>
      <w:ins w:id="138" w:author="Maria Cecilia Cordeiro de Oliveira" w:date="2016-05-23T18:21:00Z">
        <w:r w:rsidR="00D40107" w:rsidRPr="002B5903">
          <w:rPr>
            <w:rFonts w:ascii="Times New Roman" w:hAnsi="Times New Roman" w:cs="Times New Roman"/>
            <w:sz w:val="24"/>
            <w:szCs w:val="24"/>
          </w:rPr>
          <w:t>hip</w:t>
        </w:r>
      </w:ins>
      <w:ins w:id="139" w:author="Maria Cecilia Cordeiro de Oliveira" w:date="2016-05-23T18:22:00Z">
        <w:r w:rsidR="00D40107" w:rsidRPr="002B5903">
          <w:rPr>
            <w:rFonts w:ascii="Times New Roman" w:hAnsi="Times New Roman" w:cs="Times New Roman"/>
            <w:sz w:val="24"/>
            <w:szCs w:val="24"/>
          </w:rPr>
          <w:t xml:space="preserve">óteses de indeferimento previstas nos </w:t>
        </w:r>
      </w:ins>
      <w:del w:id="140" w:author="Maria Cecilia Cordeiro de Oliveira" w:date="2016-05-23T18:22:00Z">
        <w:r w:rsidRPr="002B5903" w:rsidDel="00D40107">
          <w:rPr>
            <w:rFonts w:ascii="Times New Roman" w:hAnsi="Times New Roman" w:cs="Times New Roman"/>
            <w:sz w:val="24"/>
            <w:szCs w:val="24"/>
          </w:rPr>
          <w:delText xml:space="preserve">Nos casos dos </w:delText>
        </w:r>
      </w:del>
      <w:r w:rsidRPr="002B5903">
        <w:rPr>
          <w:rFonts w:ascii="Times New Roman" w:hAnsi="Times New Roman" w:cs="Times New Roman"/>
          <w:sz w:val="24"/>
          <w:szCs w:val="24"/>
        </w:rPr>
        <w:t xml:space="preserve">incisos I e II, ambos do § </w:t>
      </w:r>
      <w:del w:id="141" w:author="Maria Cecilia Cordeiro de Oliveira" w:date="2016-05-24T15:00:00Z">
        <w:r w:rsidRPr="002B5903" w:rsidDel="002A4987">
          <w:rPr>
            <w:rFonts w:ascii="Times New Roman" w:hAnsi="Times New Roman" w:cs="Times New Roman"/>
            <w:sz w:val="24"/>
            <w:szCs w:val="24"/>
          </w:rPr>
          <w:delText>1</w:delText>
        </w:r>
      </w:del>
      <w:ins w:id="142" w:author="Maria Cecilia Cordeiro de Oliveira" w:date="2016-05-24T15:00:00Z">
        <w:r w:rsidR="002A4987" w:rsidRPr="002B5903">
          <w:rPr>
            <w:rFonts w:ascii="Times New Roman" w:hAnsi="Times New Roman" w:cs="Times New Roman"/>
            <w:sz w:val="24"/>
            <w:szCs w:val="24"/>
          </w:rPr>
          <w:t>2</w:t>
        </w:r>
      </w:ins>
      <w:r w:rsidRPr="002B5903">
        <w:rPr>
          <w:rFonts w:ascii="Times New Roman" w:hAnsi="Times New Roman" w:cs="Times New Roman"/>
          <w:sz w:val="24"/>
          <w:szCs w:val="24"/>
        </w:rPr>
        <w:t xml:space="preserve">º deste artigo, </w:t>
      </w:r>
      <w:del w:id="143" w:author="Maria Cecilia Cordeiro de Oliveira" w:date="2016-05-23T18:22:00Z">
        <w:r w:rsidRPr="002B5903" w:rsidDel="00D40107">
          <w:rPr>
            <w:rFonts w:ascii="Times New Roman" w:hAnsi="Times New Roman" w:cs="Times New Roman"/>
            <w:sz w:val="24"/>
            <w:szCs w:val="24"/>
          </w:rPr>
          <w:delText xml:space="preserve">o acesso </w:delText>
        </w:r>
        <w:r w:rsidR="005E1644" w:rsidRPr="002B5903" w:rsidDel="00D40107">
          <w:rPr>
            <w:rFonts w:ascii="Times New Roman" w:hAnsi="Times New Roman" w:cs="Times New Roman"/>
            <w:sz w:val="24"/>
            <w:szCs w:val="24"/>
          </w:rPr>
          <w:delText xml:space="preserve">do </w:delText>
        </w:r>
      </w:del>
      <w:ins w:id="144" w:author="Maria Cecilia Cordeiro de Oliveira" w:date="2016-05-23T18:23:00Z">
        <w:r w:rsidR="00D40107" w:rsidRPr="002B5903">
          <w:rPr>
            <w:rFonts w:ascii="Times New Roman" w:hAnsi="Times New Roman" w:cs="Times New Roman"/>
            <w:sz w:val="24"/>
            <w:szCs w:val="24"/>
          </w:rPr>
          <w:t>n</w:t>
        </w:r>
      </w:ins>
      <w:ins w:id="145" w:author="Maria Cecilia Cordeiro de Oliveira" w:date="2016-05-23T18:24:00Z">
        <w:r w:rsidR="00D40107" w:rsidRPr="002B5903">
          <w:rPr>
            <w:rFonts w:ascii="Times New Roman" w:hAnsi="Times New Roman" w:cs="Times New Roman"/>
            <w:sz w:val="24"/>
            <w:szCs w:val="24"/>
          </w:rPr>
          <w:t xml:space="preserve">ão se aplicam </w:t>
        </w:r>
      </w:ins>
      <w:ins w:id="146" w:author="Maria Cecilia Cordeiro de Oliveira" w:date="2016-05-23T18:22:00Z">
        <w:r w:rsidR="00D40107" w:rsidRPr="002B5903">
          <w:rPr>
            <w:rFonts w:ascii="Times New Roman" w:hAnsi="Times New Roman" w:cs="Times New Roman"/>
            <w:sz w:val="24"/>
            <w:szCs w:val="24"/>
          </w:rPr>
          <w:t>quando o sigilo n</w:t>
        </w:r>
      </w:ins>
      <w:ins w:id="147" w:author="Maria Cecilia Cordeiro de Oliveira" w:date="2016-05-23T18:23:00Z">
        <w:r w:rsidR="00D40107" w:rsidRPr="002B5903">
          <w:rPr>
            <w:rFonts w:ascii="Times New Roman" w:hAnsi="Times New Roman" w:cs="Times New Roman"/>
            <w:sz w:val="24"/>
            <w:szCs w:val="24"/>
          </w:rPr>
          <w:t xml:space="preserve">ão for oponível ao </w:t>
        </w:r>
      </w:ins>
      <w:r w:rsidR="005E1644" w:rsidRPr="002B5903">
        <w:rPr>
          <w:rFonts w:ascii="Times New Roman" w:hAnsi="Times New Roman" w:cs="Times New Roman"/>
          <w:sz w:val="24"/>
          <w:szCs w:val="24"/>
        </w:rPr>
        <w:t>interessado</w:t>
      </w:r>
      <w:del w:id="148" w:author="Maria Cecilia Cordeiro de Oliveira" w:date="2016-05-23T18:24:00Z">
        <w:r w:rsidR="005E1644" w:rsidRPr="002B5903" w:rsidDel="00D40107">
          <w:rPr>
            <w:rFonts w:ascii="Times New Roman" w:hAnsi="Times New Roman" w:cs="Times New Roman"/>
            <w:sz w:val="24"/>
            <w:szCs w:val="24"/>
          </w:rPr>
          <w:delText xml:space="preserve"> a</w:delText>
        </w:r>
        <w:r w:rsidRPr="002B5903" w:rsidDel="00D40107">
          <w:rPr>
            <w:rFonts w:ascii="Times New Roman" w:hAnsi="Times New Roman" w:cs="Times New Roman"/>
            <w:sz w:val="24"/>
            <w:szCs w:val="24"/>
          </w:rPr>
          <w:delText xml:space="preserve"> documento ou processo administrativo será somente às informações </w:delText>
        </w:r>
        <w:r w:rsidRPr="002B5903" w:rsidDel="00D40107">
          <w:rPr>
            <w:rFonts w:ascii="Times New Roman" w:hAnsi="Times New Roman" w:cs="Times New Roman"/>
            <w:sz w:val="24"/>
            <w:szCs w:val="24"/>
            <w:lang w:eastAsia="pt-BR"/>
          </w:rPr>
          <w:delText xml:space="preserve">cujo sigilo a ele não </w:delText>
        </w:r>
        <w:r w:rsidR="005E1644" w:rsidRPr="002B5903" w:rsidDel="00D40107">
          <w:rPr>
            <w:rFonts w:ascii="Times New Roman" w:hAnsi="Times New Roman" w:cs="Times New Roman"/>
            <w:sz w:val="24"/>
            <w:szCs w:val="24"/>
            <w:lang w:eastAsia="pt-BR"/>
          </w:rPr>
          <w:delText>se aplica</w:delText>
        </w:r>
      </w:del>
      <w:r w:rsidR="005E1644" w:rsidRPr="002B5903">
        <w:rPr>
          <w:rFonts w:ascii="Times New Roman" w:hAnsi="Times New Roman" w:cs="Times New Roman"/>
          <w:sz w:val="24"/>
          <w:szCs w:val="24"/>
          <w:lang w:eastAsia="pt-BR"/>
        </w:rPr>
        <w:t xml:space="preserve">. </w:t>
      </w:r>
    </w:p>
    <w:p w:rsidR="00CF7B30" w:rsidRPr="002B5903" w:rsidRDefault="005E1644" w:rsidP="00A727BB">
      <w:pPr>
        <w:jc w:val="both"/>
        <w:rPr>
          <w:rFonts w:ascii="Times New Roman" w:hAnsi="Times New Roman" w:cs="Times New Roman"/>
          <w:sz w:val="24"/>
          <w:szCs w:val="24"/>
        </w:rPr>
      </w:pPr>
      <w:r w:rsidRPr="002B5903">
        <w:rPr>
          <w:rFonts w:ascii="Times New Roman" w:hAnsi="Times New Roman" w:cs="Times New Roman"/>
          <w:sz w:val="24"/>
          <w:szCs w:val="24"/>
          <w:lang w:eastAsia="pt-BR"/>
        </w:rPr>
        <w:tab/>
      </w:r>
      <w:r w:rsidRPr="002B5903">
        <w:rPr>
          <w:rFonts w:ascii="Times New Roman" w:hAnsi="Times New Roman" w:cs="Times New Roman"/>
          <w:sz w:val="24"/>
          <w:szCs w:val="24"/>
        </w:rPr>
        <w:t xml:space="preserve">§ </w:t>
      </w:r>
      <w:del w:id="149" w:author="Maria Cecilia Cordeiro de Oliveira" w:date="2016-05-24T15:00:00Z">
        <w:r w:rsidRPr="002B5903" w:rsidDel="002A4987">
          <w:rPr>
            <w:rFonts w:ascii="Times New Roman" w:hAnsi="Times New Roman" w:cs="Times New Roman"/>
            <w:sz w:val="24"/>
            <w:szCs w:val="24"/>
          </w:rPr>
          <w:delText>3</w:delText>
        </w:r>
      </w:del>
      <w:ins w:id="150" w:author="Maria Cecilia Cordeiro de Oliveira" w:date="2016-05-24T15:00:00Z">
        <w:r w:rsidR="002A4987" w:rsidRPr="002B5903">
          <w:rPr>
            <w:rFonts w:ascii="Times New Roman" w:hAnsi="Times New Roman" w:cs="Times New Roman"/>
            <w:sz w:val="24"/>
            <w:szCs w:val="24"/>
          </w:rPr>
          <w:t>4</w:t>
        </w:r>
      </w:ins>
      <w:r w:rsidRPr="002B5903">
        <w:rPr>
          <w:rFonts w:ascii="Times New Roman" w:hAnsi="Times New Roman" w:cs="Times New Roman"/>
          <w:sz w:val="24"/>
          <w:szCs w:val="24"/>
        </w:rPr>
        <w:t xml:space="preserve">°  </w:t>
      </w:r>
      <w:r w:rsidR="004F57AB" w:rsidRPr="002B5903">
        <w:rPr>
          <w:rFonts w:ascii="Times New Roman" w:hAnsi="Times New Roman" w:cs="Times New Roman"/>
          <w:sz w:val="24"/>
          <w:szCs w:val="24"/>
        </w:rPr>
        <w:t xml:space="preserve">Quando não for autorizado acesso integral à informação por ser ela parcialmente sigilosa, é assegurado o acesso à parte não sigilosa por meio de certidão, extrato ou cópia com ocultação da parte sob sigilo. </w:t>
      </w:r>
      <w:r w:rsidR="000229FB" w:rsidRPr="002B5903">
        <w:rPr>
          <w:rFonts w:ascii="Times New Roman" w:hAnsi="Times New Roman" w:cs="Times New Roman"/>
          <w:sz w:val="24"/>
          <w:szCs w:val="24"/>
        </w:rPr>
        <w:tab/>
      </w:r>
    </w:p>
    <w:p w:rsidR="007024F3" w:rsidDel="00D64192" w:rsidRDefault="00CF7B30" w:rsidP="007E7176">
      <w:pPr>
        <w:jc w:val="both"/>
        <w:rPr>
          <w:del w:id="151" w:author="Maria Cecilia Cordeiro de Oliveira" w:date="2016-05-23T18:31:00Z"/>
          <w:rFonts w:ascii="Times New Roman" w:hAnsi="Times New Roman" w:cs="Times New Roman"/>
          <w:sz w:val="24"/>
          <w:szCs w:val="24"/>
        </w:rPr>
      </w:pPr>
      <w:r w:rsidRPr="002B5903">
        <w:rPr>
          <w:rFonts w:ascii="Times New Roman" w:hAnsi="Times New Roman" w:cs="Times New Roman"/>
          <w:sz w:val="24"/>
          <w:szCs w:val="24"/>
        </w:rPr>
        <w:t xml:space="preserve"> </w:t>
      </w:r>
      <w:r w:rsidRPr="002B5903">
        <w:rPr>
          <w:rFonts w:ascii="Times New Roman" w:hAnsi="Times New Roman" w:cs="Times New Roman"/>
          <w:sz w:val="24"/>
          <w:szCs w:val="24"/>
        </w:rPr>
        <w:tab/>
      </w:r>
      <w:r w:rsidR="00A727BB" w:rsidRPr="002B5903">
        <w:rPr>
          <w:rFonts w:ascii="Times New Roman" w:hAnsi="Times New Roman" w:cs="Times New Roman"/>
          <w:sz w:val="24"/>
          <w:szCs w:val="24"/>
        </w:rPr>
        <w:t xml:space="preserve">§ </w:t>
      </w:r>
      <w:del w:id="152" w:author="Maria Cecilia Cordeiro de Oliveira" w:date="2016-05-24T15:00:00Z">
        <w:r w:rsidR="005E1644" w:rsidRPr="002B5903" w:rsidDel="002A4987">
          <w:rPr>
            <w:rFonts w:ascii="Times New Roman" w:hAnsi="Times New Roman" w:cs="Times New Roman"/>
            <w:sz w:val="24"/>
            <w:szCs w:val="24"/>
          </w:rPr>
          <w:delText>4</w:delText>
        </w:r>
      </w:del>
      <w:ins w:id="153" w:author="Maria Cecilia Cordeiro de Oliveira" w:date="2016-05-24T15:00:00Z">
        <w:r w:rsidR="002A4987" w:rsidRPr="002B5903">
          <w:rPr>
            <w:rFonts w:ascii="Times New Roman" w:hAnsi="Times New Roman" w:cs="Times New Roman"/>
            <w:sz w:val="24"/>
            <w:szCs w:val="24"/>
          </w:rPr>
          <w:t>5</w:t>
        </w:r>
      </w:ins>
      <w:r w:rsidR="00A727BB" w:rsidRPr="002B5903">
        <w:rPr>
          <w:rFonts w:ascii="Times New Roman" w:hAnsi="Times New Roman" w:cs="Times New Roman"/>
          <w:sz w:val="24"/>
          <w:szCs w:val="24"/>
        </w:rPr>
        <w:t xml:space="preserve">° </w:t>
      </w:r>
      <w:ins w:id="154" w:author="Gustavo Junqueira Campos" w:date="2016-05-23T15:28:00Z">
        <w:r w:rsidR="00B87E26" w:rsidRPr="002B5903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0229FB" w:rsidRPr="002B5903">
        <w:rPr>
          <w:rFonts w:ascii="Times New Roman" w:hAnsi="Times New Roman" w:cs="Times New Roman"/>
          <w:sz w:val="24"/>
          <w:szCs w:val="24"/>
        </w:rPr>
        <w:t>A</w:t>
      </w:r>
      <w:r w:rsidR="00A727BB" w:rsidRPr="002B5903">
        <w:rPr>
          <w:rFonts w:ascii="Times New Roman" w:hAnsi="Times New Roman" w:cs="Times New Roman"/>
          <w:sz w:val="24"/>
          <w:szCs w:val="24"/>
        </w:rPr>
        <w:t xml:space="preserve"> unidade organizacional responsável deverá motivar sua decisão</w:t>
      </w:r>
      <w:r w:rsidR="00180F91" w:rsidRPr="002B5903">
        <w:rPr>
          <w:rFonts w:ascii="Times New Roman" w:hAnsi="Times New Roman" w:cs="Times New Roman"/>
          <w:sz w:val="24"/>
          <w:szCs w:val="24"/>
        </w:rPr>
        <w:t xml:space="preserve"> de indeferimento total ou parcial do requerimento</w:t>
      </w:r>
      <w:r w:rsidR="00A727BB" w:rsidRPr="002B5903">
        <w:rPr>
          <w:rFonts w:ascii="Times New Roman" w:hAnsi="Times New Roman" w:cs="Times New Roman"/>
          <w:sz w:val="24"/>
          <w:szCs w:val="24"/>
        </w:rPr>
        <w:t xml:space="preserve">, </w:t>
      </w:r>
      <w:del w:id="155" w:author="Maria Cecilia Cordeiro de Oliveira" w:date="2016-05-23T18:30:00Z">
        <w:r w:rsidR="00A727BB" w:rsidRPr="002B5903" w:rsidDel="00793B68">
          <w:rPr>
            <w:rFonts w:ascii="Times New Roman" w:hAnsi="Times New Roman" w:cs="Times New Roman"/>
            <w:sz w:val="24"/>
            <w:szCs w:val="24"/>
          </w:rPr>
          <w:delText xml:space="preserve">dando </w:delText>
        </w:r>
      </w:del>
      <w:ins w:id="156" w:author="Maria Cecilia Cordeiro de Oliveira" w:date="2016-05-23T18:30:00Z">
        <w:r w:rsidR="00793B68" w:rsidRPr="002B5903">
          <w:rPr>
            <w:rFonts w:ascii="Times New Roman" w:hAnsi="Times New Roman" w:cs="Times New Roman"/>
            <w:sz w:val="24"/>
            <w:szCs w:val="24"/>
          </w:rPr>
          <w:t xml:space="preserve">conferir </w:t>
        </w:r>
      </w:ins>
      <w:r w:rsidR="00A727BB" w:rsidRPr="002B5903">
        <w:rPr>
          <w:rFonts w:ascii="Times New Roman" w:hAnsi="Times New Roman" w:cs="Times New Roman"/>
          <w:sz w:val="24"/>
          <w:szCs w:val="24"/>
        </w:rPr>
        <w:t xml:space="preserve">ciência ao interessado, bem como o </w:t>
      </w:r>
      <w:del w:id="157" w:author="Maria Cecilia Cordeiro de Oliveira" w:date="2016-05-23T18:30:00Z">
        <w:r w:rsidR="00A727BB" w:rsidRPr="002B5903" w:rsidDel="00793B68">
          <w:rPr>
            <w:rFonts w:ascii="Times New Roman" w:hAnsi="Times New Roman" w:cs="Times New Roman"/>
            <w:sz w:val="24"/>
            <w:szCs w:val="24"/>
          </w:rPr>
          <w:delText xml:space="preserve">informando </w:delText>
        </w:r>
      </w:del>
      <w:ins w:id="158" w:author="Maria Cecilia Cordeiro de Oliveira" w:date="2016-05-23T18:30:00Z">
        <w:r w:rsidR="00793B68" w:rsidRPr="002B5903">
          <w:rPr>
            <w:rFonts w:ascii="Times New Roman" w:hAnsi="Times New Roman" w:cs="Times New Roman"/>
            <w:sz w:val="24"/>
            <w:szCs w:val="24"/>
          </w:rPr>
          <w:t xml:space="preserve">informar </w:t>
        </w:r>
      </w:ins>
      <w:r w:rsidR="00A727BB" w:rsidRPr="002B5903">
        <w:rPr>
          <w:rFonts w:ascii="Times New Roman" w:hAnsi="Times New Roman" w:cs="Times New Roman"/>
          <w:sz w:val="24"/>
          <w:szCs w:val="24"/>
        </w:rPr>
        <w:t>sobre a possibilidade de apresentar recurso, indicando a autoridade que o apreciará, bem como o prazo de interposição.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4192" w:rsidRDefault="00D64192" w:rsidP="007E7176">
      <w:pPr>
        <w:jc w:val="both"/>
        <w:rPr>
          <w:ins w:id="159" w:author="Maria Cecilia Cordeiro de Oliveira" w:date="2016-05-23T19:12:00Z"/>
          <w:rFonts w:ascii="Times New Roman" w:hAnsi="Times New Roman" w:cs="Times New Roman"/>
          <w:sz w:val="24"/>
          <w:szCs w:val="24"/>
        </w:rPr>
      </w:pPr>
    </w:p>
    <w:p w:rsidR="00A727BB" w:rsidRPr="00641E9B" w:rsidRDefault="005E1644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del w:id="160" w:author="Maria Cecilia Cordeiro de Oliveira" w:date="2016-05-24T10:54:00Z">
        <w:r w:rsidRPr="00641E9B" w:rsidDel="00BC18B6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0229FB" w:rsidRPr="00641E9B">
        <w:rPr>
          <w:rFonts w:ascii="Times New Roman" w:hAnsi="Times New Roman" w:cs="Times New Roman"/>
          <w:sz w:val="24"/>
          <w:szCs w:val="24"/>
        </w:rPr>
        <w:tab/>
      </w:r>
    </w:p>
    <w:p w:rsidR="00A727BB" w:rsidRPr="00641E9B" w:rsidRDefault="00A727BB" w:rsidP="00A64587">
      <w:pPr>
        <w:pStyle w:val="Ttulo1"/>
        <w:autoSpaceDE/>
        <w:autoSpaceDN/>
        <w:adjustRightInd/>
      </w:pPr>
      <w:r w:rsidRPr="00641E9B">
        <w:t>Seção III</w:t>
      </w:r>
    </w:p>
    <w:p w:rsidR="00A727BB" w:rsidRPr="00641E9B" w:rsidRDefault="00A727BB" w:rsidP="00A64587">
      <w:pPr>
        <w:pStyle w:val="Ttulo1"/>
      </w:pPr>
      <w:r w:rsidRPr="00641E9B">
        <w:t>Do fornecimento de cópias de documentos ou de processo administrativo</w:t>
      </w:r>
    </w:p>
    <w:p w:rsidR="00A727BB" w:rsidRPr="00641E9B" w:rsidRDefault="00A727BB" w:rsidP="00A727B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7296" w:rsidRPr="00641E9B" w:rsidRDefault="00A64587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>Art. 10.  Sendo deferido, total ou parcialmente, o requerimento de cópias, caberá à mesma unidade organizacional que procedeu à análise tomar as seguintes providências:</w:t>
      </w:r>
    </w:p>
    <w:p w:rsidR="0021699E" w:rsidRPr="00641E9B" w:rsidRDefault="0021699E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ab/>
        <w:t>I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- juntar o requerimento ao processo administrativo ou documento;</w:t>
      </w:r>
    </w:p>
    <w:p w:rsidR="0021699E" w:rsidRPr="00641E9B" w:rsidRDefault="0021699E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ab/>
        <w:t xml:space="preserve">II - carimbar, numerar e rubricar as páginas do processo ou do documento requerido, conforme as normas vigentes nesta ANS;  </w:t>
      </w:r>
    </w:p>
    <w:p w:rsidR="00A727BB" w:rsidRPr="00641E9B" w:rsidRDefault="0021699E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III – </w:t>
      </w:r>
      <w:r w:rsidR="00873321" w:rsidRPr="00641E9B">
        <w:rPr>
          <w:rFonts w:ascii="Times New Roman" w:hAnsi="Times New Roman" w:cs="Times New Roman"/>
          <w:sz w:val="24"/>
          <w:szCs w:val="24"/>
        </w:rPr>
        <w:t xml:space="preserve">calcular, </w:t>
      </w:r>
      <w:r w:rsidRPr="00641E9B">
        <w:rPr>
          <w:rFonts w:ascii="Times New Roman" w:hAnsi="Times New Roman" w:cs="Times New Roman"/>
          <w:sz w:val="24"/>
          <w:szCs w:val="24"/>
        </w:rPr>
        <w:t>n</w:t>
      </w:r>
      <w:r w:rsidR="00A727BB" w:rsidRPr="00641E9B">
        <w:rPr>
          <w:rFonts w:ascii="Times New Roman" w:hAnsi="Times New Roman" w:cs="Times New Roman"/>
          <w:sz w:val="24"/>
          <w:szCs w:val="24"/>
        </w:rPr>
        <w:t>os casos em que haja o envio de cópia física do processo administrativo ou documentos</w:t>
      </w:r>
      <w:r w:rsidR="00873321" w:rsidRPr="00641E9B">
        <w:rPr>
          <w:rFonts w:ascii="Times New Roman" w:hAnsi="Times New Roman" w:cs="Times New Roman"/>
          <w:sz w:val="24"/>
          <w:szCs w:val="24"/>
        </w:rPr>
        <w:t>,</w:t>
      </w:r>
      <w:r w:rsidR="009E1055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o custo a ser despendido com o transporte/postagem até a unidade organizacional aonde será retirado pelo </w:t>
      </w:r>
      <w:r w:rsidR="00873321" w:rsidRPr="00641E9B">
        <w:rPr>
          <w:rFonts w:ascii="Times New Roman" w:hAnsi="Times New Roman" w:cs="Times New Roman"/>
          <w:sz w:val="24"/>
          <w:szCs w:val="24"/>
        </w:rPr>
        <w:t>interessado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, ou no endereço indicado por este, conforme informação prestada no </w:t>
      </w:r>
      <w:r w:rsidR="00A727BB" w:rsidRPr="00E24440">
        <w:rPr>
          <w:rFonts w:ascii="Times New Roman" w:hAnsi="Times New Roman" w:cs="Times New Roman"/>
          <w:sz w:val="24"/>
          <w:szCs w:val="24"/>
        </w:rPr>
        <w:t>Anexo I.</w:t>
      </w:r>
    </w:p>
    <w:p w:rsidR="00A727BB" w:rsidRPr="00641E9B" w:rsidRDefault="0021699E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>IV - emitir e encaminhar ao interessado, para pagamento, a</w:t>
      </w:r>
      <w:r w:rsidR="009E1055" w:rsidRPr="00641E9B">
        <w:rPr>
          <w:rFonts w:ascii="Times New Roman" w:hAnsi="Times New Roman" w:cs="Times New Roman"/>
          <w:sz w:val="24"/>
          <w:szCs w:val="24"/>
        </w:rPr>
        <w:t xml:space="preserve"> Guia de Recolhimento da União -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GRU correspondente ao número de folhas do documento ou processo administrativo a ser copiado</w:t>
      </w:r>
      <w:r w:rsidR="00A0502C" w:rsidRPr="00641E9B">
        <w:rPr>
          <w:rFonts w:ascii="Times New Roman" w:hAnsi="Times New Roman" w:cs="Times New Roman"/>
          <w:sz w:val="24"/>
          <w:szCs w:val="24"/>
        </w:rPr>
        <w:t xml:space="preserve">, bem como </w:t>
      </w:r>
      <w:r w:rsidR="00A727BB" w:rsidRPr="00641E9B">
        <w:rPr>
          <w:rFonts w:ascii="Times New Roman" w:hAnsi="Times New Roman" w:cs="Times New Roman"/>
          <w:sz w:val="24"/>
          <w:szCs w:val="24"/>
        </w:rPr>
        <w:t>a GRU correspondente ao transporte/postagem;</w:t>
      </w:r>
    </w:p>
    <w:p w:rsidR="00A727BB" w:rsidRPr="00641E9B" w:rsidRDefault="00A0502C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>V - receber o respectivo comprovante de pagamento da(s) GRU e juntá-lo ao correspondente processo administrativo ou documento;</w:t>
      </w:r>
    </w:p>
    <w:p w:rsidR="00D121D4" w:rsidRPr="00641E9B" w:rsidRDefault="00A0502C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VI </w:t>
      </w:r>
      <w:r w:rsidR="00F24466" w:rsidRPr="00641E9B">
        <w:rPr>
          <w:rFonts w:ascii="Times New Roman" w:hAnsi="Times New Roman" w:cs="Times New Roman"/>
          <w:sz w:val="24"/>
          <w:szCs w:val="24"/>
        </w:rPr>
        <w:t>–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F24466" w:rsidRPr="00641E9B">
        <w:rPr>
          <w:rFonts w:ascii="Times New Roman" w:hAnsi="Times New Roman" w:cs="Times New Roman"/>
          <w:sz w:val="24"/>
          <w:szCs w:val="24"/>
        </w:rPr>
        <w:t xml:space="preserve">a partir do recebimento do comprovante da(s) GRU, 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providenciar as cópias </w:t>
      </w:r>
      <w:del w:id="161" w:author="Gustavo Junqueira Campos" w:date="2016-05-23T15:29:00Z">
        <w:r w:rsidR="00A727BB" w:rsidRPr="00641E9B" w:rsidDel="00B87E26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A727BB" w:rsidRPr="00641E9B">
        <w:rPr>
          <w:rFonts w:ascii="Times New Roman" w:hAnsi="Times New Roman" w:cs="Times New Roman"/>
          <w:sz w:val="24"/>
          <w:szCs w:val="24"/>
        </w:rPr>
        <w:t xml:space="preserve">do documento ou processo administrativo </w:t>
      </w:r>
      <w:r w:rsidRPr="00641E9B">
        <w:rPr>
          <w:rFonts w:ascii="Times New Roman" w:hAnsi="Times New Roman" w:cs="Times New Roman"/>
          <w:sz w:val="24"/>
          <w:szCs w:val="24"/>
        </w:rPr>
        <w:t>especificados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no requerimento, junto ao serviço de reprografia da ANS</w:t>
      </w:r>
      <w:del w:id="162" w:author="Gustavo Junqueira Campos" w:date="2016-05-23T15:30:00Z">
        <w:r w:rsidR="00A727BB" w:rsidRPr="00641E9B" w:rsidDel="00B87E26">
          <w:rPr>
            <w:rFonts w:ascii="Times New Roman" w:hAnsi="Times New Roman" w:cs="Times New Roman"/>
            <w:sz w:val="24"/>
            <w:szCs w:val="24"/>
          </w:rPr>
          <w:delText>, no caso da</w:delText>
        </w:r>
      </w:del>
      <w:ins w:id="163" w:author="Gustavo Junqueira Campos" w:date="2016-05-23T15:30:00Z">
        <w:r w:rsidR="00B87E26">
          <w:rPr>
            <w:rFonts w:ascii="Times New Roman" w:hAnsi="Times New Roman" w:cs="Times New Roman"/>
            <w:sz w:val="24"/>
            <w:szCs w:val="24"/>
          </w:rPr>
          <w:t>existentes na</w:t>
        </w:r>
      </w:ins>
      <w:r w:rsidR="00A727BB" w:rsidRPr="00641E9B">
        <w:rPr>
          <w:rFonts w:ascii="Times New Roman" w:hAnsi="Times New Roman" w:cs="Times New Roman"/>
          <w:sz w:val="24"/>
          <w:szCs w:val="24"/>
        </w:rPr>
        <w:t xml:space="preserve"> sede, ou nos Núcleos</w:t>
      </w:r>
      <w:r w:rsidR="00AD1706" w:rsidRPr="00641E9B">
        <w:rPr>
          <w:rFonts w:ascii="Times New Roman" w:hAnsi="Times New Roman" w:cs="Times New Roman"/>
          <w:sz w:val="24"/>
          <w:szCs w:val="24"/>
        </w:rPr>
        <w:t xml:space="preserve">, bem como disponibilizá-las para o requerente </w:t>
      </w:r>
      <w:r w:rsidR="006809B8" w:rsidRPr="00641E9B">
        <w:rPr>
          <w:rFonts w:ascii="Times New Roman" w:hAnsi="Times New Roman" w:cs="Times New Roman"/>
          <w:sz w:val="24"/>
          <w:szCs w:val="24"/>
        </w:rPr>
        <w:t>em até</w:t>
      </w:r>
      <w:r w:rsidR="00AD1706" w:rsidRPr="00641E9B">
        <w:rPr>
          <w:rFonts w:ascii="Times New Roman" w:hAnsi="Times New Roman" w:cs="Times New Roman"/>
          <w:sz w:val="24"/>
          <w:szCs w:val="24"/>
        </w:rPr>
        <w:t xml:space="preserve"> 5 (cinco) dias úteis</w:t>
      </w:r>
      <w:r w:rsidR="006809B8" w:rsidRPr="00641E9B">
        <w:rPr>
          <w:rFonts w:ascii="Times New Roman" w:hAnsi="Times New Roman" w:cs="Times New Roman"/>
          <w:sz w:val="24"/>
          <w:szCs w:val="24"/>
        </w:rPr>
        <w:t>, observado, quando for  o caso</w:t>
      </w:r>
      <w:r w:rsidR="00104951" w:rsidRPr="00641E9B">
        <w:rPr>
          <w:rFonts w:ascii="Times New Roman" w:hAnsi="Times New Roman" w:cs="Times New Roman"/>
          <w:sz w:val="24"/>
          <w:szCs w:val="24"/>
        </w:rPr>
        <w:t>,</w:t>
      </w:r>
      <w:r w:rsidR="006809B8" w:rsidRPr="00641E9B">
        <w:rPr>
          <w:rFonts w:ascii="Times New Roman" w:hAnsi="Times New Roman" w:cs="Times New Roman"/>
          <w:sz w:val="24"/>
          <w:szCs w:val="24"/>
        </w:rPr>
        <w:t xml:space="preserve"> o </w:t>
      </w:r>
      <w:r w:rsidR="006809B8" w:rsidRPr="00E24440">
        <w:rPr>
          <w:rFonts w:ascii="Times New Roman" w:hAnsi="Times New Roman" w:cs="Times New Roman"/>
          <w:sz w:val="24"/>
          <w:szCs w:val="24"/>
        </w:rPr>
        <w:t>disposto no art. 24</w:t>
      </w:r>
      <w:del w:id="164" w:author="Gustavo Junqueira Campos" w:date="2016-05-23T15:31:00Z">
        <w:r w:rsidR="006809B8" w:rsidRPr="00E24440" w:rsidDel="00B87E26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="00A727BB" w:rsidRPr="00E24440">
        <w:rPr>
          <w:rFonts w:ascii="Times New Roman" w:hAnsi="Times New Roman" w:cs="Times New Roman"/>
          <w:sz w:val="24"/>
          <w:szCs w:val="24"/>
        </w:rPr>
        <w:t xml:space="preserve">; </w:t>
      </w:r>
      <w:r w:rsidR="000F2E61" w:rsidRPr="00E24440">
        <w:rPr>
          <w:rFonts w:ascii="Times New Roman" w:hAnsi="Times New Roman" w:cs="Times New Roman"/>
          <w:sz w:val="24"/>
          <w:szCs w:val="24"/>
        </w:rPr>
        <w:t>e</w:t>
      </w:r>
      <w:r w:rsidR="00F24466" w:rsidRPr="00641E9B">
        <w:rPr>
          <w:rFonts w:ascii="Times New Roman" w:hAnsi="Times New Roman" w:cs="Times New Roman"/>
          <w:sz w:val="24"/>
          <w:szCs w:val="24"/>
        </w:rPr>
        <w:t xml:space="preserve"> </w:t>
      </w:r>
      <w:ins w:id="165" w:author="Gustavo Junqueira Campos" w:date="2016-05-24T13:16:00Z">
        <w:del w:id="166" w:author="Maria Cecilia Cordeiro de Oliveira" w:date="2016-05-24T15:02:00Z">
          <w:r w:rsidR="004B3F3A" w:rsidDel="002A4987">
            <w:rPr>
              <w:rFonts w:ascii="Times New Roman" w:hAnsi="Times New Roman" w:cs="Times New Roman"/>
              <w:sz w:val="24"/>
              <w:szCs w:val="24"/>
            </w:rPr>
            <w:delText xml:space="preserve"> </w:delText>
          </w:r>
        </w:del>
      </w:ins>
      <w:ins w:id="167" w:author="Gustavo Junqueira Campos" w:date="2016-05-24T16:01:00Z">
        <w:r w:rsidR="00F64557">
          <w:rPr>
            <w:rFonts w:ascii="Times New Roman" w:hAnsi="Times New Roman" w:cs="Times New Roman"/>
            <w:sz w:val="24"/>
            <w:szCs w:val="24"/>
            <w:highlight w:val="black"/>
          </w:rPr>
          <w:t>VER TÓPICO 3</w:t>
        </w:r>
      </w:ins>
      <w:ins w:id="168" w:author="Gustavo Junqueira Campos" w:date="2016-05-24T16:42:00Z">
        <w:r w:rsidR="008C3400">
          <w:rPr>
            <w:rFonts w:ascii="Times New Roman" w:hAnsi="Times New Roman" w:cs="Times New Roman"/>
            <w:sz w:val="24"/>
            <w:szCs w:val="24"/>
            <w:highlight w:val="black"/>
          </w:rPr>
          <w:t>.1</w:t>
        </w:r>
      </w:ins>
      <w:ins w:id="169" w:author="Gustavo Junqueira Campos" w:date="2016-05-24T16:01:00Z">
        <w:r w:rsidR="00F64557">
          <w:rPr>
            <w:rFonts w:ascii="Times New Roman" w:hAnsi="Times New Roman" w:cs="Times New Roman"/>
            <w:sz w:val="24"/>
            <w:szCs w:val="24"/>
            <w:highlight w:val="black"/>
          </w:rPr>
          <w:t xml:space="preserve"> DA NOTA TÉCNICA</w:t>
        </w:r>
      </w:ins>
    </w:p>
    <w:p w:rsidR="00A727BB" w:rsidRPr="00E24440" w:rsidRDefault="00A0502C" w:rsidP="00CF7B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VII - na entrega das cópias, colher a assinatura do interessado, após conferência do documento de sua identificação legal, no recibo de vistas e cópias, conforme modelo constante do </w:t>
      </w:r>
      <w:r w:rsidR="00A727BB" w:rsidRPr="00E24440">
        <w:rPr>
          <w:rFonts w:ascii="Times New Roman" w:hAnsi="Times New Roman" w:cs="Times New Roman"/>
          <w:sz w:val="24"/>
          <w:szCs w:val="24"/>
        </w:rPr>
        <w:t>Anexo I</w:t>
      </w:r>
      <w:r w:rsidR="00E94C09" w:rsidRPr="00E24440">
        <w:rPr>
          <w:rFonts w:ascii="Times New Roman" w:hAnsi="Times New Roman" w:cs="Times New Roman"/>
          <w:sz w:val="24"/>
          <w:szCs w:val="24"/>
        </w:rPr>
        <w:t>.</w:t>
      </w:r>
      <w:r w:rsidRPr="00E24440">
        <w:rPr>
          <w:rFonts w:ascii="Times New Roman" w:hAnsi="Times New Roman" w:cs="Times New Roman"/>
          <w:sz w:val="24"/>
          <w:szCs w:val="24"/>
        </w:rPr>
        <w:tab/>
      </w:r>
    </w:p>
    <w:p w:rsidR="00A727BB" w:rsidRPr="00641E9B" w:rsidRDefault="00A0502C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Pr="00E24440">
        <w:rPr>
          <w:rFonts w:ascii="Times New Roman" w:hAnsi="Times New Roman" w:cs="Times New Roman"/>
          <w:sz w:val="24"/>
          <w:szCs w:val="24"/>
        </w:rPr>
        <w:tab/>
      </w:r>
      <w:r w:rsidR="00A727BB" w:rsidRPr="00E24440">
        <w:rPr>
          <w:rFonts w:ascii="Times New Roman" w:hAnsi="Times New Roman" w:cs="Times New Roman"/>
          <w:sz w:val="24"/>
          <w:szCs w:val="24"/>
        </w:rPr>
        <w:t>§ 1°  O comprovante de pagamento mencionado no inciso IV deste artigo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poderá: </w:t>
      </w:r>
    </w:p>
    <w:p w:rsidR="00A727BB" w:rsidRPr="00641E9B" w:rsidRDefault="00B60FBB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I </w:t>
      </w:r>
      <w:r w:rsidRPr="00641E9B">
        <w:rPr>
          <w:rFonts w:ascii="Times New Roman" w:hAnsi="Times New Roman" w:cs="Times New Roman"/>
          <w:sz w:val="24"/>
          <w:szCs w:val="24"/>
        </w:rPr>
        <w:t>–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>ser protocolado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no Protocolo Geral</w:t>
      </w:r>
      <w:r w:rsidR="000E3331" w:rsidRPr="00641E9B">
        <w:rPr>
          <w:rFonts w:ascii="Times New Roman" w:hAnsi="Times New Roman" w:cs="Times New Roman"/>
          <w:sz w:val="24"/>
          <w:szCs w:val="24"/>
        </w:rPr>
        <w:t xml:space="preserve"> localizado na sede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da ANS ou</w:t>
      </w:r>
      <w:r w:rsidRPr="00641E9B">
        <w:rPr>
          <w:rFonts w:ascii="Times New Roman" w:hAnsi="Times New Roman" w:cs="Times New Roman"/>
          <w:sz w:val="24"/>
          <w:szCs w:val="24"/>
        </w:rPr>
        <w:t xml:space="preserve"> em qualquer 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Núcleo da ANS; </w:t>
      </w:r>
    </w:p>
    <w:p w:rsidR="00A727BB" w:rsidRPr="00641E9B" w:rsidRDefault="00B60FBB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II – ser enviado por </w:t>
      </w:r>
      <w:r w:rsidRPr="00641E9B">
        <w:rPr>
          <w:rFonts w:ascii="Times New Roman" w:hAnsi="Times New Roman" w:cs="Times New Roman"/>
          <w:sz w:val="24"/>
          <w:szCs w:val="24"/>
        </w:rPr>
        <w:t>v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ia </w:t>
      </w:r>
      <w:r w:rsidRPr="00641E9B">
        <w:rPr>
          <w:rFonts w:ascii="Times New Roman" w:hAnsi="Times New Roman" w:cs="Times New Roman"/>
          <w:sz w:val="24"/>
          <w:szCs w:val="24"/>
        </w:rPr>
        <w:t>p</w:t>
      </w:r>
      <w:r w:rsidR="00A727BB" w:rsidRPr="00641E9B">
        <w:rPr>
          <w:rFonts w:ascii="Times New Roman" w:hAnsi="Times New Roman" w:cs="Times New Roman"/>
          <w:sz w:val="24"/>
          <w:szCs w:val="24"/>
        </w:rPr>
        <w:t>ostal ou</w:t>
      </w:r>
      <w:r w:rsidRPr="00641E9B">
        <w:rPr>
          <w:rFonts w:ascii="Times New Roman" w:hAnsi="Times New Roman" w:cs="Times New Roman"/>
          <w:sz w:val="24"/>
          <w:szCs w:val="24"/>
        </w:rPr>
        <w:t xml:space="preserve"> por meio de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>c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orreio </w:t>
      </w:r>
      <w:r w:rsidRPr="00641E9B">
        <w:rPr>
          <w:rFonts w:ascii="Times New Roman" w:hAnsi="Times New Roman" w:cs="Times New Roman"/>
          <w:sz w:val="24"/>
          <w:szCs w:val="24"/>
        </w:rPr>
        <w:t>e</w:t>
      </w:r>
      <w:r w:rsidR="00A727BB" w:rsidRPr="00641E9B">
        <w:rPr>
          <w:rFonts w:ascii="Times New Roman" w:hAnsi="Times New Roman" w:cs="Times New Roman"/>
          <w:sz w:val="24"/>
          <w:szCs w:val="24"/>
        </w:rPr>
        <w:t>letrônico para o Protocolo Geral da ANS ou</w:t>
      </w:r>
      <w:r w:rsidR="00953844" w:rsidRPr="00641E9B">
        <w:rPr>
          <w:rFonts w:ascii="Times New Roman" w:hAnsi="Times New Roman" w:cs="Times New Roman"/>
          <w:sz w:val="24"/>
          <w:szCs w:val="24"/>
        </w:rPr>
        <w:t xml:space="preserve"> para</w:t>
      </w:r>
      <w:r w:rsidRPr="00641E9B">
        <w:rPr>
          <w:rFonts w:ascii="Times New Roman" w:hAnsi="Times New Roman" w:cs="Times New Roman"/>
          <w:sz w:val="24"/>
          <w:szCs w:val="24"/>
        </w:rPr>
        <w:t xml:space="preserve"> um dos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Núcleos da ANS; </w:t>
      </w:r>
      <w:ins w:id="170" w:author="Maria Cecilia Cordeiro de Oliveira" w:date="2016-05-24T10:58:00Z">
        <w:r w:rsidR="00BC18B6" w:rsidRPr="004B3F3A">
          <w:rPr>
            <w:rFonts w:ascii="Times New Roman" w:hAnsi="Times New Roman" w:cs="Times New Roman"/>
            <w:sz w:val="24"/>
            <w:szCs w:val="24"/>
          </w:rPr>
          <w:t>ou</w:t>
        </w:r>
      </w:ins>
    </w:p>
    <w:p w:rsidR="00CF7B30" w:rsidRDefault="00B60FBB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III – ser enviado por correio eletrônico para a unidade </w:t>
      </w:r>
      <w:r w:rsidR="00A727BB" w:rsidRPr="00CE175E">
        <w:rPr>
          <w:rFonts w:ascii="Times New Roman" w:hAnsi="Times New Roman" w:cs="Times New Roman"/>
          <w:sz w:val="24"/>
          <w:szCs w:val="24"/>
        </w:rPr>
        <w:t>responsável pela análise</w:t>
      </w:r>
      <w:del w:id="171" w:author="Gustavo Junqueira Campos" w:date="2016-05-24T13:17:00Z">
        <w:r w:rsidR="00A727BB" w:rsidRPr="00CE175E" w:rsidDel="00CE175E">
          <w:rPr>
            <w:rFonts w:ascii="Times New Roman" w:hAnsi="Times New Roman" w:cs="Times New Roman"/>
            <w:sz w:val="24"/>
            <w:szCs w:val="24"/>
          </w:rPr>
          <w:delText>; e</w:delText>
        </w:r>
      </w:del>
      <w:del w:id="172" w:author="Maria Cecilia Cordeiro de Oliveira" w:date="2016-05-24T10:58:00Z">
        <w:r w:rsidR="00A727BB" w:rsidRPr="00641E9B" w:rsidDel="00BC18B6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756D63" w:rsidRPr="00641E9B" w:rsidDel="00BC18B6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173" w:author="Gustavo Junqueira Campos" w:date="2016-05-24T13:17:00Z">
        <w:r w:rsidR="00CE175E">
          <w:rPr>
            <w:rFonts w:ascii="Times New Roman" w:hAnsi="Times New Roman" w:cs="Times New Roman"/>
            <w:sz w:val="24"/>
            <w:szCs w:val="24"/>
          </w:rPr>
          <w:t>.</w:t>
        </w:r>
      </w:ins>
      <w:r w:rsidR="00756D63" w:rsidRPr="00641E9B">
        <w:rPr>
          <w:rFonts w:ascii="Times New Roman" w:hAnsi="Times New Roman" w:cs="Times New Roman"/>
          <w:sz w:val="24"/>
          <w:szCs w:val="24"/>
        </w:rPr>
        <w:tab/>
      </w:r>
    </w:p>
    <w:p w:rsidR="00A727BB" w:rsidRPr="00641E9B" w:rsidRDefault="00CF7B30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756D63" w:rsidRPr="00641E9B">
        <w:rPr>
          <w:rFonts w:ascii="Times New Roman" w:hAnsi="Times New Roman" w:cs="Times New Roman"/>
          <w:sz w:val="24"/>
          <w:szCs w:val="24"/>
        </w:rPr>
        <w:t>§ 2º  C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abe ao agente público responsável pela análise conferir a autenticidade do pagamento. </w:t>
      </w:r>
    </w:p>
    <w:p w:rsidR="00A727BB" w:rsidRPr="00641E9B" w:rsidRDefault="00756D63" w:rsidP="00A727BB">
      <w:pPr>
        <w:autoSpaceDE w:val="0"/>
        <w:autoSpaceDN w:val="0"/>
        <w:adjustRightInd w:val="0"/>
        <w:jc w:val="both"/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§ </w:t>
      </w:r>
      <w:r w:rsidRPr="00641E9B">
        <w:rPr>
          <w:rFonts w:ascii="Times New Roman" w:hAnsi="Times New Roman" w:cs="Times New Roman"/>
          <w:sz w:val="24"/>
          <w:szCs w:val="24"/>
        </w:rPr>
        <w:t>3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°  As cópias solicitadas deverão ser retiradas </w:t>
      </w:r>
      <w:r w:rsidR="00A727BB" w:rsidRPr="00641E9B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  <w:t xml:space="preserve">no Protocolo Geral ou </w:t>
      </w:r>
      <w:r w:rsidRPr="00641E9B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  <w:t xml:space="preserve">em um dos </w:t>
      </w:r>
      <w:r w:rsidR="00A727BB" w:rsidRPr="00641E9B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  <w:t>Núcleos da ANS, caso não haja opção</w:t>
      </w:r>
      <w:r w:rsidR="0042706F" w:rsidRPr="00641E9B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  <w:t xml:space="preserve"> no requerimento</w:t>
      </w:r>
      <w:r w:rsidR="00A727BB" w:rsidRPr="00641E9B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  <w:t xml:space="preserve"> em receber via postal</w:t>
      </w:r>
      <w:r w:rsidR="00C51C1E" w:rsidRPr="00641E9B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  <w:t>.</w:t>
      </w:r>
      <w:ins w:id="174" w:author="Gustavo Junqueira Campos" w:date="2016-05-23T15:33:00Z">
        <w:del w:id="175" w:author="Maria Cecilia Cordeiro de Oliveira" w:date="2016-05-23T17:16:00Z">
          <w:r w:rsidR="0017498D" w:rsidDel="007E7176">
            <w:rPr>
              <w:rStyle w:val="Hyperlink"/>
              <w:rFonts w:ascii="Times New Roman" w:hAnsi="Times New Roman" w:cs="Times New Roman"/>
              <w:bCs/>
              <w:color w:val="auto"/>
              <w:sz w:val="24"/>
              <w:szCs w:val="24"/>
              <w:u w:val="none"/>
            </w:rPr>
            <w:delText xml:space="preserve"> </w:delText>
          </w:r>
        </w:del>
      </w:ins>
    </w:p>
    <w:p w:rsidR="00A727BB" w:rsidRPr="00CF7B30" w:rsidRDefault="00C51C1E" w:rsidP="00CF7B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§ 4° </w:t>
      </w:r>
      <w:r w:rsidR="00756D63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BA18DE" w:rsidRPr="00641E9B">
        <w:rPr>
          <w:rFonts w:ascii="Times New Roman" w:hAnsi="Times New Roman" w:cs="Times New Roman"/>
          <w:sz w:val="24"/>
          <w:szCs w:val="24"/>
        </w:rPr>
        <w:t xml:space="preserve">O </w:t>
      </w:r>
      <w:r w:rsidR="00A727BB" w:rsidRPr="00641E9B">
        <w:rPr>
          <w:rFonts w:ascii="Times New Roman" w:hAnsi="Times New Roman" w:cs="Times New Roman"/>
          <w:sz w:val="24"/>
          <w:szCs w:val="24"/>
        </w:rPr>
        <w:t>interessado</w:t>
      </w:r>
      <w:r w:rsidR="00BA18DE" w:rsidRPr="00641E9B">
        <w:rPr>
          <w:rFonts w:ascii="Times New Roman" w:hAnsi="Times New Roman" w:cs="Times New Roman"/>
          <w:sz w:val="24"/>
          <w:szCs w:val="24"/>
        </w:rPr>
        <w:t xml:space="preserve"> deverá arcar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apenas </w:t>
      </w:r>
      <w:r w:rsidR="00BA18DE" w:rsidRPr="00641E9B">
        <w:rPr>
          <w:rFonts w:ascii="Times New Roman" w:hAnsi="Times New Roman" w:cs="Times New Roman"/>
          <w:sz w:val="24"/>
          <w:szCs w:val="24"/>
        </w:rPr>
        <w:t xml:space="preserve">com 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o valor necessário ao ressarcimento do custo dos serviços e dos materiais utilizados, salvo </w:t>
      </w:r>
      <w:r w:rsidR="00BA18DE" w:rsidRPr="00641E9B">
        <w:rPr>
          <w:rFonts w:ascii="Times New Roman" w:hAnsi="Times New Roman" w:cs="Times New Roman"/>
          <w:sz w:val="24"/>
          <w:szCs w:val="24"/>
        </w:rPr>
        <w:t xml:space="preserve">nas </w:t>
      </w:r>
      <w:r w:rsidR="00BA18DE" w:rsidRPr="00F61316">
        <w:rPr>
          <w:rFonts w:ascii="Times New Roman" w:hAnsi="Times New Roman" w:cs="Times New Roman"/>
          <w:sz w:val="24"/>
          <w:szCs w:val="24"/>
        </w:rPr>
        <w:t xml:space="preserve">hipóteses </w:t>
      </w:r>
      <w:del w:id="176" w:author="Maria Cecilia Cordeiro de Oliveira" w:date="2016-05-24T15:06:00Z">
        <w:r w:rsidR="00BA18DE" w:rsidRPr="00F61316" w:rsidDel="002A4987">
          <w:rPr>
            <w:rFonts w:ascii="Times New Roman" w:hAnsi="Times New Roman" w:cs="Times New Roman"/>
            <w:sz w:val="24"/>
            <w:szCs w:val="24"/>
          </w:rPr>
          <w:delText xml:space="preserve">previstas </w:delText>
        </w:r>
      </w:del>
      <w:del w:id="177" w:author="Maria Cecilia Cordeiro de Oliveira" w:date="2016-05-24T15:07:00Z">
        <w:r w:rsidR="00BA18DE" w:rsidRPr="00F61316" w:rsidDel="002A4987">
          <w:rPr>
            <w:rFonts w:ascii="Times New Roman" w:hAnsi="Times New Roman" w:cs="Times New Roman"/>
            <w:sz w:val="24"/>
            <w:szCs w:val="24"/>
          </w:rPr>
          <w:delText xml:space="preserve">para </w:delText>
        </w:r>
      </w:del>
      <w:ins w:id="178" w:author="Maria Cecilia Cordeiro de Oliveira" w:date="2016-05-24T15:07:00Z">
        <w:r w:rsidR="002A4987" w:rsidRPr="00F61316">
          <w:rPr>
            <w:rFonts w:ascii="Times New Roman" w:hAnsi="Times New Roman" w:cs="Times New Roman"/>
            <w:sz w:val="24"/>
            <w:szCs w:val="24"/>
          </w:rPr>
          <w:t>em que ele fizer jus à</w:t>
        </w:r>
        <w:r w:rsidR="002A4987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BA18DE" w:rsidRPr="00641E9B">
        <w:rPr>
          <w:rFonts w:ascii="Times New Roman" w:hAnsi="Times New Roman" w:cs="Times New Roman"/>
          <w:sz w:val="24"/>
          <w:szCs w:val="24"/>
        </w:rPr>
        <w:t>gratuidade.</w:t>
      </w:r>
      <w:r w:rsidR="00F61316">
        <w:rPr>
          <w:rFonts w:ascii="Times New Roman" w:hAnsi="Times New Roman" w:cs="Times New Roman"/>
          <w:sz w:val="24"/>
          <w:szCs w:val="24"/>
        </w:rPr>
        <w:t xml:space="preserve"> </w:t>
      </w:r>
      <w:ins w:id="179" w:author="Gustavo Junqueira Campos" w:date="2016-05-24T15:44:00Z">
        <w:r w:rsidR="00F61316">
          <w:rPr>
            <w:rFonts w:ascii="Times New Roman" w:hAnsi="Times New Roman" w:cs="Times New Roman"/>
            <w:sz w:val="24"/>
            <w:szCs w:val="24"/>
            <w:highlight w:val="black"/>
          </w:rPr>
          <w:t>VER TÓPICO 2.</w:t>
        </w:r>
      </w:ins>
      <w:ins w:id="180" w:author="Gustavo Junqueira Campos" w:date="2016-05-25T10:57:00Z">
        <w:r w:rsidR="0034121D">
          <w:rPr>
            <w:rFonts w:ascii="Times New Roman" w:hAnsi="Times New Roman" w:cs="Times New Roman"/>
            <w:sz w:val="24"/>
            <w:szCs w:val="24"/>
            <w:highlight w:val="black"/>
          </w:rPr>
          <w:t>3</w:t>
        </w:r>
      </w:ins>
      <w:ins w:id="181" w:author="Gustavo Junqueira Campos" w:date="2016-05-24T15:44:00Z">
        <w:r w:rsidR="00F61316">
          <w:rPr>
            <w:rFonts w:ascii="Times New Roman" w:hAnsi="Times New Roman" w:cs="Times New Roman"/>
            <w:sz w:val="24"/>
            <w:szCs w:val="24"/>
            <w:highlight w:val="black"/>
          </w:rPr>
          <w:t xml:space="preserve"> DA NOTA TÉCNICA</w:t>
        </w:r>
      </w:ins>
      <w:r w:rsidR="00F613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21D4" w:rsidRDefault="001C4E1F" w:rsidP="00F40882">
      <w:pPr>
        <w:autoSpaceDE w:val="0"/>
        <w:autoSpaceDN w:val="0"/>
        <w:adjustRightInd w:val="0"/>
        <w:jc w:val="both"/>
        <w:rPr>
          <w:ins w:id="182" w:author="Maria Cecilia Cordeiro de Oliveira" w:date="2016-05-23T17:17:00Z"/>
          <w:rFonts w:ascii="Times New Roman" w:hAnsi="Times New Roman" w:cs="Times New Roman"/>
          <w:sz w:val="24"/>
          <w:szCs w:val="24"/>
        </w:rPr>
      </w:pPr>
      <w:r w:rsidRPr="00641E9B">
        <w:rPr>
          <w:lang w:eastAsia="pt-BR"/>
        </w:rPr>
        <w:t xml:space="preserve"> </w:t>
      </w:r>
      <w:r w:rsidRPr="00641E9B">
        <w:rPr>
          <w:lang w:eastAsia="pt-BR"/>
        </w:rPr>
        <w:tab/>
      </w:r>
      <w:r w:rsidRPr="00641E9B">
        <w:rPr>
          <w:rFonts w:ascii="Times New Roman" w:hAnsi="Times New Roman" w:cs="Times New Roman"/>
          <w:sz w:val="24"/>
          <w:szCs w:val="24"/>
        </w:rPr>
        <w:t xml:space="preserve">§ </w:t>
      </w:r>
      <w:r w:rsidR="00D1607B" w:rsidRPr="00641E9B">
        <w:rPr>
          <w:rFonts w:ascii="Times New Roman" w:hAnsi="Times New Roman" w:cs="Times New Roman"/>
          <w:sz w:val="24"/>
          <w:szCs w:val="24"/>
        </w:rPr>
        <w:t>5</w:t>
      </w:r>
      <w:r w:rsidRPr="00641E9B">
        <w:rPr>
          <w:rFonts w:ascii="Times New Roman" w:hAnsi="Times New Roman" w:cs="Times New Roman"/>
          <w:sz w:val="24"/>
          <w:szCs w:val="24"/>
        </w:rPr>
        <w:t xml:space="preserve">º  </w:t>
      </w:r>
      <w:r w:rsidR="00F24466" w:rsidRPr="00641E9B">
        <w:rPr>
          <w:rFonts w:ascii="Times New Roman" w:hAnsi="Times New Roman" w:cs="Times New Roman"/>
          <w:sz w:val="24"/>
          <w:szCs w:val="24"/>
        </w:rPr>
        <w:t xml:space="preserve">Após decorrido </w:t>
      </w:r>
      <w:r w:rsidRPr="00641E9B">
        <w:rPr>
          <w:rFonts w:ascii="Times New Roman" w:hAnsi="Times New Roman" w:cs="Times New Roman"/>
          <w:sz w:val="24"/>
          <w:szCs w:val="24"/>
        </w:rPr>
        <w:t>o prazo de 30</w:t>
      </w:r>
      <w:ins w:id="183" w:author="Gustavo Junqueira Campos" w:date="2016-05-23T15:33:00Z">
        <w:r w:rsidR="006E1F1D">
          <w:rPr>
            <w:rFonts w:ascii="Times New Roman" w:hAnsi="Times New Roman" w:cs="Times New Roman"/>
            <w:sz w:val="24"/>
            <w:szCs w:val="24"/>
          </w:rPr>
          <w:t xml:space="preserve"> (trinta)</w:t>
        </w:r>
      </w:ins>
      <w:r w:rsidRPr="00641E9B">
        <w:rPr>
          <w:rFonts w:ascii="Times New Roman" w:hAnsi="Times New Roman" w:cs="Times New Roman"/>
          <w:sz w:val="24"/>
          <w:szCs w:val="24"/>
        </w:rPr>
        <w:t xml:space="preserve"> dias,</w:t>
      </w:r>
      <w:r w:rsidR="00F24466" w:rsidRPr="00641E9B">
        <w:rPr>
          <w:rFonts w:ascii="Times New Roman" w:hAnsi="Times New Roman" w:cs="Times New Roman"/>
          <w:sz w:val="24"/>
          <w:szCs w:val="24"/>
        </w:rPr>
        <w:t xml:space="preserve"> a partir do recebimento do comprovante da(s) GRU, </w:t>
      </w:r>
      <w:r w:rsidRPr="00641E9B">
        <w:rPr>
          <w:rFonts w:ascii="Times New Roman" w:hAnsi="Times New Roman" w:cs="Times New Roman"/>
          <w:sz w:val="24"/>
          <w:szCs w:val="24"/>
        </w:rPr>
        <w:t xml:space="preserve">não sendo retiradas as cópias </w:t>
      </w:r>
      <w:del w:id="184" w:author="Gustavo Junqueira Campos" w:date="2016-05-23T15:34:00Z">
        <w:r w:rsidRPr="00641E9B" w:rsidDel="006E1F1D">
          <w:rPr>
            <w:rFonts w:ascii="Times New Roman" w:hAnsi="Times New Roman" w:cs="Times New Roman"/>
            <w:sz w:val="24"/>
            <w:szCs w:val="24"/>
          </w:rPr>
          <w:delText>requisitadas</w:delText>
        </w:r>
      </w:del>
      <w:ins w:id="185" w:author="Gustavo Junqueira Campos" w:date="2016-05-23T15:34:00Z">
        <w:r w:rsidR="006E1F1D">
          <w:rPr>
            <w:rFonts w:ascii="Times New Roman" w:hAnsi="Times New Roman" w:cs="Times New Roman"/>
            <w:sz w:val="24"/>
            <w:szCs w:val="24"/>
          </w:rPr>
          <w:t>solicitadas</w:t>
        </w:r>
      </w:ins>
      <w:r w:rsidRPr="00641E9B">
        <w:rPr>
          <w:rFonts w:ascii="Times New Roman" w:hAnsi="Times New Roman" w:cs="Times New Roman"/>
          <w:sz w:val="24"/>
          <w:szCs w:val="24"/>
        </w:rPr>
        <w:t xml:space="preserve">, serão as  mesmas descartadas, </w:t>
      </w:r>
      <w:del w:id="186" w:author="Gustavo Junqueira Campos" w:date="2016-05-24T14:29:00Z">
        <w:r w:rsidRPr="00641E9B" w:rsidDel="00AD7FC3">
          <w:rPr>
            <w:rFonts w:ascii="Times New Roman" w:hAnsi="Times New Roman" w:cs="Times New Roman"/>
            <w:sz w:val="24"/>
            <w:szCs w:val="24"/>
          </w:rPr>
          <w:delText>a fim de não gerar custos para a ANS</w:delText>
        </w:r>
      </w:del>
      <w:del w:id="187" w:author="Gustavo Junqueira Campos" w:date="2016-05-24T14:30:00Z">
        <w:r w:rsidRPr="00641E9B" w:rsidDel="00AD7FC3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Pr="00641E9B">
        <w:rPr>
          <w:rFonts w:ascii="Times New Roman" w:hAnsi="Times New Roman" w:cs="Times New Roman"/>
          <w:sz w:val="24"/>
          <w:szCs w:val="24"/>
        </w:rPr>
        <w:t xml:space="preserve"> considerando-se o serviço concluído, não ocorrendo  a restituição</w:t>
      </w:r>
      <w:r w:rsidR="00545878" w:rsidRPr="00641E9B">
        <w:rPr>
          <w:rFonts w:ascii="Times New Roman" w:hAnsi="Times New Roman" w:cs="Times New Roman"/>
          <w:sz w:val="24"/>
          <w:szCs w:val="24"/>
        </w:rPr>
        <w:t xml:space="preserve"> de valores pagos pela cópias.</w:t>
      </w:r>
      <w:ins w:id="188" w:author="Gustavo Junqueira Campos" w:date="2016-05-24T16:42:00Z">
        <w:r w:rsidR="008C3400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8C3400" w:rsidRPr="008C3400">
          <w:rPr>
            <w:rFonts w:ascii="Times New Roman" w:hAnsi="Times New Roman" w:cs="Times New Roman"/>
            <w:sz w:val="24"/>
            <w:szCs w:val="24"/>
            <w:highlight w:val="yellow"/>
          </w:rPr>
          <w:t>Justificativa para descarte, salvo melhor ju</w:t>
        </w:r>
      </w:ins>
      <w:ins w:id="189" w:author="Gustavo Junqueira Campos" w:date="2016-05-24T16:43:00Z">
        <w:r w:rsidR="008C3400" w:rsidRPr="008C3400">
          <w:rPr>
            <w:rFonts w:ascii="Times New Roman" w:hAnsi="Times New Roman" w:cs="Times New Roman"/>
            <w:sz w:val="24"/>
            <w:szCs w:val="24"/>
            <w:highlight w:val="yellow"/>
          </w:rPr>
          <w:t>ízo, não precisa estar presente no dispositivo.</w:t>
        </w:r>
      </w:ins>
      <w:r w:rsidR="00757A5D" w:rsidRPr="00641E9B">
        <w:rPr>
          <w:rFonts w:ascii="Times New Roman" w:hAnsi="Times New Roman" w:cs="Times New Roman"/>
          <w:sz w:val="24"/>
          <w:szCs w:val="24"/>
        </w:rPr>
        <w:t xml:space="preserve">  </w:t>
      </w:r>
      <w:ins w:id="190" w:author="Gustavo Junqueira Campos" w:date="2016-05-24T16:01:00Z">
        <w:r w:rsidR="00F64557">
          <w:rPr>
            <w:rFonts w:ascii="Times New Roman" w:hAnsi="Times New Roman" w:cs="Times New Roman"/>
            <w:sz w:val="24"/>
            <w:szCs w:val="24"/>
            <w:highlight w:val="black"/>
          </w:rPr>
          <w:t xml:space="preserve">VER </w:t>
        </w:r>
      </w:ins>
      <w:ins w:id="191" w:author="Gustavo Junqueira Campos" w:date="2016-05-24T16:43:00Z">
        <w:r w:rsidR="008C3400" w:rsidRPr="00DC28E3">
          <w:rPr>
            <w:rFonts w:ascii="Times New Roman" w:hAnsi="Times New Roman" w:cs="Times New Roman"/>
            <w:sz w:val="24"/>
            <w:szCs w:val="24"/>
            <w:highlight w:val="black"/>
          </w:rPr>
          <w:t xml:space="preserve">TAMBÉM </w:t>
        </w:r>
      </w:ins>
      <w:ins w:id="192" w:author="Gustavo Junqueira Campos" w:date="2016-05-24T16:01:00Z">
        <w:r w:rsidR="00F64557" w:rsidRPr="00DC28E3">
          <w:rPr>
            <w:rFonts w:ascii="Times New Roman" w:hAnsi="Times New Roman" w:cs="Times New Roman"/>
            <w:sz w:val="24"/>
            <w:szCs w:val="24"/>
            <w:highlight w:val="black"/>
          </w:rPr>
          <w:t>TÓPICO 3</w:t>
        </w:r>
      </w:ins>
      <w:ins w:id="193" w:author="Gustavo Junqueira Campos" w:date="2016-05-24T16:42:00Z">
        <w:r w:rsidR="008C3400" w:rsidRPr="00DC28E3">
          <w:rPr>
            <w:rFonts w:ascii="Times New Roman" w:hAnsi="Times New Roman" w:cs="Times New Roman"/>
            <w:sz w:val="24"/>
            <w:szCs w:val="24"/>
            <w:highlight w:val="black"/>
          </w:rPr>
          <w:t>.1</w:t>
        </w:r>
      </w:ins>
      <w:ins w:id="194" w:author="Gustavo Junqueira Campos" w:date="2016-05-24T16:01:00Z">
        <w:r w:rsidR="00F64557" w:rsidRPr="00DC28E3">
          <w:rPr>
            <w:rFonts w:ascii="Times New Roman" w:hAnsi="Times New Roman" w:cs="Times New Roman"/>
            <w:sz w:val="24"/>
            <w:szCs w:val="24"/>
            <w:highlight w:val="black"/>
          </w:rPr>
          <w:t xml:space="preserve"> DA </w:t>
        </w:r>
        <w:r w:rsidR="00F64557">
          <w:rPr>
            <w:rFonts w:ascii="Times New Roman" w:hAnsi="Times New Roman" w:cs="Times New Roman"/>
            <w:sz w:val="24"/>
            <w:szCs w:val="24"/>
            <w:highlight w:val="black"/>
          </w:rPr>
          <w:t>NOTA TÉCNICA</w:t>
        </w:r>
      </w:ins>
    </w:p>
    <w:p w:rsidR="007E7176" w:rsidRDefault="007E7176" w:rsidP="00F40882">
      <w:pPr>
        <w:autoSpaceDE w:val="0"/>
        <w:autoSpaceDN w:val="0"/>
        <w:adjustRightInd w:val="0"/>
        <w:jc w:val="both"/>
        <w:rPr>
          <w:ins w:id="195" w:author="Maria Cecilia Cordeiro de Oliveira" w:date="2016-05-23T17:17:00Z"/>
          <w:rFonts w:ascii="Times New Roman" w:hAnsi="Times New Roman" w:cs="Times New Roman"/>
          <w:sz w:val="24"/>
          <w:szCs w:val="24"/>
        </w:rPr>
      </w:pPr>
    </w:p>
    <w:p w:rsidR="00A727BB" w:rsidRPr="00641E9B" w:rsidRDefault="00A727BB" w:rsidP="00756D63">
      <w:pPr>
        <w:pStyle w:val="Ttulo1"/>
        <w:autoSpaceDE/>
        <w:adjustRightInd/>
      </w:pPr>
      <w:r w:rsidRPr="00641E9B">
        <w:t>Seção IV</w:t>
      </w:r>
    </w:p>
    <w:p w:rsidR="00A727BB" w:rsidRPr="00641E9B" w:rsidRDefault="00A727BB" w:rsidP="00756D63">
      <w:pPr>
        <w:pStyle w:val="Ttulo1"/>
      </w:pPr>
      <w:r w:rsidRPr="00641E9B">
        <w:t>Do procedimento de concessão de vista de documentos ou de processo administrativo</w:t>
      </w:r>
    </w:p>
    <w:p w:rsidR="00A727BB" w:rsidRPr="00641E9B" w:rsidRDefault="00A727BB" w:rsidP="00A727B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27BB" w:rsidRPr="00641E9B" w:rsidRDefault="00756D63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>Art. 11.  Sendo deferido, total ou parcialmente, o requerimento de vista, caberá à mesma unidade organizacional que procedeu à análise tomar as providências, na seguinte ordem:</w:t>
      </w:r>
    </w:p>
    <w:p w:rsidR="00A727BB" w:rsidRPr="00641E9B" w:rsidRDefault="00FE7EF3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I - juntar o requerimento ao processo administrativo ou documento; </w:t>
      </w:r>
    </w:p>
    <w:p w:rsidR="00FE7EF3" w:rsidRPr="00641E9B" w:rsidRDefault="00FE7EF3" w:rsidP="00FE7EF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ab/>
        <w:t xml:space="preserve">II - carimbar, numerar e rubricar as páginas do processo ou do documento requerido, conforme as normas vigentes nesta ANS; </w:t>
      </w:r>
    </w:p>
    <w:p w:rsidR="00A727BB" w:rsidRPr="009566E2" w:rsidRDefault="00FE7EF3" w:rsidP="009566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>III - contatar o interessado a fim de informá-lo acerca do local e da data em que deverá tomar vista do processo</w:t>
      </w:r>
      <w:r w:rsidR="00F6494D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641E9B">
        <w:rPr>
          <w:rFonts w:ascii="Times New Roman" w:hAnsi="Times New Roman" w:cs="Times New Roman"/>
          <w:sz w:val="24"/>
          <w:szCs w:val="24"/>
        </w:rPr>
        <w:t>e</w:t>
      </w:r>
      <w:r w:rsidRPr="00641E9B">
        <w:rPr>
          <w:rFonts w:ascii="Times New Roman" w:hAnsi="Times New Roman" w:cs="Times New Roman"/>
          <w:sz w:val="24"/>
          <w:szCs w:val="24"/>
        </w:rPr>
        <w:t>/</w:t>
      </w:r>
      <w:r w:rsidR="00A727BB" w:rsidRPr="00641E9B">
        <w:rPr>
          <w:rFonts w:ascii="Times New Roman" w:hAnsi="Times New Roman" w:cs="Times New Roman"/>
          <w:sz w:val="24"/>
          <w:szCs w:val="24"/>
        </w:rPr>
        <w:t>ou documento;</w:t>
      </w:r>
      <w:r w:rsidRPr="00641E9B">
        <w:rPr>
          <w:sz w:val="24"/>
          <w:szCs w:val="24"/>
        </w:rPr>
        <w:t xml:space="preserve">  </w:t>
      </w:r>
    </w:p>
    <w:p w:rsidR="00A727BB" w:rsidRPr="00E24440" w:rsidRDefault="00FE7EF3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  <w:t>I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V - colher a assinatura do interessado, após conferência do documento de sua identificação legal, no recibo de vista e cópias, </w:t>
      </w:r>
      <w:r w:rsidR="00A727BB" w:rsidRPr="00E24440">
        <w:rPr>
          <w:rFonts w:ascii="Times New Roman" w:hAnsi="Times New Roman" w:cs="Times New Roman"/>
          <w:sz w:val="24"/>
          <w:szCs w:val="24"/>
        </w:rPr>
        <w:t>conforme modelo constante do Anexo I;</w:t>
      </w:r>
      <w:r w:rsidRPr="00E244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7EF3" w:rsidRPr="00E24440" w:rsidRDefault="00FE7EF3" w:rsidP="00BD6975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  <w:r w:rsidRPr="00E24440">
        <w:rPr>
          <w:sz w:val="24"/>
          <w:szCs w:val="24"/>
        </w:rPr>
        <w:tab/>
      </w:r>
      <w:r w:rsidRPr="00E24440">
        <w:rPr>
          <w:color w:val="auto"/>
          <w:sz w:val="24"/>
          <w:szCs w:val="24"/>
        </w:rPr>
        <w:t xml:space="preserve">§ 1º  A vista do documento e/ou processo administrativo deverá ser acompanhada por um servidor público. </w:t>
      </w:r>
    </w:p>
    <w:p w:rsidR="00BD6975" w:rsidRPr="00E24440" w:rsidRDefault="00BD6975" w:rsidP="00BD6975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</w:p>
    <w:p w:rsidR="00520C83" w:rsidRPr="00641E9B" w:rsidDel="00CF0180" w:rsidRDefault="00334973" w:rsidP="00A727BB">
      <w:pPr>
        <w:autoSpaceDE w:val="0"/>
        <w:autoSpaceDN w:val="0"/>
        <w:adjustRightInd w:val="0"/>
        <w:jc w:val="both"/>
        <w:rPr>
          <w:del w:id="196" w:author="Maria Cecilia Cordeiro de Oliveira" w:date="2016-05-24T11:07:00Z"/>
          <w:rFonts w:ascii="Times New Roman" w:hAnsi="Times New Roman" w:cs="Times New Roman"/>
          <w:sz w:val="24"/>
          <w:szCs w:val="24"/>
        </w:rPr>
      </w:pPr>
      <w:r w:rsidRPr="00E24440">
        <w:rPr>
          <w:rFonts w:ascii="Times New Roman" w:hAnsi="Times New Roman" w:cs="Times New Roman"/>
          <w:sz w:val="24"/>
          <w:szCs w:val="24"/>
        </w:rPr>
        <w:tab/>
        <w:t xml:space="preserve">§ 2º  </w:t>
      </w:r>
      <w:r w:rsidR="00C476D9" w:rsidRPr="00E24440">
        <w:rPr>
          <w:rFonts w:ascii="Times New Roman" w:hAnsi="Times New Roman" w:cs="Times New Roman"/>
          <w:sz w:val="24"/>
          <w:szCs w:val="24"/>
        </w:rPr>
        <w:t xml:space="preserve">Aplica-se </w:t>
      </w:r>
      <w:r w:rsidR="00416607" w:rsidRPr="00E24440">
        <w:rPr>
          <w:rFonts w:ascii="Times New Roman" w:hAnsi="Times New Roman" w:cs="Times New Roman"/>
          <w:sz w:val="24"/>
          <w:szCs w:val="24"/>
        </w:rPr>
        <w:t xml:space="preserve">também para a </w:t>
      </w:r>
      <w:r w:rsidR="00C476D9" w:rsidRPr="00E24440">
        <w:rPr>
          <w:rFonts w:ascii="Times New Roman" w:hAnsi="Times New Roman" w:cs="Times New Roman"/>
          <w:sz w:val="24"/>
          <w:szCs w:val="24"/>
        </w:rPr>
        <w:t>vista</w:t>
      </w:r>
      <w:r w:rsidR="00416607" w:rsidRPr="00E24440">
        <w:rPr>
          <w:rFonts w:ascii="Times New Roman" w:hAnsi="Times New Roman" w:cs="Times New Roman"/>
          <w:sz w:val="24"/>
          <w:szCs w:val="24"/>
        </w:rPr>
        <w:t xml:space="preserve"> de processo administrativo ou documento</w:t>
      </w:r>
      <w:ins w:id="197" w:author="Gustavo Junqueira Campos" w:date="2016-05-23T15:36:00Z">
        <w:r w:rsidR="006E1F1D" w:rsidRPr="00E24440">
          <w:rPr>
            <w:rFonts w:ascii="Times New Roman" w:hAnsi="Times New Roman" w:cs="Times New Roman"/>
            <w:sz w:val="24"/>
            <w:szCs w:val="24"/>
          </w:rPr>
          <w:t>, no que couber,</w:t>
        </w:r>
      </w:ins>
      <w:r w:rsidR="00C476D9" w:rsidRPr="00E24440">
        <w:rPr>
          <w:rFonts w:ascii="Times New Roman" w:hAnsi="Times New Roman" w:cs="Times New Roman"/>
          <w:sz w:val="24"/>
          <w:szCs w:val="24"/>
        </w:rPr>
        <w:t xml:space="preserve"> o disposto no § </w:t>
      </w:r>
      <w:r w:rsidR="00D1607B" w:rsidRPr="00E24440">
        <w:rPr>
          <w:rFonts w:ascii="Times New Roman" w:hAnsi="Times New Roman" w:cs="Times New Roman"/>
          <w:sz w:val="24"/>
          <w:szCs w:val="24"/>
        </w:rPr>
        <w:t>4</w:t>
      </w:r>
      <w:r w:rsidR="00C476D9" w:rsidRPr="00E24440">
        <w:rPr>
          <w:rFonts w:ascii="Times New Roman" w:hAnsi="Times New Roman" w:cs="Times New Roman"/>
          <w:sz w:val="24"/>
          <w:szCs w:val="24"/>
        </w:rPr>
        <w:t>º do art.10.</w:t>
      </w:r>
      <w:ins w:id="198" w:author="Gustavo Junqueira Campos" w:date="2016-05-23T15:36:00Z">
        <w:r w:rsidR="006E1F1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99" w:author="Gustavo Junqueira Campos" w:date="2016-05-24T16:02:00Z">
        <w:r w:rsidR="003F7C51" w:rsidRPr="002F7A3F">
          <w:rPr>
            <w:rFonts w:ascii="Times New Roman" w:hAnsi="Times New Roman" w:cs="Times New Roman"/>
            <w:sz w:val="24"/>
            <w:szCs w:val="24"/>
            <w:highlight w:val="black"/>
          </w:rPr>
          <w:t>VER TÓPICO 2.</w:t>
        </w:r>
      </w:ins>
      <w:ins w:id="200" w:author="Gustavo Junqueira Campos" w:date="2016-05-24T16:43:00Z">
        <w:r w:rsidR="008C3400">
          <w:rPr>
            <w:rFonts w:ascii="Times New Roman" w:hAnsi="Times New Roman" w:cs="Times New Roman"/>
            <w:sz w:val="24"/>
            <w:szCs w:val="24"/>
            <w:highlight w:val="black"/>
          </w:rPr>
          <w:t>3</w:t>
        </w:r>
      </w:ins>
      <w:ins w:id="201" w:author="Gustavo Junqueira Campos" w:date="2016-05-24T16:02:00Z">
        <w:r w:rsidR="003F7C51" w:rsidRPr="002F7A3F">
          <w:rPr>
            <w:rFonts w:ascii="Times New Roman" w:hAnsi="Times New Roman" w:cs="Times New Roman"/>
            <w:sz w:val="24"/>
            <w:szCs w:val="24"/>
            <w:highlight w:val="black"/>
          </w:rPr>
          <w:t xml:space="preserve"> DA NOTA TÉCNICA</w:t>
        </w:r>
      </w:ins>
      <w:ins w:id="202" w:author="Maria Cecilia Cordeiro de Oliveira" w:date="2016-05-23T17:04:00Z">
        <w:r w:rsidR="003F7C51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</w:p>
    <w:p w:rsidR="00A727BB" w:rsidRPr="00641E9B" w:rsidRDefault="00334973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Art. 12.  </w:t>
      </w:r>
      <w:r w:rsidR="00472772" w:rsidRPr="00641E9B">
        <w:rPr>
          <w:rFonts w:ascii="Times New Roman" w:hAnsi="Times New Roman" w:cs="Times New Roman"/>
          <w:sz w:val="24"/>
          <w:szCs w:val="24"/>
        </w:rPr>
        <w:t>A possibilidade de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retirada ou </w:t>
      </w:r>
      <w:del w:id="203" w:author="Gustavo Junqueira Campos" w:date="2016-05-23T15:36:00Z">
        <w:r w:rsidR="00A727BB" w:rsidRPr="00641E9B" w:rsidDel="006E1F1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A727BB" w:rsidRPr="00641E9B">
        <w:rPr>
          <w:rFonts w:ascii="Times New Roman" w:hAnsi="Times New Roman" w:cs="Times New Roman"/>
          <w:sz w:val="24"/>
          <w:szCs w:val="24"/>
        </w:rPr>
        <w:t>carga de documento ou de processos administrativos</w:t>
      </w:r>
      <w:r w:rsidR="00747A29" w:rsidRPr="00641E9B">
        <w:rPr>
          <w:rFonts w:ascii="Times New Roman" w:hAnsi="Times New Roman" w:cs="Times New Roman"/>
          <w:sz w:val="24"/>
          <w:szCs w:val="24"/>
        </w:rPr>
        <w:t xml:space="preserve"> será disciplinada no âmbito de cada Diretoria.</w:t>
      </w:r>
    </w:p>
    <w:p w:rsidR="00A727BB" w:rsidRPr="009566E2" w:rsidRDefault="00A727BB" w:rsidP="009566E2">
      <w:pPr>
        <w:pStyle w:val="Ttulo1"/>
        <w:tabs>
          <w:tab w:val="left" w:pos="1252"/>
          <w:tab w:val="center" w:pos="4252"/>
        </w:tabs>
        <w:rPr>
          <w:b w:val="0"/>
          <w:bCs w:val="0"/>
        </w:rPr>
      </w:pPr>
      <w:r w:rsidRPr="00641E9B">
        <w:rPr>
          <w:b w:val="0"/>
          <w:bCs w:val="0"/>
        </w:rPr>
        <w:t>CAPÍTULO III</w:t>
      </w:r>
    </w:p>
    <w:p w:rsidR="00A727BB" w:rsidRPr="00641E9B" w:rsidRDefault="00A727BB" w:rsidP="00CF7B30">
      <w:pPr>
        <w:pStyle w:val="Ttulo1"/>
        <w:autoSpaceDE/>
        <w:adjustRightInd/>
        <w:rPr>
          <w:b w:val="0"/>
          <w:bCs w:val="0"/>
        </w:rPr>
      </w:pPr>
      <w:r w:rsidRPr="00641E9B">
        <w:rPr>
          <w:b w:val="0"/>
          <w:bCs w:val="0"/>
        </w:rPr>
        <w:t>DAS REUNIÕES COM PARTICULARES</w:t>
      </w:r>
    </w:p>
    <w:p w:rsidR="00761A66" w:rsidRPr="00641E9B" w:rsidDel="009B07A9" w:rsidRDefault="00761A66" w:rsidP="009B07A9">
      <w:pPr>
        <w:tabs>
          <w:tab w:val="left" w:pos="3345"/>
        </w:tabs>
        <w:autoSpaceDE w:val="0"/>
        <w:autoSpaceDN w:val="0"/>
        <w:adjustRightInd w:val="0"/>
        <w:rPr>
          <w:del w:id="204" w:author="Maria Cecilia Cordeiro de Oliveira" w:date="2016-05-23T17:21:00Z"/>
          <w:rFonts w:ascii="Times New Roman" w:hAnsi="Times New Roman" w:cs="Times New Roman"/>
          <w:sz w:val="24"/>
          <w:szCs w:val="24"/>
        </w:rPr>
      </w:pPr>
    </w:p>
    <w:p w:rsidR="00A727BB" w:rsidRPr="00641E9B" w:rsidRDefault="00334973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>Art. 13.</w:t>
      </w:r>
      <w:r w:rsidR="00A727BB"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  O requerimento de reunião efetuado pelo particular 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deverá ser promovido mediante o preenchimento de formulário próprio, conforme modelo </w:t>
      </w:r>
      <w:r w:rsidR="00A727BB" w:rsidRPr="00E24440">
        <w:rPr>
          <w:rFonts w:ascii="Times New Roman" w:hAnsi="Times New Roman" w:cs="Times New Roman"/>
          <w:sz w:val="24"/>
          <w:szCs w:val="24"/>
        </w:rPr>
        <w:t>constante do Anexo II desta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Resolução, o qual pode ser obtido das seguintes formas:</w:t>
      </w:r>
    </w:p>
    <w:p w:rsidR="00A727BB" w:rsidRPr="00641E9B" w:rsidRDefault="00A727BB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000000"/>
          <w:sz w:val="24"/>
          <w:szCs w:val="24"/>
        </w:rPr>
      </w:pPr>
    </w:p>
    <w:p w:rsidR="004D3E82" w:rsidRPr="00641E9B" w:rsidRDefault="00334973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I - </w:t>
      </w:r>
      <w:r w:rsidRPr="00641E9B">
        <w:rPr>
          <w:rFonts w:ascii="Times New Roman" w:hAnsi="Times New Roman" w:cs="Times New Roman"/>
          <w:sz w:val="24"/>
          <w:szCs w:val="24"/>
        </w:rPr>
        <w:t>n</w:t>
      </w:r>
      <w:r w:rsidR="00A727BB" w:rsidRPr="00641E9B">
        <w:rPr>
          <w:rFonts w:ascii="Times New Roman" w:hAnsi="Times New Roman" w:cs="Times New Roman"/>
          <w:sz w:val="24"/>
          <w:szCs w:val="24"/>
        </w:rPr>
        <w:t>o Protocolo Geral</w:t>
      </w:r>
      <w:r w:rsidRPr="00641E9B">
        <w:rPr>
          <w:rFonts w:ascii="Times New Roman" w:hAnsi="Times New Roman" w:cs="Times New Roman"/>
          <w:sz w:val="24"/>
          <w:szCs w:val="24"/>
        </w:rPr>
        <w:t xml:space="preserve"> localizado na sede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da ANS ou</w:t>
      </w:r>
      <w:r w:rsidRPr="00641E9B">
        <w:rPr>
          <w:rFonts w:ascii="Times New Roman" w:hAnsi="Times New Roman" w:cs="Times New Roman"/>
          <w:sz w:val="24"/>
          <w:szCs w:val="24"/>
        </w:rPr>
        <w:t xml:space="preserve"> em qualquer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Núcleo da ANS</w:t>
      </w:r>
      <w:r w:rsidRPr="00641E9B">
        <w:rPr>
          <w:rFonts w:ascii="Times New Roman" w:hAnsi="Times New Roman" w:cs="Times New Roman"/>
          <w:sz w:val="24"/>
          <w:szCs w:val="24"/>
        </w:rPr>
        <w:t>;</w:t>
      </w:r>
      <w:r w:rsidR="00F6494D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>ou</w:t>
      </w:r>
      <w:r w:rsidR="000E3331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</w:p>
    <w:p w:rsidR="00A727BB" w:rsidRPr="00641E9B" w:rsidRDefault="004D3E82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II </w:t>
      </w:r>
      <w:r w:rsidR="00334973" w:rsidRPr="00641E9B">
        <w:rPr>
          <w:rFonts w:ascii="Times New Roman" w:hAnsi="Times New Roman" w:cs="Times New Roman"/>
          <w:sz w:val="24"/>
          <w:szCs w:val="24"/>
        </w:rPr>
        <w:t>–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334973" w:rsidRPr="00641E9B">
        <w:rPr>
          <w:rFonts w:ascii="Times New Roman" w:hAnsi="Times New Roman" w:cs="Times New Roman"/>
          <w:sz w:val="24"/>
          <w:szCs w:val="24"/>
        </w:rPr>
        <w:t>diretamente n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o </w:t>
      </w:r>
      <w:r w:rsidR="00B52C95" w:rsidRPr="00641E9B">
        <w:rPr>
          <w:rFonts w:ascii="Times New Roman" w:hAnsi="Times New Roman" w:cs="Times New Roman"/>
          <w:sz w:val="24"/>
          <w:szCs w:val="24"/>
        </w:rPr>
        <w:t xml:space="preserve">sítio institucional </w:t>
      </w:r>
      <w:r w:rsidR="00A727BB" w:rsidRPr="00641E9B">
        <w:rPr>
          <w:rFonts w:ascii="Times New Roman" w:hAnsi="Times New Roman" w:cs="Times New Roman"/>
          <w:sz w:val="24"/>
          <w:szCs w:val="24"/>
        </w:rPr>
        <w:t>da ANS</w:t>
      </w:r>
      <w:r w:rsidR="00355F59" w:rsidRPr="00641E9B">
        <w:rPr>
          <w:rFonts w:ascii="Times New Roman" w:hAnsi="Times New Roman" w:cs="Times New Roman"/>
          <w:sz w:val="24"/>
          <w:szCs w:val="24"/>
        </w:rPr>
        <w:t xml:space="preserve"> na i</w:t>
      </w:r>
      <w:r w:rsidR="00B52C95" w:rsidRPr="00641E9B">
        <w:rPr>
          <w:rFonts w:ascii="Times New Roman" w:hAnsi="Times New Roman" w:cs="Times New Roman"/>
          <w:sz w:val="24"/>
          <w:szCs w:val="24"/>
        </w:rPr>
        <w:t>nternet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6557BD" w:rsidRPr="00641E9B">
        <w:rPr>
          <w:rFonts w:ascii="Times New Roman" w:hAnsi="Times New Roman" w:cs="Times New Roman"/>
          <w:sz w:val="24"/>
          <w:szCs w:val="24"/>
        </w:rPr>
        <w:t>(</w:t>
      </w:r>
      <w:hyperlink r:id="rId8" w:history="1">
        <w:r w:rsidR="00A727BB" w:rsidRPr="00641E9B">
          <w:rPr>
            <w:rStyle w:val="Hyperlink"/>
            <w:rFonts w:ascii="Times New Roman" w:hAnsi="Times New Roman" w:cs="Times New Roman"/>
            <w:sz w:val="24"/>
            <w:szCs w:val="24"/>
          </w:rPr>
          <w:t>www.ans.gov.br</w:t>
        </w:r>
      </w:hyperlink>
      <w:r w:rsidR="006557BD" w:rsidRPr="00641E9B">
        <w:rPr>
          <w:rStyle w:val="Hyperlink"/>
          <w:rFonts w:ascii="Times New Roman" w:hAnsi="Times New Roman" w:cs="Times New Roman"/>
          <w:sz w:val="24"/>
          <w:szCs w:val="24"/>
        </w:rPr>
        <w:t>)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4973" w:rsidRPr="00641E9B" w:rsidRDefault="00334973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000000"/>
          <w:sz w:val="24"/>
          <w:szCs w:val="24"/>
        </w:rPr>
      </w:pPr>
      <w:r w:rsidRPr="00641E9B">
        <w:rPr>
          <w:color w:val="000000"/>
          <w:sz w:val="24"/>
          <w:szCs w:val="24"/>
        </w:rPr>
        <w:t xml:space="preserve"> </w:t>
      </w:r>
      <w:r w:rsidRPr="00641E9B">
        <w:rPr>
          <w:color w:val="000000"/>
          <w:sz w:val="24"/>
          <w:szCs w:val="24"/>
        </w:rPr>
        <w:tab/>
      </w:r>
      <w:r w:rsidR="00A727BB" w:rsidRPr="00641E9B">
        <w:rPr>
          <w:color w:val="000000"/>
          <w:sz w:val="24"/>
          <w:szCs w:val="24"/>
        </w:rPr>
        <w:t>§</w:t>
      </w:r>
      <w:r w:rsidRPr="00641E9B">
        <w:rPr>
          <w:color w:val="000000"/>
          <w:sz w:val="24"/>
          <w:szCs w:val="24"/>
        </w:rPr>
        <w:t xml:space="preserve"> </w:t>
      </w:r>
      <w:r w:rsidR="00A727BB" w:rsidRPr="00641E9B">
        <w:rPr>
          <w:color w:val="000000"/>
          <w:sz w:val="24"/>
          <w:szCs w:val="24"/>
        </w:rPr>
        <w:t>1º   O requerimento de reunião deve indicar:</w:t>
      </w:r>
      <w:r w:rsidR="009D3AF2" w:rsidRPr="00641E9B">
        <w:rPr>
          <w:color w:val="000000"/>
          <w:sz w:val="24"/>
          <w:szCs w:val="24"/>
        </w:rPr>
        <w:t xml:space="preserve"> </w:t>
      </w:r>
    </w:p>
    <w:p w:rsidR="009D3AF2" w:rsidRPr="00641E9B" w:rsidRDefault="00334973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  <w:r w:rsidRPr="00641E9B">
        <w:rPr>
          <w:color w:val="auto"/>
          <w:sz w:val="24"/>
          <w:szCs w:val="24"/>
        </w:rPr>
        <w:t xml:space="preserve"> </w:t>
      </w:r>
      <w:r w:rsidRPr="00641E9B">
        <w:rPr>
          <w:color w:val="auto"/>
          <w:sz w:val="24"/>
          <w:szCs w:val="24"/>
        </w:rPr>
        <w:tab/>
      </w:r>
    </w:p>
    <w:p w:rsidR="00A727BB" w:rsidRPr="00641E9B" w:rsidRDefault="00440A31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  <w:r w:rsidRPr="00641E9B">
        <w:rPr>
          <w:color w:val="auto"/>
          <w:sz w:val="24"/>
          <w:szCs w:val="24"/>
        </w:rPr>
        <w:t xml:space="preserve"> </w:t>
      </w:r>
      <w:r w:rsidRPr="00641E9B">
        <w:rPr>
          <w:color w:val="auto"/>
          <w:sz w:val="24"/>
          <w:szCs w:val="24"/>
        </w:rPr>
        <w:tab/>
      </w:r>
      <w:r w:rsidR="00A727BB" w:rsidRPr="00641E9B">
        <w:rPr>
          <w:color w:val="auto"/>
          <w:sz w:val="24"/>
          <w:szCs w:val="24"/>
        </w:rPr>
        <w:t xml:space="preserve">I - a qualificação do requerente; </w:t>
      </w:r>
    </w:p>
    <w:p w:rsidR="00334973" w:rsidRPr="00641E9B" w:rsidRDefault="00334973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</w:p>
    <w:p w:rsidR="00A727BB" w:rsidRPr="00641E9B" w:rsidRDefault="00334973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  <w:r w:rsidRPr="00641E9B">
        <w:rPr>
          <w:color w:val="auto"/>
          <w:sz w:val="24"/>
          <w:szCs w:val="24"/>
        </w:rPr>
        <w:t xml:space="preserve"> </w:t>
      </w:r>
      <w:r w:rsidRPr="00641E9B">
        <w:rPr>
          <w:color w:val="auto"/>
          <w:sz w:val="24"/>
          <w:szCs w:val="24"/>
        </w:rPr>
        <w:tab/>
      </w:r>
      <w:r w:rsidR="00A727BB" w:rsidRPr="00641E9B">
        <w:rPr>
          <w:color w:val="auto"/>
          <w:sz w:val="24"/>
          <w:szCs w:val="24"/>
        </w:rPr>
        <w:t>II - o endereço, o e-mail, o número de telefone e ou número do fax do requerente;</w:t>
      </w:r>
    </w:p>
    <w:p w:rsidR="00334973" w:rsidRPr="00641E9B" w:rsidRDefault="00334973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</w:p>
    <w:p w:rsidR="00A727BB" w:rsidRPr="00641E9B" w:rsidRDefault="00334973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  <w:r w:rsidRPr="00641E9B">
        <w:rPr>
          <w:color w:val="auto"/>
          <w:sz w:val="24"/>
          <w:szCs w:val="24"/>
        </w:rPr>
        <w:t xml:space="preserve"> </w:t>
      </w:r>
      <w:r w:rsidRPr="00641E9B">
        <w:rPr>
          <w:color w:val="auto"/>
          <w:sz w:val="24"/>
          <w:szCs w:val="24"/>
        </w:rPr>
        <w:tab/>
      </w:r>
      <w:r w:rsidR="00A727BB" w:rsidRPr="00641E9B">
        <w:rPr>
          <w:color w:val="auto"/>
          <w:sz w:val="24"/>
          <w:szCs w:val="24"/>
        </w:rPr>
        <w:t>III – sugestão de data e hora em que pretende ser ouvido;</w:t>
      </w:r>
    </w:p>
    <w:p w:rsidR="00334973" w:rsidRPr="00641E9B" w:rsidRDefault="00334973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</w:p>
    <w:p w:rsidR="00A727BB" w:rsidRPr="00641E9B" w:rsidRDefault="00334973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  <w:r w:rsidRPr="00641E9B">
        <w:rPr>
          <w:color w:val="auto"/>
          <w:sz w:val="24"/>
          <w:szCs w:val="24"/>
        </w:rPr>
        <w:t xml:space="preserve"> </w:t>
      </w:r>
      <w:r w:rsidRPr="00641E9B">
        <w:rPr>
          <w:color w:val="auto"/>
          <w:sz w:val="24"/>
          <w:szCs w:val="24"/>
        </w:rPr>
        <w:tab/>
      </w:r>
      <w:r w:rsidR="00A727BB" w:rsidRPr="00641E9B">
        <w:rPr>
          <w:color w:val="auto"/>
          <w:sz w:val="24"/>
          <w:szCs w:val="24"/>
        </w:rPr>
        <w:t>IV - o assunto a ser abordado;</w:t>
      </w:r>
    </w:p>
    <w:p w:rsidR="00334973" w:rsidRPr="00641E9B" w:rsidRDefault="00334973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</w:p>
    <w:p w:rsidR="00A727BB" w:rsidRPr="00641E9B" w:rsidRDefault="00334973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  <w:r w:rsidRPr="00641E9B">
        <w:rPr>
          <w:color w:val="auto"/>
          <w:sz w:val="24"/>
          <w:szCs w:val="24"/>
        </w:rPr>
        <w:t xml:space="preserve"> </w:t>
      </w:r>
      <w:r w:rsidRPr="00641E9B">
        <w:rPr>
          <w:color w:val="auto"/>
          <w:sz w:val="24"/>
          <w:szCs w:val="24"/>
        </w:rPr>
        <w:tab/>
      </w:r>
      <w:r w:rsidR="00A727BB" w:rsidRPr="00641E9B">
        <w:rPr>
          <w:color w:val="auto"/>
          <w:sz w:val="24"/>
          <w:szCs w:val="24"/>
        </w:rPr>
        <w:t>V - o interesse do requerente em relação ao assunto a ser abordado;</w:t>
      </w:r>
    </w:p>
    <w:p w:rsidR="00334973" w:rsidRPr="00641E9B" w:rsidRDefault="00334973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</w:p>
    <w:p w:rsidR="00A727BB" w:rsidRPr="00641E9B" w:rsidRDefault="00334973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  <w:r w:rsidRPr="00641E9B">
        <w:rPr>
          <w:color w:val="auto"/>
          <w:sz w:val="24"/>
          <w:szCs w:val="24"/>
        </w:rPr>
        <w:t xml:space="preserve"> </w:t>
      </w:r>
      <w:r w:rsidRPr="00641E9B">
        <w:rPr>
          <w:color w:val="auto"/>
          <w:sz w:val="24"/>
          <w:szCs w:val="24"/>
        </w:rPr>
        <w:tab/>
      </w:r>
      <w:r w:rsidR="00A727BB" w:rsidRPr="00641E9B">
        <w:rPr>
          <w:color w:val="auto"/>
          <w:sz w:val="24"/>
          <w:szCs w:val="24"/>
        </w:rPr>
        <w:t xml:space="preserve">VI - o número do processo administrativo ou judicial, e ou documento relacionado ao assunto a ser abordado, se for o caso; e  </w:t>
      </w:r>
    </w:p>
    <w:p w:rsidR="00334973" w:rsidRPr="00641E9B" w:rsidRDefault="00334973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</w:p>
    <w:p w:rsidR="00A727BB" w:rsidRPr="00641E9B" w:rsidRDefault="00334973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  <w:r w:rsidRPr="00641E9B">
        <w:rPr>
          <w:color w:val="auto"/>
          <w:sz w:val="24"/>
          <w:szCs w:val="24"/>
        </w:rPr>
        <w:t xml:space="preserve"> </w:t>
      </w:r>
      <w:r w:rsidRPr="00641E9B">
        <w:rPr>
          <w:color w:val="auto"/>
          <w:sz w:val="24"/>
          <w:szCs w:val="24"/>
        </w:rPr>
        <w:tab/>
      </w:r>
      <w:r w:rsidR="00A727BB" w:rsidRPr="00641E9B">
        <w:rPr>
          <w:color w:val="auto"/>
          <w:sz w:val="24"/>
          <w:szCs w:val="24"/>
        </w:rPr>
        <w:t>VII - a qualificação daqueles que pretendem acompanhar o requerente na reunião e o respectivo interesse no assunto.</w:t>
      </w:r>
    </w:p>
    <w:p w:rsidR="00A727BB" w:rsidRPr="00641E9B" w:rsidRDefault="00A727BB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</w:p>
    <w:p w:rsidR="00A727BB" w:rsidRPr="00641E9B" w:rsidRDefault="000E3331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§ 2º </w:t>
      </w: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Após o preenchimento integral de todos os dados solicitados no formulário constante </w:t>
      </w:r>
      <w:r w:rsidR="00A727BB" w:rsidRPr="00E24440">
        <w:rPr>
          <w:rFonts w:ascii="Times New Roman" w:hAnsi="Times New Roman" w:cs="Times New Roman"/>
          <w:sz w:val="24"/>
          <w:szCs w:val="24"/>
        </w:rPr>
        <w:t>do Anexo II, o interessado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deverá juntar:</w:t>
      </w:r>
    </w:p>
    <w:p w:rsidR="002F7A3F" w:rsidRPr="002F7A3F" w:rsidRDefault="000E3331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2F7A3F">
        <w:rPr>
          <w:rFonts w:ascii="Times New Roman" w:hAnsi="Times New Roman" w:cs="Times New Roman"/>
          <w:sz w:val="24"/>
          <w:szCs w:val="24"/>
        </w:rPr>
        <w:t xml:space="preserve">I - </w:t>
      </w:r>
      <w:ins w:id="205" w:author="Maria Cecilia Cordeiro de Oliveira" w:date="2016-05-24T15:13:00Z">
        <w:r w:rsidR="00DD035D" w:rsidRPr="002F7A3F">
          <w:rPr>
            <w:rFonts w:ascii="Times New Roman" w:hAnsi="Times New Roman" w:cs="Times New Roman"/>
            <w:sz w:val="24"/>
            <w:szCs w:val="24"/>
          </w:rPr>
          <w:t xml:space="preserve">– no caso do interessado se tratar de pessoa natural: </w:t>
        </w:r>
      </w:ins>
      <w:r w:rsidR="00A727BB" w:rsidRPr="002F7A3F">
        <w:rPr>
          <w:rFonts w:ascii="Times New Roman" w:hAnsi="Times New Roman" w:cs="Times New Roman"/>
          <w:sz w:val="24"/>
          <w:szCs w:val="24"/>
        </w:rPr>
        <w:t>cópia de seu documento legal de identificação e a respectiva procuração, se for o caso;</w:t>
      </w:r>
      <w:ins w:id="206" w:author="Maria Cecilia Cordeiro de Oliveira" w:date="2016-05-24T15:13:00Z">
        <w:r w:rsidR="00DD035D" w:rsidRPr="002F7A3F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207" w:author="Gustavo Junqueira Campos" w:date="2016-05-25T14:16:00Z">
        <w:r w:rsidR="004B3DF3">
          <w:rPr>
            <w:rFonts w:ascii="Times New Roman" w:hAnsi="Times New Roman" w:cs="Times New Roman"/>
            <w:sz w:val="24"/>
            <w:szCs w:val="24"/>
          </w:rPr>
          <w:t>ou</w:t>
        </w:r>
      </w:ins>
    </w:p>
    <w:p w:rsidR="002F7A3F" w:rsidRDefault="000E3331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F7A3F">
        <w:rPr>
          <w:rFonts w:ascii="Times New Roman" w:hAnsi="Times New Roman" w:cs="Times New Roman"/>
          <w:sz w:val="24"/>
          <w:szCs w:val="24"/>
        </w:rPr>
        <w:tab/>
      </w:r>
      <w:r w:rsidR="00A727BB" w:rsidRPr="002F7A3F">
        <w:rPr>
          <w:rFonts w:ascii="Times New Roman" w:hAnsi="Times New Roman" w:cs="Times New Roman"/>
          <w:sz w:val="24"/>
          <w:szCs w:val="24"/>
        </w:rPr>
        <w:t>II – no caso do interessado se tratar de representante de pessoa jurídica</w:t>
      </w:r>
      <w:ins w:id="208" w:author="Maria Cecilia Cordeiro de Oliveira" w:date="2016-05-24T15:13:00Z">
        <w:r w:rsidR="00DD035D" w:rsidRPr="002F7A3F">
          <w:rPr>
            <w:rFonts w:ascii="Times New Roman" w:hAnsi="Times New Roman" w:cs="Times New Roman"/>
            <w:sz w:val="24"/>
            <w:szCs w:val="24"/>
          </w:rPr>
          <w:t>:</w:t>
        </w:r>
      </w:ins>
      <w:del w:id="209" w:author="Maria Cecilia Cordeiro de Oliveira" w:date="2016-05-24T15:13:00Z">
        <w:r w:rsidR="00A727BB" w:rsidRPr="002F7A3F" w:rsidDel="00DD035D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="00A727BB" w:rsidRPr="002F7A3F">
        <w:rPr>
          <w:rFonts w:ascii="Times New Roman" w:hAnsi="Times New Roman" w:cs="Times New Roman"/>
          <w:sz w:val="24"/>
          <w:szCs w:val="24"/>
        </w:rPr>
        <w:t xml:space="preserve"> </w:t>
      </w:r>
      <w:del w:id="210" w:author="Maria Cecilia Cordeiro de Oliveira" w:date="2016-05-24T15:11:00Z">
        <w:r w:rsidR="00A727BB" w:rsidRPr="002F7A3F" w:rsidDel="00DD035D">
          <w:rPr>
            <w:rFonts w:ascii="Times New Roman" w:hAnsi="Times New Roman" w:cs="Times New Roman"/>
            <w:sz w:val="24"/>
            <w:szCs w:val="24"/>
          </w:rPr>
          <w:delText xml:space="preserve">cópia da procuração e </w:delText>
        </w:r>
      </w:del>
      <w:r w:rsidR="00A727BB" w:rsidRPr="002F7A3F">
        <w:rPr>
          <w:rFonts w:ascii="Times New Roman" w:hAnsi="Times New Roman" w:cs="Times New Roman"/>
          <w:sz w:val="24"/>
          <w:szCs w:val="24"/>
        </w:rPr>
        <w:t>cópia do</w:t>
      </w:r>
      <w:ins w:id="211" w:author="Gustavo Junqueira Campos" w:date="2016-05-24T13:25:00Z">
        <w:r w:rsidR="00CE175E" w:rsidRPr="002F7A3F">
          <w:rPr>
            <w:rFonts w:ascii="Times New Roman" w:hAnsi="Times New Roman" w:cs="Times New Roman"/>
            <w:sz w:val="24"/>
            <w:szCs w:val="24"/>
          </w:rPr>
          <w:t xml:space="preserve"> </w:t>
        </w:r>
        <w:del w:id="212" w:author="Maria Cecilia Cordeiro de Oliveira" w:date="2016-05-24T15:12:00Z">
          <w:r w:rsidR="00CE175E" w:rsidRPr="002F7A3F" w:rsidDel="00DD035D">
            <w:rPr>
              <w:rFonts w:ascii="Times New Roman" w:hAnsi="Times New Roman" w:cs="Times New Roman"/>
              <w:sz w:val="24"/>
              <w:szCs w:val="24"/>
            </w:rPr>
            <w:delText>respectivo</w:delText>
          </w:r>
        </w:del>
      </w:ins>
      <w:del w:id="213" w:author="Maria Cecilia Cordeiro de Oliveira" w:date="2016-05-24T15:12:00Z">
        <w:r w:rsidR="00A727BB" w:rsidRPr="002F7A3F" w:rsidDel="00DD035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A727BB" w:rsidRPr="002F7A3F">
        <w:rPr>
          <w:rFonts w:ascii="Times New Roman" w:hAnsi="Times New Roman" w:cs="Times New Roman"/>
          <w:sz w:val="24"/>
          <w:szCs w:val="24"/>
        </w:rPr>
        <w:t xml:space="preserve">ato </w:t>
      </w:r>
      <w:r w:rsidR="00A727BB" w:rsidRPr="00E24440">
        <w:rPr>
          <w:rFonts w:ascii="Times New Roman" w:hAnsi="Times New Roman" w:cs="Times New Roman"/>
          <w:sz w:val="24"/>
          <w:szCs w:val="24"/>
        </w:rPr>
        <w:t>constitutivo</w:t>
      </w:r>
      <w:ins w:id="214" w:author="Maria Cecilia Cordeiro de Oliveira" w:date="2016-05-24T15:12:00Z">
        <w:r w:rsidR="00DD035D" w:rsidRPr="00E24440">
          <w:rPr>
            <w:rFonts w:ascii="Times New Roman" w:hAnsi="Times New Roman" w:cs="Times New Roman"/>
            <w:sz w:val="24"/>
            <w:szCs w:val="24"/>
          </w:rPr>
          <w:t xml:space="preserve"> atualizado</w:t>
        </w:r>
        <w:r w:rsidR="00DD035D" w:rsidRPr="002F7A3F">
          <w:rPr>
            <w:rFonts w:ascii="Times New Roman" w:hAnsi="Times New Roman" w:cs="Times New Roman"/>
            <w:sz w:val="24"/>
            <w:szCs w:val="24"/>
          </w:rPr>
          <w:t xml:space="preserve"> e a respectiva procuração, quando for o caso</w:t>
        </w:r>
      </w:ins>
      <w:r w:rsidR="00CE175E" w:rsidRPr="002F7A3F">
        <w:rPr>
          <w:rFonts w:ascii="Times New Roman" w:hAnsi="Times New Roman" w:cs="Times New Roman"/>
          <w:sz w:val="24"/>
          <w:szCs w:val="24"/>
        </w:rPr>
        <w:t>.</w:t>
      </w:r>
    </w:p>
    <w:p w:rsidR="00A727BB" w:rsidRPr="00E24440" w:rsidRDefault="00CF7B30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>§</w:t>
      </w:r>
      <w:r w:rsidR="000E3331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3º </w:t>
      </w:r>
      <w:r w:rsidR="000E3331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Após o preenchimento integral de todos os dados e juntados os documentos exigidos no </w:t>
      </w:r>
      <w:r w:rsidR="00A727BB" w:rsidRPr="00E24440">
        <w:rPr>
          <w:rFonts w:ascii="Times New Roman" w:hAnsi="Times New Roman" w:cs="Times New Roman"/>
          <w:sz w:val="24"/>
          <w:szCs w:val="24"/>
        </w:rPr>
        <w:t>incisos I e II do §2º do presente artigo,</w:t>
      </w:r>
      <w:r w:rsidR="000E3331" w:rsidRPr="00E24440">
        <w:rPr>
          <w:rFonts w:ascii="Times New Roman" w:hAnsi="Times New Roman" w:cs="Times New Roman"/>
          <w:sz w:val="24"/>
          <w:szCs w:val="24"/>
        </w:rPr>
        <w:t xml:space="preserve"> o </w:t>
      </w:r>
      <w:r w:rsidR="003D1652" w:rsidRPr="00E24440">
        <w:rPr>
          <w:rFonts w:ascii="Times New Roman" w:hAnsi="Times New Roman" w:cs="Times New Roman"/>
          <w:sz w:val="24"/>
          <w:szCs w:val="24"/>
        </w:rPr>
        <w:t>requerimento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 deverá: </w:t>
      </w:r>
    </w:p>
    <w:p w:rsidR="00A727BB" w:rsidRPr="00E24440" w:rsidRDefault="000E3331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Pr="00E24440">
        <w:rPr>
          <w:rFonts w:ascii="Times New Roman" w:hAnsi="Times New Roman" w:cs="Times New Roman"/>
          <w:sz w:val="24"/>
          <w:szCs w:val="24"/>
        </w:rPr>
        <w:tab/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I - </w:t>
      </w:r>
      <w:r w:rsidRPr="00E24440">
        <w:rPr>
          <w:rFonts w:ascii="Times New Roman" w:hAnsi="Times New Roman" w:cs="Times New Roman"/>
          <w:sz w:val="24"/>
          <w:szCs w:val="24"/>
        </w:rPr>
        <w:t>ser protocolado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 no Protocolo Geral</w:t>
      </w:r>
      <w:r w:rsidRPr="00E24440">
        <w:rPr>
          <w:rFonts w:ascii="Times New Roman" w:hAnsi="Times New Roman" w:cs="Times New Roman"/>
          <w:sz w:val="24"/>
          <w:szCs w:val="24"/>
        </w:rPr>
        <w:t xml:space="preserve"> localizado na sede da ANS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 ou</w:t>
      </w:r>
      <w:r w:rsidRPr="00E24440">
        <w:rPr>
          <w:rFonts w:ascii="Times New Roman" w:hAnsi="Times New Roman" w:cs="Times New Roman"/>
          <w:sz w:val="24"/>
          <w:szCs w:val="24"/>
        </w:rPr>
        <w:t xml:space="preserve"> em qualquer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 Núcleo da ANS;</w:t>
      </w:r>
      <w:r w:rsidRPr="00E24440">
        <w:rPr>
          <w:rFonts w:ascii="Times New Roman" w:hAnsi="Times New Roman" w:cs="Times New Roman"/>
          <w:sz w:val="24"/>
          <w:szCs w:val="24"/>
        </w:rPr>
        <w:t xml:space="preserve"> ou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7BB" w:rsidRPr="00E24440" w:rsidRDefault="000E3331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Pr="00E24440">
        <w:rPr>
          <w:rFonts w:ascii="Times New Roman" w:hAnsi="Times New Roman" w:cs="Times New Roman"/>
          <w:sz w:val="24"/>
          <w:szCs w:val="24"/>
        </w:rPr>
        <w:tab/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II – </w:t>
      </w:r>
      <w:r w:rsidRPr="00E24440">
        <w:rPr>
          <w:rFonts w:ascii="Times New Roman" w:hAnsi="Times New Roman" w:cs="Times New Roman"/>
          <w:sz w:val="24"/>
          <w:szCs w:val="24"/>
        </w:rPr>
        <w:t>ser enviado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 por </w:t>
      </w:r>
      <w:r w:rsidRPr="00E24440">
        <w:rPr>
          <w:rFonts w:ascii="Times New Roman" w:hAnsi="Times New Roman" w:cs="Times New Roman"/>
          <w:sz w:val="24"/>
          <w:szCs w:val="24"/>
        </w:rPr>
        <w:t>v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ia </w:t>
      </w:r>
      <w:r w:rsidR="00F6494D" w:rsidRPr="00E24440">
        <w:rPr>
          <w:rFonts w:ascii="Times New Roman" w:hAnsi="Times New Roman" w:cs="Times New Roman"/>
          <w:sz w:val="24"/>
          <w:szCs w:val="24"/>
        </w:rPr>
        <w:t>p</w:t>
      </w:r>
      <w:r w:rsidR="00A727BB" w:rsidRPr="00E24440">
        <w:rPr>
          <w:rFonts w:ascii="Times New Roman" w:hAnsi="Times New Roman" w:cs="Times New Roman"/>
          <w:sz w:val="24"/>
          <w:szCs w:val="24"/>
        </w:rPr>
        <w:t>ostal ou</w:t>
      </w:r>
      <w:r w:rsidRPr="00E24440">
        <w:rPr>
          <w:rFonts w:ascii="Times New Roman" w:hAnsi="Times New Roman" w:cs="Times New Roman"/>
          <w:sz w:val="24"/>
          <w:szCs w:val="24"/>
        </w:rPr>
        <w:t xml:space="preserve"> por meio de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Pr="00E24440">
        <w:rPr>
          <w:rFonts w:ascii="Times New Roman" w:hAnsi="Times New Roman" w:cs="Times New Roman"/>
          <w:sz w:val="24"/>
          <w:szCs w:val="24"/>
        </w:rPr>
        <w:t>c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orreio </w:t>
      </w:r>
      <w:r w:rsidRPr="00E24440">
        <w:rPr>
          <w:rFonts w:ascii="Times New Roman" w:hAnsi="Times New Roman" w:cs="Times New Roman"/>
          <w:sz w:val="24"/>
          <w:szCs w:val="24"/>
        </w:rPr>
        <w:t>e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letrônico para o Protocolo Geral </w:t>
      </w:r>
      <w:del w:id="215" w:author="Gustavo Junqueira Campos" w:date="2016-05-23T15:37:00Z">
        <w:r w:rsidR="00A727BB" w:rsidRPr="00E24440" w:rsidDel="006E1F1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A727BB" w:rsidRPr="00E24440">
        <w:rPr>
          <w:rFonts w:ascii="Times New Roman" w:hAnsi="Times New Roman" w:cs="Times New Roman"/>
          <w:sz w:val="24"/>
          <w:szCs w:val="24"/>
        </w:rPr>
        <w:t>ou</w:t>
      </w:r>
      <w:r w:rsidR="00504686"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="006557BD" w:rsidRPr="00E24440">
        <w:rPr>
          <w:rFonts w:ascii="Times New Roman" w:hAnsi="Times New Roman" w:cs="Times New Roman"/>
          <w:sz w:val="24"/>
          <w:szCs w:val="24"/>
        </w:rPr>
        <w:t xml:space="preserve"> para</w:t>
      </w:r>
      <w:r w:rsidR="00504686" w:rsidRPr="00E24440">
        <w:rPr>
          <w:rFonts w:ascii="Times New Roman" w:hAnsi="Times New Roman" w:cs="Times New Roman"/>
          <w:sz w:val="24"/>
          <w:szCs w:val="24"/>
        </w:rPr>
        <w:t xml:space="preserve"> um dos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 Núcleos da ANS.</w:t>
      </w:r>
    </w:p>
    <w:p w:rsidR="004D3E82" w:rsidRPr="00E24440" w:rsidRDefault="00504686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  <w:r w:rsidRPr="00E24440">
        <w:rPr>
          <w:color w:val="auto"/>
          <w:sz w:val="24"/>
          <w:szCs w:val="24"/>
        </w:rPr>
        <w:t xml:space="preserve"> </w:t>
      </w:r>
      <w:r w:rsidRPr="00E24440">
        <w:rPr>
          <w:color w:val="auto"/>
          <w:sz w:val="24"/>
          <w:szCs w:val="24"/>
        </w:rPr>
        <w:tab/>
      </w:r>
      <w:r w:rsidR="00A727BB" w:rsidRPr="00E24440">
        <w:rPr>
          <w:color w:val="auto"/>
          <w:sz w:val="24"/>
          <w:szCs w:val="24"/>
        </w:rPr>
        <w:t xml:space="preserve">§ 4º Deverá ser formulado um requerimento específico para cada pedido de reunião considerando o assunto e </w:t>
      </w:r>
      <w:r w:rsidR="005F60A3" w:rsidRPr="00E24440">
        <w:rPr>
          <w:color w:val="auto"/>
          <w:sz w:val="24"/>
          <w:szCs w:val="24"/>
        </w:rPr>
        <w:t>as</w:t>
      </w:r>
      <w:r w:rsidR="00A727BB" w:rsidRPr="00E24440">
        <w:rPr>
          <w:color w:val="auto"/>
          <w:sz w:val="24"/>
          <w:szCs w:val="24"/>
        </w:rPr>
        <w:t xml:space="preserve"> </w:t>
      </w:r>
      <w:r w:rsidR="005F60A3" w:rsidRPr="00E24440">
        <w:rPr>
          <w:color w:val="auto"/>
          <w:sz w:val="24"/>
          <w:szCs w:val="24"/>
        </w:rPr>
        <w:t>atribuições</w:t>
      </w:r>
      <w:r w:rsidR="00A727BB" w:rsidRPr="00E24440">
        <w:rPr>
          <w:color w:val="auto"/>
          <w:sz w:val="24"/>
          <w:szCs w:val="24"/>
        </w:rPr>
        <w:t xml:space="preserve"> </w:t>
      </w:r>
      <w:r w:rsidR="005F60A3" w:rsidRPr="00E24440">
        <w:rPr>
          <w:color w:val="auto"/>
          <w:sz w:val="24"/>
          <w:szCs w:val="24"/>
        </w:rPr>
        <w:t>regimentais</w:t>
      </w:r>
      <w:r w:rsidR="00A727BB" w:rsidRPr="00E24440">
        <w:rPr>
          <w:color w:val="auto"/>
          <w:sz w:val="24"/>
          <w:szCs w:val="24"/>
        </w:rPr>
        <w:t xml:space="preserve"> da unidade </w:t>
      </w:r>
      <w:r w:rsidR="005F60A3" w:rsidRPr="00E24440">
        <w:rPr>
          <w:color w:val="auto"/>
          <w:sz w:val="24"/>
          <w:szCs w:val="24"/>
        </w:rPr>
        <w:t>organizacional</w:t>
      </w:r>
      <w:r w:rsidR="00A727BB" w:rsidRPr="00E24440">
        <w:rPr>
          <w:color w:val="auto"/>
          <w:sz w:val="24"/>
          <w:szCs w:val="24"/>
        </w:rPr>
        <w:t>.</w:t>
      </w:r>
    </w:p>
    <w:p w:rsidR="00A727BB" w:rsidRPr="00E24440" w:rsidRDefault="005F60A3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sz w:val="24"/>
          <w:szCs w:val="24"/>
        </w:rPr>
      </w:pPr>
      <w:r w:rsidRPr="00E24440">
        <w:rPr>
          <w:color w:val="auto"/>
          <w:sz w:val="24"/>
          <w:szCs w:val="24"/>
        </w:rPr>
        <w:t xml:space="preserve"> </w:t>
      </w:r>
    </w:p>
    <w:p w:rsidR="00A727BB" w:rsidRPr="00641E9B" w:rsidRDefault="00504686" w:rsidP="00A727BB">
      <w:pPr>
        <w:autoSpaceDE w:val="0"/>
        <w:autoSpaceDN w:val="0"/>
        <w:adjustRightInd w:val="0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Pr="00E24440">
        <w:rPr>
          <w:rFonts w:ascii="Times New Roman" w:hAnsi="Times New Roman" w:cs="Times New Roman"/>
          <w:sz w:val="24"/>
          <w:szCs w:val="24"/>
        </w:rPr>
        <w:tab/>
      </w:r>
      <w:r w:rsidR="00A727BB" w:rsidRPr="00E24440">
        <w:rPr>
          <w:rFonts w:ascii="Times New Roman" w:hAnsi="Times New Roman" w:cs="Times New Roman"/>
          <w:sz w:val="24"/>
          <w:szCs w:val="24"/>
        </w:rPr>
        <w:t>Art. 14.  A observância</w:t>
      </w:r>
      <w:ins w:id="216" w:author="Gustavo Junqueira Campos" w:date="2016-05-23T15:37:00Z">
        <w:r w:rsidR="006E1F1D" w:rsidRPr="00E24440">
          <w:rPr>
            <w:rFonts w:ascii="Times New Roman" w:hAnsi="Times New Roman" w:cs="Times New Roman"/>
            <w:sz w:val="24"/>
            <w:szCs w:val="24"/>
          </w:rPr>
          <w:t xml:space="preserve"> do disposto no art.</w:t>
        </w:r>
      </w:ins>
      <w:ins w:id="217" w:author="Gustavo Junqueira Campos" w:date="2016-05-23T15:38:00Z">
        <w:r w:rsidR="006E1F1D" w:rsidRPr="00E24440">
          <w:rPr>
            <w:rFonts w:ascii="Times New Roman" w:hAnsi="Times New Roman" w:cs="Times New Roman"/>
            <w:sz w:val="24"/>
            <w:szCs w:val="24"/>
          </w:rPr>
          <w:t>13</w:t>
        </w:r>
      </w:ins>
      <w:r w:rsidR="00A727BB" w:rsidRPr="00E24440">
        <w:rPr>
          <w:rFonts w:ascii="Times New Roman" w:hAnsi="Times New Roman" w:cs="Times New Roman"/>
          <w:sz w:val="24"/>
          <w:szCs w:val="24"/>
        </w:rPr>
        <w:t xml:space="preserve"> pelo particular</w:t>
      </w:r>
      <w:del w:id="218" w:author="Gustavo Junqueira Campos" w:date="2016-05-23T15:38:00Z">
        <w:r w:rsidR="00A727BB" w:rsidRPr="00E24440" w:rsidDel="006E1F1D">
          <w:rPr>
            <w:rFonts w:ascii="Times New Roman" w:hAnsi="Times New Roman" w:cs="Times New Roman"/>
            <w:sz w:val="24"/>
            <w:szCs w:val="24"/>
          </w:rPr>
          <w:delText xml:space="preserve"> do estabelecido no art. 13 </w:delText>
        </w:r>
      </w:del>
      <w:ins w:id="219" w:author="Gustavo Junqueira Campos" w:date="2016-05-23T15:38:00Z">
        <w:r w:rsidR="006E1F1D" w:rsidRPr="00E24440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A727BB" w:rsidRPr="00E24440">
        <w:rPr>
          <w:rFonts w:ascii="Times New Roman" w:hAnsi="Times New Roman" w:cs="Times New Roman"/>
          <w:sz w:val="24"/>
          <w:szCs w:val="24"/>
        </w:rPr>
        <w:t>não gera direito à reunião, ou agendamento da reunião na data e horário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solicitados</w:t>
      </w:r>
      <w:del w:id="220" w:author="Gustavo Junqueira Campos" w:date="2016-05-23T15:38:00Z">
        <w:r w:rsidR="00A727BB" w:rsidRPr="00641E9B" w:rsidDel="006E1F1D">
          <w:rPr>
            <w:rFonts w:ascii="Times New Roman" w:hAnsi="Times New Roman" w:cs="Times New Roman"/>
            <w:sz w:val="24"/>
            <w:szCs w:val="24"/>
          </w:rPr>
          <w:delText xml:space="preserve"> pelo particular</w:delText>
        </w:r>
      </w:del>
      <w:ins w:id="221" w:author="Gustavo Junqueira Campos" w:date="2016-05-23T15:38:00Z">
        <w:r w:rsidR="006E1F1D">
          <w:rPr>
            <w:rFonts w:ascii="Times New Roman" w:hAnsi="Times New Roman" w:cs="Times New Roman"/>
            <w:sz w:val="24"/>
            <w:szCs w:val="24"/>
          </w:rPr>
          <w:t>no requerimento</w:t>
        </w:r>
      </w:ins>
      <w:r w:rsidR="00A727BB" w:rsidRPr="00641E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4557" w:rsidRDefault="00504686" w:rsidP="00A727BB">
      <w:pPr>
        <w:autoSpaceDE w:val="0"/>
        <w:autoSpaceDN w:val="0"/>
        <w:adjustRightInd w:val="0"/>
        <w:ind w:right="18"/>
        <w:jc w:val="both"/>
        <w:rPr>
          <w:ins w:id="222" w:author="Gustavo Junqueira Campos" w:date="2016-05-24T16:00:00Z"/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>§ 1º  A data e hora do  pedido sugerido pelo particular para a reunião deverá respeitar o prazo mínimo de 6 (seis) dias úteis</w:t>
      </w:r>
      <w:del w:id="223" w:author="Gustavo Junqueira Campos" w:date="2016-05-24T14:43:00Z">
        <w:r w:rsidR="00A727BB" w:rsidRPr="00641E9B" w:rsidDel="00A83898">
          <w:rPr>
            <w:rFonts w:ascii="Times New Roman" w:hAnsi="Times New Roman" w:cs="Times New Roman"/>
            <w:sz w:val="24"/>
            <w:szCs w:val="24"/>
          </w:rPr>
          <w:delText xml:space="preserve"> após a protocolização do requerimento, excluindo-se da contagem o dia do protocolo do requerimento, ou a data do recebimento do pedido via correio eletrônico.</w:delText>
        </w:r>
      </w:del>
      <w:ins w:id="224" w:author="Gustavo Junqueira Campos" w:date="2016-05-24T14:43:00Z">
        <w:r w:rsidR="00A83898">
          <w:rPr>
            <w:rFonts w:ascii="Times New Roman" w:hAnsi="Times New Roman" w:cs="Times New Roman"/>
            <w:sz w:val="24"/>
            <w:szCs w:val="24"/>
          </w:rPr>
          <w:t>, contados a partir:</w:t>
        </w:r>
      </w:ins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ins w:id="225" w:author="Gustavo Junqueira Campos" w:date="2016-05-24T16:00:00Z">
        <w:r w:rsidR="00F64557">
          <w:rPr>
            <w:rFonts w:ascii="Times New Roman" w:hAnsi="Times New Roman" w:cs="Times New Roman"/>
            <w:sz w:val="24"/>
            <w:szCs w:val="24"/>
            <w:highlight w:val="black"/>
          </w:rPr>
          <w:t xml:space="preserve">VER TÓPICO 2.1 DA NOTA </w:t>
        </w:r>
        <w:r w:rsidR="00F64557" w:rsidRPr="003F7C51">
          <w:rPr>
            <w:rFonts w:ascii="Times New Roman" w:hAnsi="Times New Roman" w:cs="Times New Roman"/>
            <w:sz w:val="24"/>
            <w:szCs w:val="24"/>
            <w:highlight w:val="black"/>
          </w:rPr>
          <w:t>TÉCNICA</w:t>
        </w:r>
      </w:ins>
      <w:del w:id="226" w:author="Gustavo Junqueira Campos" w:date="2016-05-24T16:06:00Z">
        <w:r w:rsidR="003F7C51" w:rsidRPr="003F7C51" w:rsidDel="003F7C51">
          <w:rPr>
            <w:rFonts w:ascii="Times New Roman" w:hAnsi="Times New Roman" w:cs="Times New Roman"/>
            <w:sz w:val="24"/>
            <w:szCs w:val="24"/>
            <w:highlight w:val="black"/>
          </w:rPr>
          <w:delText xml:space="preserve"> </w:delText>
        </w:r>
      </w:del>
    </w:p>
    <w:p w:rsidR="00A83898" w:rsidRPr="0070422E" w:rsidRDefault="00A83898" w:rsidP="00A83898">
      <w:pPr>
        <w:autoSpaceDE w:val="0"/>
        <w:autoSpaceDN w:val="0"/>
        <w:adjustRightInd w:val="0"/>
        <w:jc w:val="both"/>
        <w:rPr>
          <w:ins w:id="227" w:author="Gustavo Junqueira Campos" w:date="2016-05-24T14:44:00Z"/>
          <w:rFonts w:ascii="Times New Roman" w:hAnsi="Times New Roman" w:cs="Times New Roman"/>
          <w:sz w:val="24"/>
          <w:szCs w:val="24"/>
        </w:rPr>
      </w:pPr>
      <w:ins w:id="228" w:author="Gustavo Junqueira Campos" w:date="2016-05-24T14:44:00Z">
        <w:r>
          <w:rPr>
            <w:rFonts w:ascii="Times New Roman" w:hAnsi="Times New Roman" w:cs="Times New Roman"/>
            <w:sz w:val="24"/>
            <w:szCs w:val="24"/>
          </w:rPr>
          <w:tab/>
        </w:r>
        <w:r w:rsidRPr="0070422E">
          <w:rPr>
            <w:rFonts w:ascii="Times New Roman" w:hAnsi="Times New Roman" w:cs="Times New Roman"/>
            <w:sz w:val="24"/>
            <w:szCs w:val="24"/>
          </w:rPr>
          <w:t>I - do dia</w:t>
        </w:r>
        <w:r>
          <w:rPr>
            <w:rFonts w:ascii="Times New Roman" w:hAnsi="Times New Roman" w:cs="Times New Roman"/>
            <w:sz w:val="24"/>
            <w:szCs w:val="24"/>
          </w:rPr>
          <w:t xml:space="preserve"> seguinte</w:t>
        </w:r>
        <w:r w:rsidRPr="0070422E">
          <w:rPr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</w:rPr>
          <w:t xml:space="preserve">ao </w:t>
        </w:r>
        <w:r w:rsidRPr="0070422E">
          <w:rPr>
            <w:rFonts w:ascii="Times New Roman" w:hAnsi="Times New Roman" w:cs="Times New Roman"/>
            <w:sz w:val="24"/>
            <w:szCs w:val="24"/>
          </w:rPr>
          <w:t>protocol</w:t>
        </w:r>
        <w:r>
          <w:rPr>
            <w:rFonts w:ascii="Times New Roman" w:hAnsi="Times New Roman" w:cs="Times New Roman"/>
            <w:sz w:val="24"/>
            <w:szCs w:val="24"/>
          </w:rPr>
          <w:t>o do requerimento, quando for efetuado</w:t>
        </w:r>
        <w:r w:rsidRPr="0070422E">
          <w:rPr>
            <w:rFonts w:ascii="Times New Roman" w:hAnsi="Times New Roman" w:cs="Times New Roman"/>
            <w:sz w:val="24"/>
            <w:szCs w:val="24"/>
          </w:rPr>
          <w:t xml:space="preserve"> diretamente no Protocolo Geral na sede da ANS ou em um dos Núcleos da ANS; ou </w:t>
        </w:r>
      </w:ins>
    </w:p>
    <w:p w:rsidR="00A83898" w:rsidRPr="0070422E" w:rsidRDefault="00A83898" w:rsidP="00A83898">
      <w:pPr>
        <w:autoSpaceDE w:val="0"/>
        <w:autoSpaceDN w:val="0"/>
        <w:adjustRightInd w:val="0"/>
        <w:jc w:val="both"/>
        <w:rPr>
          <w:ins w:id="229" w:author="Gustavo Junqueira Campos" w:date="2016-05-24T14:44:00Z"/>
          <w:rFonts w:ascii="Times New Roman" w:hAnsi="Times New Roman" w:cs="Times New Roman"/>
          <w:sz w:val="24"/>
          <w:szCs w:val="24"/>
        </w:rPr>
      </w:pPr>
      <w:ins w:id="230" w:author="Gustavo Junqueira Campos" w:date="2016-05-24T14:44:00Z">
        <w:r w:rsidRPr="0070422E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70422E">
          <w:rPr>
            <w:rFonts w:ascii="Times New Roman" w:hAnsi="Times New Roman" w:cs="Times New Roman"/>
            <w:sz w:val="24"/>
            <w:szCs w:val="24"/>
          </w:rPr>
          <w:tab/>
          <w:t>II – do dia</w:t>
        </w:r>
        <w:r>
          <w:rPr>
            <w:rFonts w:ascii="Times New Roman" w:hAnsi="Times New Roman" w:cs="Times New Roman"/>
            <w:sz w:val="24"/>
            <w:szCs w:val="24"/>
          </w:rPr>
          <w:t xml:space="preserve"> seguinte a</w:t>
        </w:r>
        <w:r w:rsidRPr="0070422E">
          <w:rPr>
            <w:rFonts w:ascii="Times New Roman" w:hAnsi="Times New Roman" w:cs="Times New Roman"/>
            <w:sz w:val="24"/>
            <w:szCs w:val="24"/>
          </w:rPr>
          <w:t xml:space="preserve">o protocolo de recebimento na ANS, quando o </w:t>
        </w:r>
        <w:r>
          <w:rPr>
            <w:rFonts w:ascii="Times New Roman" w:hAnsi="Times New Roman" w:cs="Times New Roman"/>
            <w:sz w:val="24"/>
            <w:szCs w:val="24"/>
          </w:rPr>
          <w:t>requerimento</w:t>
        </w:r>
        <w:r w:rsidRPr="0070422E">
          <w:rPr>
            <w:rFonts w:ascii="Times New Roman" w:hAnsi="Times New Roman" w:cs="Times New Roman"/>
            <w:sz w:val="24"/>
            <w:szCs w:val="24"/>
          </w:rPr>
          <w:t xml:space="preserve"> for efetuado por via postal ou por meio de correio eletrônico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r w:rsidRPr="0070422E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</w:p>
    <w:p w:rsidR="00A83898" w:rsidRPr="00641E9B" w:rsidRDefault="00A83898" w:rsidP="00A727BB">
      <w:pPr>
        <w:autoSpaceDE w:val="0"/>
        <w:autoSpaceDN w:val="0"/>
        <w:adjustRightInd w:val="0"/>
        <w:ind w:right="18"/>
        <w:jc w:val="both"/>
        <w:rPr>
          <w:rFonts w:ascii="Times New Roman" w:hAnsi="Times New Roman" w:cs="Times New Roman"/>
          <w:sz w:val="24"/>
          <w:szCs w:val="24"/>
        </w:rPr>
      </w:pPr>
    </w:p>
    <w:p w:rsidR="00A727BB" w:rsidRPr="00641E9B" w:rsidRDefault="00504686" w:rsidP="00A727BB">
      <w:pPr>
        <w:autoSpaceDE w:val="0"/>
        <w:autoSpaceDN w:val="0"/>
        <w:adjustRightInd w:val="0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§ 2º </w:t>
      </w: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641E9B">
        <w:rPr>
          <w:rFonts w:ascii="Times New Roman" w:hAnsi="Times New Roman" w:cs="Times New Roman"/>
          <w:sz w:val="24"/>
          <w:szCs w:val="24"/>
        </w:rPr>
        <w:t>O indeferimento da solicitação de reunião deverá ser motivad</w:t>
      </w:r>
      <w:r w:rsidR="003D1652" w:rsidRPr="00641E9B">
        <w:rPr>
          <w:rFonts w:ascii="Times New Roman" w:hAnsi="Times New Roman" w:cs="Times New Roman"/>
          <w:sz w:val="24"/>
          <w:szCs w:val="24"/>
        </w:rPr>
        <w:t>o</w:t>
      </w:r>
      <w:r w:rsidR="00A727BB" w:rsidRPr="00641E9B">
        <w:rPr>
          <w:rFonts w:ascii="Times New Roman" w:hAnsi="Times New Roman" w:cs="Times New Roman"/>
          <w:sz w:val="24"/>
          <w:szCs w:val="24"/>
        </w:rPr>
        <w:t>, observando-se</w:t>
      </w:r>
      <w:del w:id="231" w:author="Gustavo Junqueira Campos" w:date="2016-05-24T13:27:00Z">
        <w:r w:rsidR="00A727BB" w:rsidRPr="00641E9B" w:rsidDel="00CE175E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641E9B">
        <w:rPr>
          <w:rFonts w:ascii="Times New Roman" w:hAnsi="Times New Roman" w:cs="Times New Roman"/>
          <w:sz w:val="24"/>
          <w:szCs w:val="24"/>
        </w:rPr>
        <w:t xml:space="preserve">, em especial, </w:t>
      </w:r>
      <w:r w:rsidR="00A727BB" w:rsidRPr="00641E9B">
        <w:rPr>
          <w:rFonts w:ascii="Times New Roman" w:hAnsi="Times New Roman" w:cs="Times New Roman"/>
          <w:sz w:val="24"/>
          <w:szCs w:val="24"/>
        </w:rPr>
        <w:t>os princípios da razoabilidade e da proporcionalidade, e informad</w:t>
      </w:r>
      <w:r w:rsidR="003D1652" w:rsidRPr="00641E9B">
        <w:rPr>
          <w:rFonts w:ascii="Times New Roman" w:hAnsi="Times New Roman" w:cs="Times New Roman"/>
          <w:sz w:val="24"/>
          <w:szCs w:val="24"/>
        </w:rPr>
        <w:t>o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ao particular pela unidade organizacional demandada.</w:t>
      </w:r>
    </w:p>
    <w:p w:rsidR="00504686" w:rsidRDefault="00504686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  <w:r w:rsidRPr="00641E9B">
        <w:rPr>
          <w:color w:val="auto"/>
          <w:sz w:val="24"/>
          <w:szCs w:val="24"/>
        </w:rPr>
        <w:t xml:space="preserve"> </w:t>
      </w:r>
      <w:r w:rsidRPr="00641E9B">
        <w:rPr>
          <w:color w:val="auto"/>
          <w:sz w:val="24"/>
          <w:szCs w:val="24"/>
        </w:rPr>
        <w:tab/>
      </w:r>
      <w:r w:rsidR="00A727BB" w:rsidRPr="00641E9B">
        <w:rPr>
          <w:color w:val="auto"/>
          <w:sz w:val="24"/>
          <w:szCs w:val="24"/>
        </w:rPr>
        <w:t xml:space="preserve">Art. 15.  Recebido o formulário de requerimento de reunião com particular e após confirmar que o mesmo foi devidamente preenchido e </w:t>
      </w:r>
      <w:r w:rsidR="00A727BB" w:rsidRPr="00B813E0">
        <w:rPr>
          <w:color w:val="auto"/>
          <w:sz w:val="24"/>
          <w:szCs w:val="24"/>
        </w:rPr>
        <w:t xml:space="preserve">instruído pelo </w:t>
      </w:r>
      <w:r w:rsidR="003D1652" w:rsidRPr="00B813E0">
        <w:rPr>
          <w:color w:val="auto"/>
          <w:sz w:val="24"/>
          <w:szCs w:val="24"/>
        </w:rPr>
        <w:t>requerente</w:t>
      </w:r>
      <w:del w:id="232" w:author="Gustavo Junqueira Campos" w:date="2016-05-23T15:39:00Z">
        <w:r w:rsidR="00A727BB" w:rsidRPr="00B813E0" w:rsidDel="006E1F1D">
          <w:rPr>
            <w:color w:val="auto"/>
            <w:sz w:val="24"/>
            <w:szCs w:val="24"/>
          </w:rPr>
          <w:delText>, na forma do art. 13</w:delText>
        </w:r>
      </w:del>
      <w:r w:rsidR="00A727BB" w:rsidRPr="00B813E0">
        <w:rPr>
          <w:color w:val="auto"/>
          <w:sz w:val="24"/>
          <w:szCs w:val="24"/>
        </w:rPr>
        <w:t>, o Protocolo Geral ou o Núcleo da ANS o remeterá à unidade</w:t>
      </w:r>
      <w:r w:rsidR="00A727BB" w:rsidRPr="00641E9B">
        <w:rPr>
          <w:color w:val="auto"/>
          <w:sz w:val="24"/>
          <w:szCs w:val="24"/>
        </w:rPr>
        <w:t xml:space="preserve"> organizacional,</w:t>
      </w:r>
      <w:r w:rsidR="00A727BB" w:rsidRPr="00641E9B">
        <w:rPr>
          <w:sz w:val="24"/>
          <w:szCs w:val="24"/>
        </w:rPr>
        <w:t xml:space="preserve"> </w:t>
      </w:r>
      <w:r w:rsidR="00A727BB" w:rsidRPr="00641E9B">
        <w:rPr>
          <w:color w:val="auto"/>
          <w:sz w:val="24"/>
          <w:szCs w:val="24"/>
        </w:rPr>
        <w:t xml:space="preserve">considerando o assunto e </w:t>
      </w:r>
      <w:r w:rsidRPr="00641E9B">
        <w:rPr>
          <w:color w:val="auto"/>
          <w:sz w:val="24"/>
          <w:szCs w:val="24"/>
        </w:rPr>
        <w:t>as</w:t>
      </w:r>
      <w:r w:rsidR="00A727BB" w:rsidRPr="00641E9B">
        <w:rPr>
          <w:color w:val="auto"/>
          <w:sz w:val="24"/>
          <w:szCs w:val="24"/>
        </w:rPr>
        <w:t xml:space="preserve"> </w:t>
      </w:r>
      <w:r w:rsidRPr="00641E9B">
        <w:rPr>
          <w:color w:val="auto"/>
          <w:sz w:val="24"/>
          <w:szCs w:val="24"/>
        </w:rPr>
        <w:t>atribuições</w:t>
      </w:r>
      <w:r w:rsidR="00A727BB" w:rsidRPr="00641E9B">
        <w:rPr>
          <w:color w:val="auto"/>
          <w:sz w:val="24"/>
          <w:szCs w:val="24"/>
        </w:rPr>
        <w:t xml:space="preserve"> </w:t>
      </w:r>
      <w:r w:rsidRPr="00641E9B">
        <w:rPr>
          <w:color w:val="auto"/>
          <w:sz w:val="24"/>
          <w:szCs w:val="24"/>
        </w:rPr>
        <w:t>regimentais</w:t>
      </w:r>
      <w:r w:rsidR="005F60A3" w:rsidRPr="00641E9B">
        <w:rPr>
          <w:color w:val="auto"/>
          <w:sz w:val="24"/>
          <w:szCs w:val="24"/>
        </w:rPr>
        <w:t xml:space="preserve"> </w:t>
      </w:r>
      <w:r w:rsidR="00A727BB" w:rsidRPr="00641E9B">
        <w:rPr>
          <w:color w:val="auto"/>
          <w:sz w:val="24"/>
          <w:szCs w:val="24"/>
        </w:rPr>
        <w:t xml:space="preserve">da unidade </w:t>
      </w:r>
      <w:r w:rsidR="005F60A3" w:rsidRPr="00641E9B">
        <w:rPr>
          <w:color w:val="auto"/>
          <w:sz w:val="24"/>
          <w:szCs w:val="24"/>
        </w:rPr>
        <w:t>organizacional</w:t>
      </w:r>
      <w:r w:rsidR="00A727BB" w:rsidRPr="00641E9B">
        <w:rPr>
          <w:color w:val="auto"/>
          <w:sz w:val="24"/>
          <w:szCs w:val="24"/>
        </w:rPr>
        <w:t>.</w:t>
      </w:r>
      <w:ins w:id="233" w:author="Gustavo Junqueira Campos" w:date="2016-05-24T14:32:00Z">
        <w:r w:rsidR="00E733AD">
          <w:rPr>
            <w:color w:val="auto"/>
            <w:sz w:val="24"/>
            <w:szCs w:val="24"/>
          </w:rPr>
          <w:t xml:space="preserve"> </w:t>
        </w:r>
      </w:ins>
    </w:p>
    <w:p w:rsidR="00C145F7" w:rsidRPr="00641E9B" w:rsidRDefault="00C145F7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</w:p>
    <w:p w:rsidR="00CF7B30" w:rsidRDefault="00504686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Art. 16. </w:t>
      </w:r>
      <w:ins w:id="234" w:author="Gustavo Junqueira Campos" w:date="2016-05-23T15:40:00Z">
        <w:r w:rsidR="006E1F1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641E9B">
        <w:rPr>
          <w:rFonts w:ascii="Times New Roman" w:hAnsi="Times New Roman" w:cs="Times New Roman"/>
          <w:sz w:val="24"/>
          <w:szCs w:val="24"/>
        </w:rPr>
        <w:t xml:space="preserve">Recebido o requerimento, a </w:t>
      </w:r>
      <w:r w:rsidR="00A727BB" w:rsidRPr="00641E9B">
        <w:rPr>
          <w:rFonts w:ascii="Times New Roman" w:hAnsi="Times New Roman" w:cs="Times New Roman"/>
          <w:sz w:val="24"/>
          <w:szCs w:val="24"/>
        </w:rPr>
        <w:t>unidade organizacional responsável terá o prazo de</w:t>
      </w:r>
      <w:r w:rsidR="0083364C" w:rsidRPr="00641E9B">
        <w:rPr>
          <w:rFonts w:ascii="Times New Roman" w:hAnsi="Times New Roman" w:cs="Times New Roman"/>
          <w:sz w:val="24"/>
          <w:szCs w:val="24"/>
        </w:rPr>
        <w:t xml:space="preserve"> até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5</w:t>
      </w:r>
      <w:r w:rsidRPr="00641E9B">
        <w:rPr>
          <w:rFonts w:ascii="Times New Roman" w:hAnsi="Times New Roman" w:cs="Times New Roman"/>
          <w:sz w:val="24"/>
          <w:szCs w:val="24"/>
        </w:rPr>
        <w:t xml:space="preserve"> (cinco)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dias uteis para confirmar</w:t>
      </w:r>
      <w:r w:rsidR="003D1652" w:rsidRPr="00641E9B">
        <w:rPr>
          <w:rFonts w:ascii="Times New Roman" w:hAnsi="Times New Roman" w:cs="Times New Roman"/>
          <w:sz w:val="24"/>
          <w:szCs w:val="24"/>
        </w:rPr>
        <w:t xml:space="preserve"> ou não,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ou reagendar a reunião com o particular</w:t>
      </w:r>
      <w:r w:rsidR="00F6494D" w:rsidRPr="00641E9B">
        <w:rPr>
          <w:rFonts w:ascii="Times New Roman" w:hAnsi="Times New Roman" w:cs="Times New Roman"/>
          <w:sz w:val="24"/>
          <w:szCs w:val="24"/>
        </w:rPr>
        <w:t>.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</w:p>
    <w:p w:rsidR="00A727BB" w:rsidRPr="00641E9B" w:rsidRDefault="00CF7B30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Parágrafo único. </w:t>
      </w:r>
      <w:r w:rsidR="00504686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O </w:t>
      </w:r>
      <w:r w:rsidR="00504686" w:rsidRPr="00641E9B">
        <w:rPr>
          <w:rFonts w:ascii="Times New Roman" w:hAnsi="Times New Roman" w:cs="Times New Roman"/>
          <w:sz w:val="24"/>
          <w:szCs w:val="24"/>
        </w:rPr>
        <w:t>r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esponsável pela unidade organizacional a que foi direcionado o pedido de reunião deverá contatar o </w:t>
      </w:r>
      <w:r w:rsidR="00A727BB" w:rsidRPr="00341FB2">
        <w:rPr>
          <w:rFonts w:ascii="Times New Roman" w:hAnsi="Times New Roman" w:cs="Times New Roman"/>
          <w:sz w:val="24"/>
          <w:szCs w:val="24"/>
        </w:rPr>
        <w:t>interessado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confirmando o local, hora e a data em que deverá ser realizada a mesma.</w:t>
      </w:r>
    </w:p>
    <w:p w:rsidR="00743A9D" w:rsidRPr="00641E9B" w:rsidRDefault="00504686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  <w:r w:rsidRPr="00641E9B">
        <w:rPr>
          <w:color w:val="auto"/>
          <w:sz w:val="24"/>
          <w:szCs w:val="24"/>
        </w:rPr>
        <w:t xml:space="preserve"> </w:t>
      </w:r>
      <w:r w:rsidRPr="00641E9B">
        <w:rPr>
          <w:color w:val="auto"/>
          <w:sz w:val="24"/>
          <w:szCs w:val="24"/>
        </w:rPr>
        <w:tab/>
      </w:r>
      <w:r w:rsidR="00A727BB" w:rsidRPr="00641E9B">
        <w:rPr>
          <w:color w:val="auto"/>
          <w:sz w:val="24"/>
          <w:szCs w:val="24"/>
        </w:rPr>
        <w:t xml:space="preserve">Art. 17. </w:t>
      </w:r>
      <w:r w:rsidRPr="00641E9B">
        <w:rPr>
          <w:color w:val="auto"/>
          <w:sz w:val="24"/>
          <w:szCs w:val="24"/>
        </w:rPr>
        <w:t xml:space="preserve"> </w:t>
      </w:r>
      <w:r w:rsidR="00A727BB" w:rsidRPr="00641E9B">
        <w:rPr>
          <w:color w:val="auto"/>
          <w:sz w:val="24"/>
          <w:szCs w:val="24"/>
        </w:rPr>
        <w:t xml:space="preserve">No </w:t>
      </w:r>
      <w:r w:rsidR="00A727BB" w:rsidRPr="00341FB2">
        <w:rPr>
          <w:color w:val="auto"/>
          <w:sz w:val="24"/>
          <w:szCs w:val="24"/>
        </w:rPr>
        <w:t xml:space="preserve">caso do </w:t>
      </w:r>
      <w:r w:rsidR="003D1652" w:rsidRPr="00341FB2">
        <w:rPr>
          <w:color w:val="auto"/>
          <w:sz w:val="24"/>
          <w:szCs w:val="24"/>
        </w:rPr>
        <w:t xml:space="preserve">requerente </w:t>
      </w:r>
      <w:r w:rsidR="00A727BB" w:rsidRPr="00341FB2">
        <w:rPr>
          <w:color w:val="auto"/>
          <w:sz w:val="24"/>
          <w:szCs w:val="24"/>
        </w:rPr>
        <w:t>se tratar de representante</w:t>
      </w:r>
      <w:r w:rsidR="00A727BB" w:rsidRPr="00641E9B">
        <w:rPr>
          <w:color w:val="auto"/>
          <w:sz w:val="24"/>
          <w:szCs w:val="24"/>
        </w:rPr>
        <w:t xml:space="preserve"> de pessoa jurídica, distinto do relacionado no </w:t>
      </w:r>
      <w:r w:rsidR="00A727BB" w:rsidRPr="00E24440">
        <w:rPr>
          <w:color w:val="auto"/>
          <w:sz w:val="24"/>
          <w:szCs w:val="24"/>
        </w:rPr>
        <w:t xml:space="preserve">requerimento do </w:t>
      </w:r>
      <w:r w:rsidR="003D1652" w:rsidRPr="00E24440">
        <w:rPr>
          <w:color w:val="auto"/>
          <w:sz w:val="24"/>
          <w:szCs w:val="24"/>
        </w:rPr>
        <w:t>A</w:t>
      </w:r>
      <w:r w:rsidR="00A727BB" w:rsidRPr="00E24440">
        <w:rPr>
          <w:color w:val="auto"/>
          <w:sz w:val="24"/>
          <w:szCs w:val="24"/>
        </w:rPr>
        <w:t>nexo II, será exigid</w:t>
      </w:r>
      <w:r w:rsidR="003D1652" w:rsidRPr="00E24440">
        <w:rPr>
          <w:color w:val="auto"/>
          <w:sz w:val="24"/>
          <w:szCs w:val="24"/>
        </w:rPr>
        <w:t>a,</w:t>
      </w:r>
      <w:r w:rsidR="00A727BB" w:rsidRPr="00E24440">
        <w:rPr>
          <w:color w:val="auto"/>
          <w:sz w:val="24"/>
          <w:szCs w:val="24"/>
        </w:rPr>
        <w:t xml:space="preserve"> por ocasião da realização da reunião, </w:t>
      </w:r>
      <w:r w:rsidR="00EE2DC3" w:rsidRPr="00E24440">
        <w:rPr>
          <w:color w:val="auto"/>
          <w:sz w:val="24"/>
          <w:szCs w:val="24"/>
        </w:rPr>
        <w:t xml:space="preserve">a apresentação de </w:t>
      </w:r>
      <w:r w:rsidR="00A727BB" w:rsidRPr="00E24440">
        <w:rPr>
          <w:color w:val="auto"/>
          <w:sz w:val="24"/>
          <w:szCs w:val="24"/>
        </w:rPr>
        <w:t>procuração</w:t>
      </w:r>
      <w:r w:rsidR="00EE2DC3" w:rsidRPr="00E24440">
        <w:rPr>
          <w:color w:val="auto"/>
          <w:sz w:val="24"/>
          <w:szCs w:val="24"/>
        </w:rPr>
        <w:t>, que deverá ser anexada à</w:t>
      </w:r>
      <w:r w:rsidR="00EE2DC3" w:rsidRPr="00641E9B">
        <w:rPr>
          <w:color w:val="auto"/>
          <w:sz w:val="24"/>
          <w:szCs w:val="24"/>
        </w:rPr>
        <w:t xml:space="preserve"> respect</w:t>
      </w:r>
      <w:r w:rsidR="0083364C" w:rsidRPr="00641E9B">
        <w:rPr>
          <w:color w:val="auto"/>
          <w:sz w:val="24"/>
          <w:szCs w:val="24"/>
        </w:rPr>
        <w:t>i</w:t>
      </w:r>
      <w:r w:rsidR="00EE2DC3" w:rsidRPr="00641E9B">
        <w:rPr>
          <w:color w:val="auto"/>
          <w:sz w:val="24"/>
          <w:szCs w:val="24"/>
        </w:rPr>
        <w:t>va ata</w:t>
      </w:r>
      <w:r w:rsidR="00A727BB" w:rsidRPr="00641E9B">
        <w:rPr>
          <w:color w:val="auto"/>
          <w:sz w:val="24"/>
          <w:szCs w:val="24"/>
        </w:rPr>
        <w:t>.</w:t>
      </w:r>
    </w:p>
    <w:p w:rsidR="00A727BB" w:rsidRPr="00641E9B" w:rsidRDefault="00A727BB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  <w:r w:rsidRPr="00641E9B">
        <w:rPr>
          <w:color w:val="auto"/>
          <w:sz w:val="24"/>
          <w:szCs w:val="24"/>
        </w:rPr>
        <w:t xml:space="preserve"> </w:t>
      </w:r>
    </w:p>
    <w:p w:rsidR="00A727BB" w:rsidRPr="00641E9B" w:rsidRDefault="00743A9D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  <w:r w:rsidRPr="00641E9B">
        <w:rPr>
          <w:color w:val="auto"/>
          <w:sz w:val="24"/>
          <w:szCs w:val="24"/>
        </w:rPr>
        <w:t xml:space="preserve"> </w:t>
      </w:r>
      <w:r w:rsidRPr="00641E9B">
        <w:rPr>
          <w:color w:val="auto"/>
          <w:sz w:val="24"/>
          <w:szCs w:val="24"/>
        </w:rPr>
        <w:tab/>
      </w:r>
      <w:r w:rsidR="00A727BB" w:rsidRPr="00641E9B">
        <w:rPr>
          <w:color w:val="auto"/>
          <w:sz w:val="24"/>
          <w:szCs w:val="24"/>
        </w:rPr>
        <w:t xml:space="preserve">Art. 18. </w:t>
      </w:r>
      <w:ins w:id="235" w:author="Gustavo Junqueira Campos" w:date="2016-05-23T15:40:00Z">
        <w:r w:rsidR="006E1F1D">
          <w:rPr>
            <w:color w:val="auto"/>
            <w:sz w:val="24"/>
            <w:szCs w:val="24"/>
          </w:rPr>
          <w:t xml:space="preserve"> </w:t>
        </w:r>
      </w:ins>
      <w:r w:rsidR="00A727BB" w:rsidRPr="00641E9B">
        <w:rPr>
          <w:color w:val="auto"/>
          <w:sz w:val="24"/>
          <w:szCs w:val="24"/>
        </w:rPr>
        <w:t>A reunião terá sempre caráter oficial, e deverá atender aos seguintes requisitos:</w:t>
      </w:r>
    </w:p>
    <w:p w:rsidR="00A727BB" w:rsidRPr="00641E9B" w:rsidRDefault="00A727BB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</w:p>
    <w:p w:rsidR="00A727BB" w:rsidRPr="00641E9B" w:rsidRDefault="00A727BB" w:rsidP="00A727BB">
      <w:pPr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743A9D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743A9D" w:rsidRPr="00641E9B">
        <w:rPr>
          <w:rFonts w:ascii="Times New Roman" w:hAnsi="Times New Roman" w:cs="Times New Roman"/>
          <w:sz w:val="24"/>
          <w:szCs w:val="24"/>
        </w:rPr>
        <w:tab/>
      </w:r>
      <w:r w:rsidRPr="00641E9B">
        <w:rPr>
          <w:rFonts w:ascii="Times New Roman" w:hAnsi="Times New Roman" w:cs="Times New Roman"/>
          <w:sz w:val="24"/>
          <w:szCs w:val="24"/>
        </w:rPr>
        <w:t xml:space="preserve">I - realizar-se, preferencialmente, na sede ou em Núcleo da ANS; </w:t>
      </w:r>
      <w:r w:rsidR="00EE2DC3" w:rsidRPr="00641E9B">
        <w:rPr>
          <w:rFonts w:ascii="Times New Roman" w:hAnsi="Times New Roman" w:cs="Times New Roman"/>
          <w:sz w:val="24"/>
          <w:szCs w:val="24"/>
        </w:rPr>
        <w:t>e</w:t>
      </w:r>
    </w:p>
    <w:p w:rsidR="00A727BB" w:rsidRPr="00641E9B" w:rsidRDefault="00743A9D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  <w:r w:rsidRPr="00641E9B">
        <w:rPr>
          <w:color w:val="auto"/>
          <w:sz w:val="24"/>
          <w:szCs w:val="24"/>
        </w:rPr>
        <w:t xml:space="preserve"> </w:t>
      </w:r>
      <w:r w:rsidRPr="00641E9B">
        <w:rPr>
          <w:color w:val="auto"/>
          <w:sz w:val="24"/>
          <w:szCs w:val="24"/>
        </w:rPr>
        <w:tab/>
      </w:r>
      <w:r w:rsidR="00A727BB" w:rsidRPr="00641E9B">
        <w:rPr>
          <w:color w:val="auto"/>
          <w:sz w:val="24"/>
          <w:szCs w:val="24"/>
        </w:rPr>
        <w:t>II - realizar-se, em dia útil, no horário normal de funcionamento da ANS, podendo ser concluída após esse horário quando, a critério do agente público, o adiamento for prejudicial ao seu curso regular ou causar dano ao particular ou à ANS</w:t>
      </w:r>
      <w:del w:id="236" w:author="Gustavo Junqueira Campos" w:date="2016-05-23T15:40:00Z">
        <w:r w:rsidR="00A727BB" w:rsidRPr="00641E9B" w:rsidDel="006E1F1D">
          <w:rPr>
            <w:color w:val="auto"/>
            <w:sz w:val="24"/>
            <w:szCs w:val="24"/>
          </w:rPr>
          <w:delText>;</w:delText>
        </w:r>
      </w:del>
      <w:ins w:id="237" w:author="Gustavo Junqueira Campos" w:date="2016-05-23T15:40:00Z">
        <w:r w:rsidR="006E1F1D">
          <w:rPr>
            <w:color w:val="auto"/>
            <w:sz w:val="24"/>
            <w:szCs w:val="24"/>
          </w:rPr>
          <w:t>.</w:t>
        </w:r>
      </w:ins>
    </w:p>
    <w:p w:rsidR="00743A9D" w:rsidRPr="00641E9B" w:rsidRDefault="00743A9D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</w:p>
    <w:p w:rsidR="00A727BB" w:rsidRPr="00641E9B" w:rsidRDefault="00743A9D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  <w:r w:rsidRPr="00641E9B">
        <w:rPr>
          <w:color w:val="auto"/>
          <w:sz w:val="24"/>
          <w:szCs w:val="24"/>
        </w:rPr>
        <w:t xml:space="preserve"> </w:t>
      </w:r>
      <w:r w:rsidRPr="00641E9B">
        <w:rPr>
          <w:color w:val="auto"/>
          <w:sz w:val="24"/>
          <w:szCs w:val="24"/>
        </w:rPr>
        <w:tab/>
      </w:r>
      <w:r w:rsidR="00EE2DC3" w:rsidRPr="00641E9B">
        <w:rPr>
          <w:color w:val="auto"/>
          <w:sz w:val="24"/>
          <w:szCs w:val="24"/>
        </w:rPr>
        <w:t>§ 1º</w:t>
      </w:r>
      <w:r w:rsidR="00A727BB" w:rsidRPr="00641E9B">
        <w:rPr>
          <w:color w:val="auto"/>
          <w:sz w:val="24"/>
          <w:szCs w:val="24"/>
        </w:rPr>
        <w:t xml:space="preserve">  </w:t>
      </w:r>
      <w:del w:id="238" w:author="Gustavo Junqueira Campos" w:date="2016-05-23T15:40:00Z">
        <w:r w:rsidRPr="00641E9B" w:rsidDel="006E1F1D">
          <w:rPr>
            <w:color w:val="auto"/>
            <w:sz w:val="24"/>
            <w:szCs w:val="24"/>
          </w:rPr>
          <w:delText>o</w:delText>
        </w:r>
      </w:del>
      <w:ins w:id="239" w:author="Gustavo Junqueira Campos" w:date="2016-05-23T15:40:00Z">
        <w:r w:rsidR="006E1F1D">
          <w:rPr>
            <w:color w:val="auto"/>
            <w:sz w:val="24"/>
            <w:szCs w:val="24"/>
          </w:rPr>
          <w:t>O</w:t>
        </w:r>
      </w:ins>
      <w:r w:rsidR="00A727BB" w:rsidRPr="00641E9B">
        <w:rPr>
          <w:color w:val="auto"/>
          <w:sz w:val="24"/>
          <w:szCs w:val="24"/>
        </w:rPr>
        <w:t xml:space="preserve"> agente público deve estar acompanhado de ao menos um servidor público</w:t>
      </w:r>
      <w:r w:rsidR="00EE2DC3" w:rsidRPr="00641E9B">
        <w:rPr>
          <w:color w:val="auto"/>
          <w:sz w:val="24"/>
          <w:szCs w:val="24"/>
        </w:rPr>
        <w:t>.</w:t>
      </w:r>
    </w:p>
    <w:p w:rsidR="00743A9D" w:rsidRPr="00641E9B" w:rsidRDefault="00743A9D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</w:p>
    <w:p w:rsidR="0083364C" w:rsidRPr="00641E9B" w:rsidRDefault="00743A9D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  <w:r w:rsidRPr="00641E9B">
        <w:rPr>
          <w:color w:val="auto"/>
          <w:sz w:val="24"/>
          <w:szCs w:val="24"/>
        </w:rPr>
        <w:t xml:space="preserve"> </w:t>
      </w:r>
      <w:r w:rsidRPr="00641E9B">
        <w:rPr>
          <w:color w:val="auto"/>
          <w:sz w:val="24"/>
          <w:szCs w:val="24"/>
        </w:rPr>
        <w:tab/>
      </w:r>
      <w:r w:rsidR="00EE2DC3" w:rsidRPr="00641E9B">
        <w:rPr>
          <w:color w:val="auto"/>
          <w:sz w:val="24"/>
          <w:szCs w:val="24"/>
        </w:rPr>
        <w:t>§ 2º</w:t>
      </w:r>
      <w:r w:rsidR="00A727BB" w:rsidRPr="00641E9B">
        <w:rPr>
          <w:color w:val="auto"/>
          <w:sz w:val="24"/>
          <w:szCs w:val="24"/>
        </w:rPr>
        <w:t xml:space="preserve"> </w:t>
      </w:r>
      <w:r w:rsidR="00EE2DC3" w:rsidRPr="00641E9B">
        <w:rPr>
          <w:color w:val="auto"/>
          <w:sz w:val="24"/>
          <w:szCs w:val="24"/>
        </w:rPr>
        <w:t xml:space="preserve"> N</w:t>
      </w:r>
      <w:r w:rsidR="00A727BB" w:rsidRPr="00641E9B">
        <w:rPr>
          <w:color w:val="auto"/>
          <w:sz w:val="24"/>
          <w:szCs w:val="24"/>
        </w:rPr>
        <w:t>as reuniões realizadas fora da ANS, o agente público pode dispensar, motivadamente, o acompanhamento de um servidor</w:t>
      </w:r>
      <w:r w:rsidR="00EE2DC3" w:rsidRPr="00641E9B">
        <w:rPr>
          <w:color w:val="auto"/>
          <w:sz w:val="24"/>
          <w:szCs w:val="24"/>
        </w:rPr>
        <w:t>.</w:t>
      </w:r>
    </w:p>
    <w:p w:rsidR="0083364C" w:rsidRPr="00641E9B" w:rsidRDefault="0083364C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  <w:r w:rsidRPr="00641E9B">
        <w:rPr>
          <w:color w:val="auto"/>
          <w:sz w:val="24"/>
          <w:szCs w:val="24"/>
        </w:rPr>
        <w:tab/>
      </w:r>
    </w:p>
    <w:p w:rsidR="0083364C" w:rsidRPr="00641E9B" w:rsidRDefault="0083364C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  <w:r w:rsidRPr="00641E9B">
        <w:rPr>
          <w:color w:val="auto"/>
          <w:sz w:val="24"/>
          <w:szCs w:val="24"/>
        </w:rPr>
        <w:t xml:space="preserve"> </w:t>
      </w:r>
      <w:r w:rsidRPr="00641E9B">
        <w:rPr>
          <w:color w:val="auto"/>
          <w:sz w:val="24"/>
          <w:szCs w:val="24"/>
        </w:rPr>
        <w:tab/>
      </w:r>
      <w:r w:rsidRPr="009E604D">
        <w:rPr>
          <w:color w:val="auto"/>
          <w:sz w:val="24"/>
          <w:szCs w:val="24"/>
        </w:rPr>
        <w:t xml:space="preserve">§ 3º </w:t>
      </w:r>
      <w:ins w:id="240" w:author="Gustavo Junqueira Campos" w:date="2016-05-23T15:41:00Z">
        <w:r w:rsidR="006E1F1D" w:rsidRPr="009E604D">
          <w:rPr>
            <w:color w:val="auto"/>
            <w:sz w:val="24"/>
            <w:szCs w:val="24"/>
          </w:rPr>
          <w:t xml:space="preserve"> </w:t>
        </w:r>
      </w:ins>
      <w:r w:rsidRPr="009E604D">
        <w:rPr>
          <w:color w:val="auto"/>
          <w:sz w:val="24"/>
          <w:szCs w:val="24"/>
        </w:rPr>
        <w:t xml:space="preserve">O </w:t>
      </w:r>
      <w:del w:id="241" w:author="Maria Cecilia Cordeiro de Oliveira" w:date="2016-05-23T17:04:00Z">
        <w:r w:rsidRPr="009E604D" w:rsidDel="007024F3">
          <w:rPr>
            <w:color w:val="auto"/>
            <w:sz w:val="24"/>
            <w:szCs w:val="24"/>
          </w:rPr>
          <w:delText>D</w:delText>
        </w:r>
      </w:del>
      <w:ins w:id="242" w:author="Maria Cecilia Cordeiro de Oliveira" w:date="2016-05-23T17:04:00Z">
        <w:r w:rsidR="007024F3" w:rsidRPr="009E604D">
          <w:rPr>
            <w:color w:val="auto"/>
            <w:sz w:val="24"/>
            <w:szCs w:val="24"/>
          </w:rPr>
          <w:t>d</w:t>
        </w:r>
      </w:ins>
      <w:r w:rsidRPr="009E604D">
        <w:rPr>
          <w:color w:val="auto"/>
          <w:sz w:val="24"/>
          <w:szCs w:val="24"/>
        </w:rPr>
        <w:t xml:space="preserve">iretor fiscal, o </w:t>
      </w:r>
      <w:del w:id="243" w:author="Maria Cecilia Cordeiro de Oliveira" w:date="2016-05-23T17:04:00Z">
        <w:r w:rsidRPr="009E604D" w:rsidDel="007024F3">
          <w:rPr>
            <w:color w:val="auto"/>
            <w:sz w:val="24"/>
            <w:szCs w:val="24"/>
          </w:rPr>
          <w:delText>D</w:delText>
        </w:r>
      </w:del>
      <w:ins w:id="244" w:author="Maria Cecilia Cordeiro de Oliveira" w:date="2016-05-23T17:04:00Z">
        <w:r w:rsidR="007024F3" w:rsidRPr="009E604D">
          <w:rPr>
            <w:color w:val="auto"/>
            <w:sz w:val="24"/>
            <w:szCs w:val="24"/>
          </w:rPr>
          <w:t>d</w:t>
        </w:r>
      </w:ins>
      <w:r w:rsidRPr="009E604D">
        <w:rPr>
          <w:color w:val="auto"/>
          <w:sz w:val="24"/>
          <w:szCs w:val="24"/>
        </w:rPr>
        <w:t xml:space="preserve">iretor </w:t>
      </w:r>
      <w:del w:id="245" w:author="Maria Cecilia Cordeiro de Oliveira" w:date="2016-05-23T17:04:00Z">
        <w:r w:rsidRPr="009E604D" w:rsidDel="007024F3">
          <w:rPr>
            <w:color w:val="auto"/>
            <w:sz w:val="24"/>
            <w:szCs w:val="24"/>
          </w:rPr>
          <w:delText>T</w:delText>
        </w:r>
      </w:del>
      <w:ins w:id="246" w:author="Maria Cecilia Cordeiro de Oliveira" w:date="2016-05-23T17:04:00Z">
        <w:r w:rsidR="007024F3" w:rsidRPr="009E604D">
          <w:rPr>
            <w:color w:val="auto"/>
            <w:sz w:val="24"/>
            <w:szCs w:val="24"/>
          </w:rPr>
          <w:t>t</w:t>
        </w:r>
      </w:ins>
      <w:r w:rsidRPr="009E604D">
        <w:rPr>
          <w:color w:val="auto"/>
          <w:sz w:val="24"/>
          <w:szCs w:val="24"/>
        </w:rPr>
        <w:t xml:space="preserve">écnico e o </w:t>
      </w:r>
      <w:del w:id="247" w:author="Gustavo Junqueira Campos" w:date="2016-05-23T15:41:00Z">
        <w:r w:rsidRPr="009E604D" w:rsidDel="006E1F1D">
          <w:rPr>
            <w:color w:val="auto"/>
            <w:sz w:val="24"/>
            <w:szCs w:val="24"/>
          </w:rPr>
          <w:delText>l</w:delText>
        </w:r>
      </w:del>
      <w:ins w:id="248" w:author="Gustavo Junqueira Campos" w:date="2016-05-23T15:41:00Z">
        <w:del w:id="249" w:author="Maria Cecilia Cordeiro de Oliveira" w:date="2016-05-23T17:04:00Z">
          <w:r w:rsidR="006E1F1D" w:rsidRPr="009E604D" w:rsidDel="007024F3">
            <w:rPr>
              <w:color w:val="auto"/>
              <w:sz w:val="24"/>
              <w:szCs w:val="24"/>
            </w:rPr>
            <w:delText>L</w:delText>
          </w:r>
        </w:del>
      </w:ins>
      <w:ins w:id="250" w:author="Maria Cecilia Cordeiro de Oliveira" w:date="2016-05-23T17:04:00Z">
        <w:r w:rsidR="007024F3" w:rsidRPr="009E604D">
          <w:rPr>
            <w:color w:val="auto"/>
            <w:sz w:val="24"/>
            <w:szCs w:val="24"/>
          </w:rPr>
          <w:t>l</w:t>
        </w:r>
      </w:ins>
      <w:r w:rsidRPr="009E604D">
        <w:rPr>
          <w:color w:val="auto"/>
          <w:sz w:val="24"/>
          <w:szCs w:val="24"/>
        </w:rPr>
        <w:t>iquidante</w:t>
      </w:r>
      <w:ins w:id="251" w:author="Maria Cecilia Cordeiro de Oliveira" w:date="2016-05-23T17:04:00Z">
        <w:r w:rsidR="007024F3" w:rsidRPr="009E604D">
          <w:rPr>
            <w:color w:val="auto"/>
            <w:sz w:val="24"/>
            <w:szCs w:val="24"/>
          </w:rPr>
          <w:t xml:space="preserve"> extrajudicial</w:t>
        </w:r>
      </w:ins>
      <w:r w:rsidRPr="009E604D">
        <w:rPr>
          <w:color w:val="auto"/>
          <w:sz w:val="24"/>
          <w:szCs w:val="24"/>
        </w:rPr>
        <w:t>, em decorrência</w:t>
      </w:r>
      <w:r w:rsidRPr="00641E9B">
        <w:rPr>
          <w:color w:val="auto"/>
          <w:sz w:val="24"/>
          <w:szCs w:val="24"/>
        </w:rPr>
        <w:t xml:space="preserve"> da natureza de suas funções, </w:t>
      </w:r>
      <w:r w:rsidRPr="009E604D">
        <w:rPr>
          <w:color w:val="auto"/>
          <w:sz w:val="24"/>
          <w:szCs w:val="24"/>
        </w:rPr>
        <w:t>poder</w:t>
      </w:r>
      <w:ins w:id="252" w:author="Maria Cecilia Cordeiro de Oliveira" w:date="2016-05-23T17:05:00Z">
        <w:r w:rsidR="007024F3" w:rsidRPr="009E604D">
          <w:rPr>
            <w:color w:val="auto"/>
            <w:sz w:val="24"/>
            <w:szCs w:val="24"/>
          </w:rPr>
          <w:t>ão</w:t>
        </w:r>
      </w:ins>
      <w:del w:id="253" w:author="Maria Cecilia Cordeiro de Oliveira" w:date="2016-05-23T17:05:00Z">
        <w:r w:rsidRPr="009E604D" w:rsidDel="007024F3">
          <w:rPr>
            <w:color w:val="auto"/>
            <w:sz w:val="24"/>
            <w:szCs w:val="24"/>
          </w:rPr>
          <w:delText>á</w:delText>
        </w:r>
      </w:del>
      <w:r w:rsidRPr="009E604D">
        <w:rPr>
          <w:color w:val="auto"/>
          <w:sz w:val="24"/>
          <w:szCs w:val="24"/>
        </w:rPr>
        <w:t xml:space="preserve"> realizar</w:t>
      </w:r>
      <w:r w:rsidRPr="00641E9B">
        <w:rPr>
          <w:color w:val="auto"/>
          <w:sz w:val="24"/>
          <w:szCs w:val="24"/>
        </w:rPr>
        <w:t xml:space="preserve"> reuniões sem a presença de outro servidor público.</w:t>
      </w:r>
    </w:p>
    <w:p w:rsidR="00743A9D" w:rsidRPr="00641E9B" w:rsidRDefault="00743A9D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sz w:val="24"/>
          <w:szCs w:val="24"/>
        </w:rPr>
      </w:pPr>
      <w:r w:rsidRPr="00641E9B">
        <w:rPr>
          <w:color w:val="auto"/>
          <w:sz w:val="24"/>
          <w:szCs w:val="24"/>
        </w:rPr>
        <w:t xml:space="preserve"> </w:t>
      </w:r>
    </w:p>
    <w:p w:rsidR="00A727BB" w:rsidRPr="00641E9B" w:rsidRDefault="00743A9D" w:rsidP="00A727BB">
      <w:pPr>
        <w:pStyle w:val="Corpodetexto"/>
        <w:spacing w:before="0" w:beforeAutospacing="0" w:after="0" w:afterAutospacing="0"/>
        <w:ind w:right="18"/>
        <w:jc w:val="both"/>
        <w:rPr>
          <w:rFonts w:ascii="Times New Roman" w:hAnsi="Times New Roman" w:cs="Times New Roman"/>
          <w:szCs w:val="24"/>
        </w:rPr>
      </w:pPr>
      <w:r w:rsidRPr="00641E9B">
        <w:rPr>
          <w:rFonts w:ascii="Times New Roman" w:hAnsi="Times New Roman" w:cs="Times New Roman"/>
          <w:szCs w:val="24"/>
        </w:rPr>
        <w:t xml:space="preserve"> </w:t>
      </w:r>
      <w:r w:rsidRPr="00641E9B">
        <w:rPr>
          <w:rFonts w:ascii="Times New Roman" w:hAnsi="Times New Roman" w:cs="Times New Roman"/>
          <w:szCs w:val="24"/>
        </w:rPr>
        <w:tab/>
      </w:r>
      <w:r w:rsidR="0083364C" w:rsidRPr="00641E9B">
        <w:rPr>
          <w:rFonts w:ascii="Times New Roman" w:hAnsi="Times New Roman" w:cs="Times New Roman"/>
          <w:szCs w:val="24"/>
        </w:rPr>
        <w:t>§ 4</w:t>
      </w:r>
      <w:r w:rsidR="00EE2DC3" w:rsidRPr="00641E9B">
        <w:rPr>
          <w:rFonts w:ascii="Times New Roman" w:hAnsi="Times New Roman" w:cs="Times New Roman"/>
          <w:szCs w:val="24"/>
        </w:rPr>
        <w:t xml:space="preserve">º </w:t>
      </w:r>
      <w:r w:rsidR="00A727BB" w:rsidRPr="00641E9B">
        <w:rPr>
          <w:rFonts w:ascii="Times New Roman" w:hAnsi="Times New Roman" w:cs="Times New Roman"/>
          <w:szCs w:val="24"/>
        </w:rPr>
        <w:t xml:space="preserve"> </w:t>
      </w:r>
      <w:r w:rsidR="00EE2DC3" w:rsidRPr="00641E9B">
        <w:rPr>
          <w:rFonts w:ascii="Times New Roman" w:hAnsi="Times New Roman" w:cs="Times New Roman"/>
          <w:szCs w:val="24"/>
        </w:rPr>
        <w:t>A</w:t>
      </w:r>
      <w:r w:rsidR="00A727BB" w:rsidRPr="00641E9B">
        <w:rPr>
          <w:rFonts w:ascii="Times New Roman" w:hAnsi="Times New Roman" w:cs="Times New Roman"/>
          <w:szCs w:val="24"/>
        </w:rPr>
        <w:t>o final de cada reunião será confeccionada a sua ata que será assinada por todos os participantes e conterá o conteúdo resumido ou o assunto discutido e o registro do local e dia em que se realizou.</w:t>
      </w:r>
    </w:p>
    <w:p w:rsidR="0083364C" w:rsidRPr="00641E9B" w:rsidRDefault="0083364C" w:rsidP="00A727BB">
      <w:pPr>
        <w:pStyle w:val="Corpodetexto"/>
        <w:spacing w:before="0" w:beforeAutospacing="0" w:after="0" w:afterAutospacing="0"/>
        <w:ind w:right="18"/>
        <w:jc w:val="both"/>
        <w:rPr>
          <w:rFonts w:ascii="Times New Roman" w:hAnsi="Times New Roman" w:cs="Times New Roman"/>
          <w:szCs w:val="24"/>
        </w:rPr>
      </w:pPr>
    </w:p>
    <w:p w:rsidR="0083364C" w:rsidRPr="00641E9B" w:rsidRDefault="0083364C" w:rsidP="00A727BB">
      <w:pPr>
        <w:pStyle w:val="Corpodetexto"/>
        <w:spacing w:before="0" w:beforeAutospacing="0" w:after="0" w:afterAutospacing="0"/>
        <w:ind w:right="18"/>
        <w:jc w:val="both"/>
        <w:rPr>
          <w:rFonts w:ascii="Times New Roman" w:hAnsi="Times New Roman" w:cs="Times New Roman"/>
          <w:szCs w:val="24"/>
        </w:rPr>
      </w:pPr>
      <w:r w:rsidRPr="00641E9B">
        <w:rPr>
          <w:rFonts w:ascii="Times New Roman" w:hAnsi="Times New Roman" w:cs="Times New Roman"/>
          <w:szCs w:val="24"/>
        </w:rPr>
        <w:tab/>
        <w:t>§ 5</w:t>
      </w:r>
      <w:r w:rsidR="000815E2" w:rsidRPr="00641E9B">
        <w:rPr>
          <w:rFonts w:ascii="Times New Roman" w:hAnsi="Times New Roman" w:cs="Times New Roman"/>
          <w:szCs w:val="24"/>
        </w:rPr>
        <w:t xml:space="preserve">º </w:t>
      </w:r>
      <w:ins w:id="254" w:author="Gustavo Junqueira Campos" w:date="2016-05-23T15:41:00Z">
        <w:r w:rsidR="006E1F1D">
          <w:rPr>
            <w:rFonts w:ascii="Times New Roman" w:hAnsi="Times New Roman" w:cs="Times New Roman"/>
            <w:szCs w:val="24"/>
          </w:rPr>
          <w:t xml:space="preserve"> </w:t>
        </w:r>
      </w:ins>
      <w:r w:rsidR="000815E2" w:rsidRPr="00641E9B">
        <w:rPr>
          <w:rFonts w:ascii="Times New Roman" w:hAnsi="Times New Roman" w:cs="Times New Roman"/>
          <w:szCs w:val="24"/>
        </w:rPr>
        <w:t xml:space="preserve">A cópia ou vista de </w:t>
      </w:r>
      <w:r w:rsidR="000815E2" w:rsidRPr="009E604D">
        <w:rPr>
          <w:rFonts w:ascii="Times New Roman" w:hAnsi="Times New Roman" w:cs="Times New Roman"/>
          <w:szCs w:val="24"/>
        </w:rPr>
        <w:t>documento ou</w:t>
      </w:r>
      <w:ins w:id="255" w:author="Maria Cecilia Cordeiro de Oliveira" w:date="2016-05-24T11:14:00Z">
        <w:r w:rsidR="00D94110" w:rsidRPr="009E604D">
          <w:rPr>
            <w:rFonts w:ascii="Times New Roman" w:hAnsi="Times New Roman" w:cs="Times New Roman"/>
            <w:szCs w:val="24"/>
          </w:rPr>
          <w:t xml:space="preserve"> de</w:t>
        </w:r>
      </w:ins>
      <w:r w:rsidR="000815E2" w:rsidRPr="009E604D">
        <w:rPr>
          <w:rFonts w:ascii="Times New Roman" w:hAnsi="Times New Roman" w:cs="Times New Roman"/>
          <w:szCs w:val="24"/>
        </w:rPr>
        <w:t xml:space="preserve"> processo</w:t>
      </w:r>
      <w:r w:rsidR="000815E2" w:rsidRPr="00641E9B">
        <w:rPr>
          <w:rFonts w:ascii="Times New Roman" w:hAnsi="Times New Roman" w:cs="Times New Roman"/>
          <w:szCs w:val="24"/>
        </w:rPr>
        <w:t xml:space="preserve"> administrativo poderá ser disponibilizada em reunião,</w:t>
      </w:r>
      <w:r w:rsidR="00894BBC" w:rsidRPr="00641E9B">
        <w:rPr>
          <w:rFonts w:ascii="Times New Roman" w:hAnsi="Times New Roman" w:cs="Times New Roman"/>
          <w:szCs w:val="24"/>
        </w:rPr>
        <w:t xml:space="preserve"> caso tenha relação com o objeto da mesma, </w:t>
      </w:r>
      <w:r w:rsidR="000815E2" w:rsidRPr="00641E9B">
        <w:rPr>
          <w:rFonts w:ascii="Times New Roman" w:hAnsi="Times New Roman" w:cs="Times New Roman"/>
          <w:szCs w:val="24"/>
        </w:rPr>
        <w:t xml:space="preserve">devendo constar em ata o respectivo registro. </w:t>
      </w:r>
    </w:p>
    <w:p w:rsidR="0083364C" w:rsidRPr="00641E9B" w:rsidRDefault="0083364C" w:rsidP="00A727BB">
      <w:pPr>
        <w:pStyle w:val="Corpodetexto"/>
        <w:spacing w:before="0" w:beforeAutospacing="0" w:after="0" w:afterAutospacing="0"/>
        <w:ind w:right="18"/>
        <w:jc w:val="both"/>
        <w:rPr>
          <w:rFonts w:ascii="Times New Roman" w:hAnsi="Times New Roman" w:cs="Times New Roman"/>
          <w:szCs w:val="24"/>
        </w:rPr>
      </w:pPr>
    </w:p>
    <w:p w:rsidR="00A727BB" w:rsidRPr="00641E9B" w:rsidRDefault="00A727BB" w:rsidP="00A727BB">
      <w:pPr>
        <w:pStyle w:val="Ttulo1"/>
        <w:rPr>
          <w:b w:val="0"/>
        </w:rPr>
      </w:pPr>
      <w:r w:rsidRPr="00641E9B">
        <w:rPr>
          <w:b w:val="0"/>
        </w:rPr>
        <w:t>CAPÍTULO IV</w:t>
      </w:r>
    </w:p>
    <w:p w:rsidR="00A727BB" w:rsidRDefault="00A727BB" w:rsidP="00A727BB">
      <w:pPr>
        <w:pStyle w:val="Ttulo1"/>
        <w:autoSpaceDE/>
        <w:adjustRightInd/>
        <w:rPr>
          <w:ins w:id="256" w:author="Maria Cecilia Cordeiro de Oliveira" w:date="2016-05-23T17:29:00Z"/>
          <w:b w:val="0"/>
          <w:bCs w:val="0"/>
        </w:rPr>
      </w:pPr>
      <w:r w:rsidRPr="00641E9B">
        <w:rPr>
          <w:b w:val="0"/>
          <w:bCs w:val="0"/>
        </w:rPr>
        <w:t>DAS CERTIDÕES</w:t>
      </w:r>
    </w:p>
    <w:p w:rsidR="00CA4AD0" w:rsidRPr="00641E9B" w:rsidRDefault="00CA4AD0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</w:p>
    <w:p w:rsidR="00A727BB" w:rsidRPr="00E24440" w:rsidRDefault="006557BD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000000"/>
          <w:sz w:val="24"/>
          <w:szCs w:val="24"/>
        </w:rPr>
      </w:pPr>
      <w:r w:rsidRPr="00641E9B">
        <w:rPr>
          <w:color w:val="auto"/>
          <w:sz w:val="24"/>
          <w:szCs w:val="24"/>
        </w:rPr>
        <w:tab/>
      </w:r>
      <w:r w:rsidR="00A727BB" w:rsidRPr="00E24440">
        <w:rPr>
          <w:color w:val="auto"/>
          <w:sz w:val="24"/>
          <w:szCs w:val="24"/>
        </w:rPr>
        <w:t>Art. 19</w:t>
      </w:r>
      <w:r w:rsidR="00A727BB" w:rsidRPr="00E24440">
        <w:rPr>
          <w:sz w:val="24"/>
          <w:szCs w:val="24"/>
        </w:rPr>
        <w:t xml:space="preserve">. </w:t>
      </w:r>
      <w:r w:rsidRPr="00E24440">
        <w:rPr>
          <w:sz w:val="24"/>
          <w:szCs w:val="24"/>
        </w:rPr>
        <w:t xml:space="preserve"> </w:t>
      </w:r>
      <w:r w:rsidR="00A727BB" w:rsidRPr="00E24440">
        <w:rPr>
          <w:color w:val="000000"/>
          <w:sz w:val="24"/>
          <w:szCs w:val="24"/>
        </w:rPr>
        <w:t>O requerimento para expedição de certidões para a defesa de direitos e esclarecimentos de situações será dirigido por escrito à ANS, por meio do preenchimento de formulário próprio constante do Anexo III,</w:t>
      </w:r>
      <w:r w:rsidR="00456B0F" w:rsidRPr="00E24440">
        <w:rPr>
          <w:color w:val="000000"/>
          <w:sz w:val="24"/>
          <w:szCs w:val="24"/>
        </w:rPr>
        <w:t xml:space="preserve"> </w:t>
      </w:r>
      <w:r w:rsidRPr="00E24440">
        <w:rPr>
          <w:color w:val="000000"/>
          <w:sz w:val="24"/>
          <w:szCs w:val="24"/>
        </w:rPr>
        <w:t>que pode ser obtido da seguinte forma</w:t>
      </w:r>
      <w:r w:rsidR="00A727BB" w:rsidRPr="00E24440">
        <w:rPr>
          <w:color w:val="000000"/>
          <w:sz w:val="24"/>
          <w:szCs w:val="24"/>
        </w:rPr>
        <w:t>:</w:t>
      </w:r>
    </w:p>
    <w:p w:rsidR="006557BD" w:rsidRPr="00E24440" w:rsidRDefault="006557BD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000000"/>
          <w:sz w:val="24"/>
          <w:szCs w:val="24"/>
        </w:rPr>
      </w:pPr>
    </w:p>
    <w:p w:rsidR="00A727BB" w:rsidRPr="00E24440" w:rsidRDefault="006557BD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Pr="00E24440">
        <w:rPr>
          <w:rFonts w:ascii="Times New Roman" w:hAnsi="Times New Roman" w:cs="Times New Roman"/>
          <w:sz w:val="24"/>
          <w:szCs w:val="24"/>
        </w:rPr>
        <w:tab/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I - </w:t>
      </w:r>
      <w:r w:rsidRPr="00E24440">
        <w:rPr>
          <w:rFonts w:ascii="Times New Roman" w:hAnsi="Times New Roman" w:cs="Times New Roman"/>
          <w:sz w:val="24"/>
          <w:szCs w:val="24"/>
        </w:rPr>
        <w:t>n</w:t>
      </w:r>
      <w:r w:rsidR="00A727BB" w:rsidRPr="00E24440">
        <w:rPr>
          <w:rFonts w:ascii="Times New Roman" w:hAnsi="Times New Roman" w:cs="Times New Roman"/>
          <w:sz w:val="24"/>
          <w:szCs w:val="24"/>
        </w:rPr>
        <w:t>o Protocolo Geral</w:t>
      </w:r>
      <w:r w:rsidRPr="00E24440">
        <w:rPr>
          <w:rFonts w:ascii="Times New Roman" w:hAnsi="Times New Roman" w:cs="Times New Roman"/>
          <w:sz w:val="24"/>
          <w:szCs w:val="24"/>
        </w:rPr>
        <w:t xml:space="preserve"> localizado na sede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 da ANS ou</w:t>
      </w:r>
      <w:r w:rsidRPr="00E24440">
        <w:rPr>
          <w:rFonts w:ascii="Times New Roman" w:hAnsi="Times New Roman" w:cs="Times New Roman"/>
          <w:sz w:val="24"/>
          <w:szCs w:val="24"/>
        </w:rPr>
        <w:t xml:space="preserve"> em qualquer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 Núcleo da ANS</w:t>
      </w:r>
      <w:ins w:id="257" w:author="Gustavo Junqueira Campos" w:date="2016-05-23T15:49:00Z">
        <w:r w:rsidR="00351A29" w:rsidRPr="00E24440">
          <w:rPr>
            <w:rFonts w:ascii="Times New Roman" w:hAnsi="Times New Roman" w:cs="Times New Roman"/>
            <w:sz w:val="24"/>
            <w:szCs w:val="24"/>
          </w:rPr>
          <w:t>;</w:t>
        </w:r>
      </w:ins>
      <w:r w:rsidR="00A727BB"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Pr="00E24440">
        <w:rPr>
          <w:rFonts w:ascii="Times New Roman" w:hAnsi="Times New Roman" w:cs="Times New Roman"/>
          <w:sz w:val="24"/>
          <w:szCs w:val="24"/>
        </w:rPr>
        <w:t>ou</w:t>
      </w:r>
    </w:p>
    <w:p w:rsidR="00A727BB" w:rsidRPr="00E24440" w:rsidRDefault="006557BD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Pr="00E24440">
        <w:rPr>
          <w:rFonts w:ascii="Times New Roman" w:hAnsi="Times New Roman" w:cs="Times New Roman"/>
          <w:sz w:val="24"/>
          <w:szCs w:val="24"/>
        </w:rPr>
        <w:tab/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II </w:t>
      </w:r>
      <w:r w:rsidRPr="00E24440">
        <w:rPr>
          <w:rFonts w:ascii="Times New Roman" w:hAnsi="Times New Roman" w:cs="Times New Roman"/>
          <w:sz w:val="24"/>
          <w:szCs w:val="24"/>
        </w:rPr>
        <w:t>–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Pr="00E24440">
        <w:rPr>
          <w:rFonts w:ascii="Times New Roman" w:hAnsi="Times New Roman" w:cs="Times New Roman"/>
          <w:sz w:val="24"/>
          <w:szCs w:val="24"/>
        </w:rPr>
        <w:t>diretamente n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o </w:t>
      </w:r>
      <w:r w:rsidR="00456B0F" w:rsidRPr="00E24440">
        <w:rPr>
          <w:rFonts w:ascii="Times New Roman" w:hAnsi="Times New Roman" w:cs="Times New Roman"/>
          <w:sz w:val="24"/>
          <w:szCs w:val="24"/>
        </w:rPr>
        <w:t xml:space="preserve">sítio institucional </w:t>
      </w:r>
      <w:r w:rsidR="00A727BB" w:rsidRPr="00E24440">
        <w:rPr>
          <w:rFonts w:ascii="Times New Roman" w:hAnsi="Times New Roman" w:cs="Times New Roman"/>
          <w:sz w:val="24"/>
          <w:szCs w:val="24"/>
        </w:rPr>
        <w:t>da ANS</w:t>
      </w:r>
      <w:r w:rsidR="00456B0F" w:rsidRPr="00E24440">
        <w:rPr>
          <w:rFonts w:ascii="Times New Roman" w:hAnsi="Times New Roman" w:cs="Times New Roman"/>
          <w:sz w:val="24"/>
          <w:szCs w:val="24"/>
        </w:rPr>
        <w:t xml:space="preserve"> na internet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Pr="00E24440">
        <w:rPr>
          <w:rFonts w:ascii="Times New Roman" w:hAnsi="Times New Roman" w:cs="Times New Roman"/>
          <w:sz w:val="24"/>
          <w:szCs w:val="24"/>
        </w:rPr>
        <w:t>(</w:t>
      </w:r>
      <w:hyperlink r:id="rId9" w:history="1">
        <w:r w:rsidR="00A727BB" w:rsidRPr="00E24440">
          <w:rPr>
            <w:rStyle w:val="Hyperlink"/>
            <w:rFonts w:ascii="Times New Roman" w:hAnsi="Times New Roman" w:cs="Times New Roman"/>
            <w:sz w:val="24"/>
            <w:szCs w:val="24"/>
          </w:rPr>
          <w:t>www.ans.gov.br</w:t>
        </w:r>
      </w:hyperlink>
      <w:r w:rsidRPr="00E24440">
        <w:rPr>
          <w:rStyle w:val="Hyperlink"/>
          <w:rFonts w:ascii="Times New Roman" w:hAnsi="Times New Roman" w:cs="Times New Roman"/>
          <w:sz w:val="24"/>
          <w:szCs w:val="24"/>
        </w:rPr>
        <w:t>)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727BB" w:rsidRPr="00641E9B" w:rsidRDefault="006557BD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Pr="00E24440">
        <w:rPr>
          <w:rFonts w:ascii="Times New Roman" w:hAnsi="Times New Roman" w:cs="Times New Roman"/>
          <w:sz w:val="24"/>
          <w:szCs w:val="24"/>
        </w:rPr>
        <w:tab/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§ 1º </w:t>
      </w:r>
      <w:r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Após o preenchimento integral de todos os dados solicitados no formulário constante do Anexo III, o </w:t>
      </w:r>
      <w:r w:rsidR="00D95130" w:rsidRPr="00E24440">
        <w:rPr>
          <w:rFonts w:ascii="Times New Roman" w:hAnsi="Times New Roman" w:cs="Times New Roman"/>
          <w:sz w:val="24"/>
          <w:szCs w:val="24"/>
        </w:rPr>
        <w:t xml:space="preserve">requerente </w:t>
      </w:r>
      <w:r w:rsidR="00A727BB" w:rsidRPr="00E24440">
        <w:rPr>
          <w:rFonts w:ascii="Times New Roman" w:hAnsi="Times New Roman" w:cs="Times New Roman"/>
          <w:sz w:val="24"/>
          <w:szCs w:val="24"/>
        </w:rPr>
        <w:t>deverá juntar</w:t>
      </w:r>
      <w:del w:id="258" w:author="Maria Cecilia Cordeiro de Oliveira" w:date="2016-05-25T12:54:00Z">
        <w:r w:rsidR="00A727BB" w:rsidRPr="00E24440" w:rsidDel="00341FB2">
          <w:rPr>
            <w:rFonts w:ascii="Times New Roman" w:hAnsi="Times New Roman" w:cs="Times New Roman"/>
            <w:sz w:val="24"/>
            <w:szCs w:val="24"/>
          </w:rPr>
          <w:delText>:</w:delText>
        </w:r>
        <w:r w:rsidR="00D95130" w:rsidRPr="00641E9B" w:rsidDel="00341FB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:rsidR="007F62CD" w:rsidRPr="002F7A3F" w:rsidRDefault="006557BD" w:rsidP="007F62C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I - </w:t>
      </w:r>
      <w:ins w:id="259" w:author="Maria Cecilia Cordeiro de Oliveira" w:date="2016-05-24T15:13:00Z">
        <w:r w:rsidR="007F62CD" w:rsidRPr="002F7A3F">
          <w:rPr>
            <w:rFonts w:ascii="Times New Roman" w:hAnsi="Times New Roman" w:cs="Times New Roman"/>
            <w:sz w:val="24"/>
            <w:szCs w:val="24"/>
          </w:rPr>
          <w:t xml:space="preserve">no caso do interessado se tratar de pessoa natural: </w:t>
        </w:r>
      </w:ins>
      <w:r w:rsidR="007F62CD" w:rsidRPr="002F7A3F">
        <w:rPr>
          <w:rFonts w:ascii="Times New Roman" w:hAnsi="Times New Roman" w:cs="Times New Roman"/>
          <w:sz w:val="24"/>
          <w:szCs w:val="24"/>
        </w:rPr>
        <w:t>cópia de seu documento legal de identificação e a respectiva procuração, se for o caso;</w:t>
      </w:r>
      <w:ins w:id="260" w:author="Maria Cecilia Cordeiro de Oliveira" w:date="2016-05-24T15:13:00Z">
        <w:r w:rsidR="007F62CD" w:rsidRPr="002F7A3F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261" w:author="Gustavo Junqueira Campos" w:date="2016-05-25T14:16:00Z">
        <w:r w:rsidR="004B3DF3">
          <w:rPr>
            <w:rFonts w:ascii="Times New Roman" w:hAnsi="Times New Roman" w:cs="Times New Roman"/>
            <w:sz w:val="24"/>
            <w:szCs w:val="24"/>
          </w:rPr>
          <w:t>ou</w:t>
        </w:r>
      </w:ins>
      <w:r w:rsidR="007F62CD">
        <w:rPr>
          <w:rFonts w:ascii="Times New Roman" w:hAnsi="Times New Roman" w:cs="Times New Roman"/>
          <w:sz w:val="24"/>
          <w:szCs w:val="24"/>
        </w:rPr>
        <w:t xml:space="preserve"> </w:t>
      </w:r>
      <w:ins w:id="262" w:author="Gustavo Junqueira Campos" w:date="2016-05-24T16:10:00Z">
        <w:r w:rsidR="007F62CD" w:rsidRPr="007F62CD">
          <w:rPr>
            <w:rFonts w:ascii="Times New Roman" w:hAnsi="Times New Roman" w:cs="Times New Roman"/>
            <w:sz w:val="24"/>
            <w:szCs w:val="24"/>
            <w:highlight w:val="yellow"/>
          </w:rPr>
          <w:t>Alterações para guardar sintonia com as mudanças efetuadas no § 2º do art.13</w:t>
        </w:r>
      </w:ins>
    </w:p>
    <w:p w:rsidR="00A727BB" w:rsidRPr="00641E9B" w:rsidRDefault="007F62CD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F7A3F">
        <w:rPr>
          <w:rFonts w:ascii="Times New Roman" w:hAnsi="Times New Roman" w:cs="Times New Roman"/>
          <w:sz w:val="24"/>
          <w:szCs w:val="24"/>
        </w:rPr>
        <w:tab/>
        <w:t>II – no caso do interessado se tratar de representante de pessoa jurídica</w:t>
      </w:r>
      <w:ins w:id="263" w:author="Maria Cecilia Cordeiro de Oliveira" w:date="2016-05-24T15:13:00Z">
        <w:r w:rsidRPr="002F7A3F">
          <w:rPr>
            <w:rFonts w:ascii="Times New Roman" w:hAnsi="Times New Roman" w:cs="Times New Roman"/>
            <w:sz w:val="24"/>
            <w:szCs w:val="24"/>
          </w:rPr>
          <w:t>:</w:t>
        </w:r>
      </w:ins>
      <w:del w:id="264" w:author="Maria Cecilia Cordeiro de Oliveira" w:date="2016-05-24T15:13:00Z">
        <w:r w:rsidRPr="002F7A3F" w:rsidDel="00DD035D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Pr="002F7A3F">
        <w:rPr>
          <w:rFonts w:ascii="Times New Roman" w:hAnsi="Times New Roman" w:cs="Times New Roman"/>
          <w:sz w:val="24"/>
          <w:szCs w:val="24"/>
        </w:rPr>
        <w:t xml:space="preserve"> </w:t>
      </w:r>
      <w:del w:id="265" w:author="Maria Cecilia Cordeiro de Oliveira" w:date="2016-05-24T15:11:00Z">
        <w:r w:rsidRPr="002F7A3F" w:rsidDel="00DD035D">
          <w:rPr>
            <w:rFonts w:ascii="Times New Roman" w:hAnsi="Times New Roman" w:cs="Times New Roman"/>
            <w:sz w:val="24"/>
            <w:szCs w:val="24"/>
          </w:rPr>
          <w:delText xml:space="preserve">cópia da procuração e </w:delText>
        </w:r>
      </w:del>
      <w:r w:rsidRPr="002F7A3F">
        <w:rPr>
          <w:rFonts w:ascii="Times New Roman" w:hAnsi="Times New Roman" w:cs="Times New Roman"/>
          <w:sz w:val="24"/>
          <w:szCs w:val="24"/>
        </w:rPr>
        <w:t>cópia do</w:t>
      </w:r>
      <w:ins w:id="266" w:author="Gustavo Junqueira Campos" w:date="2016-05-24T13:25:00Z">
        <w:r w:rsidRPr="002F7A3F">
          <w:rPr>
            <w:rFonts w:ascii="Times New Roman" w:hAnsi="Times New Roman" w:cs="Times New Roman"/>
            <w:sz w:val="24"/>
            <w:szCs w:val="24"/>
          </w:rPr>
          <w:t xml:space="preserve"> </w:t>
        </w:r>
        <w:del w:id="267" w:author="Maria Cecilia Cordeiro de Oliveira" w:date="2016-05-24T15:12:00Z">
          <w:r w:rsidRPr="002F7A3F" w:rsidDel="00DD035D">
            <w:rPr>
              <w:rFonts w:ascii="Times New Roman" w:hAnsi="Times New Roman" w:cs="Times New Roman"/>
              <w:sz w:val="24"/>
              <w:szCs w:val="24"/>
            </w:rPr>
            <w:delText>respectivo</w:delText>
          </w:r>
        </w:del>
      </w:ins>
      <w:del w:id="268" w:author="Maria Cecilia Cordeiro de Oliveira" w:date="2016-05-24T15:12:00Z">
        <w:r w:rsidRPr="002F7A3F" w:rsidDel="00DD035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2F7A3F">
        <w:rPr>
          <w:rFonts w:ascii="Times New Roman" w:hAnsi="Times New Roman" w:cs="Times New Roman"/>
          <w:sz w:val="24"/>
          <w:szCs w:val="24"/>
        </w:rPr>
        <w:t xml:space="preserve">ato </w:t>
      </w:r>
      <w:r w:rsidRPr="00E24440">
        <w:rPr>
          <w:rFonts w:ascii="Times New Roman" w:hAnsi="Times New Roman" w:cs="Times New Roman"/>
          <w:sz w:val="24"/>
          <w:szCs w:val="24"/>
        </w:rPr>
        <w:t>constitutivo</w:t>
      </w:r>
      <w:ins w:id="269" w:author="Maria Cecilia Cordeiro de Oliveira" w:date="2016-05-24T15:12:00Z">
        <w:r w:rsidRPr="00E24440">
          <w:rPr>
            <w:rFonts w:ascii="Times New Roman" w:hAnsi="Times New Roman" w:cs="Times New Roman"/>
            <w:sz w:val="24"/>
            <w:szCs w:val="24"/>
          </w:rPr>
          <w:t xml:space="preserve"> atualizado</w:t>
        </w:r>
        <w:r w:rsidRPr="002F7A3F">
          <w:rPr>
            <w:rFonts w:ascii="Times New Roman" w:hAnsi="Times New Roman" w:cs="Times New Roman"/>
            <w:sz w:val="24"/>
            <w:szCs w:val="24"/>
          </w:rPr>
          <w:t xml:space="preserve"> e a respectiva procuração, quando for o caso</w:t>
        </w:r>
      </w:ins>
      <w:r w:rsidRPr="002F7A3F">
        <w:rPr>
          <w:rFonts w:ascii="Times New Roman" w:hAnsi="Times New Roman" w:cs="Times New Roman"/>
          <w:sz w:val="24"/>
          <w:szCs w:val="24"/>
        </w:rPr>
        <w:t>.</w:t>
      </w:r>
    </w:p>
    <w:p w:rsidR="00A727BB" w:rsidRPr="00E24440" w:rsidRDefault="006557BD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E24440">
        <w:rPr>
          <w:rFonts w:ascii="Times New Roman" w:hAnsi="Times New Roman" w:cs="Times New Roman"/>
          <w:sz w:val="24"/>
          <w:szCs w:val="24"/>
        </w:rPr>
        <w:t>§</w:t>
      </w:r>
      <w:r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2º </w:t>
      </w:r>
      <w:r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Após o preenchimento integral de todos os dados e juntados os documentos exigidos no incisos I e II do §1º do presente artigo, </w:t>
      </w:r>
      <w:r w:rsidR="00D95130" w:rsidRPr="00E24440">
        <w:rPr>
          <w:rFonts w:ascii="Times New Roman" w:hAnsi="Times New Roman" w:cs="Times New Roman"/>
          <w:sz w:val="24"/>
          <w:szCs w:val="24"/>
        </w:rPr>
        <w:t xml:space="preserve">o requerimento 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deverá: </w:t>
      </w:r>
    </w:p>
    <w:p w:rsidR="00A727BB" w:rsidRPr="00641E9B" w:rsidRDefault="006557BD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24440">
        <w:rPr>
          <w:rFonts w:ascii="Times New Roman" w:hAnsi="Times New Roman" w:cs="Times New Roman"/>
          <w:sz w:val="24"/>
          <w:szCs w:val="24"/>
        </w:rPr>
        <w:t xml:space="preserve">  </w:t>
      </w:r>
      <w:r w:rsidRPr="00E24440">
        <w:rPr>
          <w:rFonts w:ascii="Times New Roman" w:hAnsi="Times New Roman" w:cs="Times New Roman"/>
          <w:sz w:val="24"/>
          <w:szCs w:val="24"/>
        </w:rPr>
        <w:tab/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I - </w:t>
      </w:r>
      <w:r w:rsidRPr="00E24440">
        <w:rPr>
          <w:rFonts w:ascii="Times New Roman" w:hAnsi="Times New Roman" w:cs="Times New Roman"/>
          <w:sz w:val="24"/>
          <w:szCs w:val="24"/>
        </w:rPr>
        <w:t>ser protocolizado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 no Protocolo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Geral</w:t>
      </w:r>
      <w:r w:rsidRPr="00641E9B">
        <w:rPr>
          <w:rFonts w:ascii="Times New Roman" w:hAnsi="Times New Roman" w:cs="Times New Roman"/>
          <w:sz w:val="24"/>
          <w:szCs w:val="24"/>
        </w:rPr>
        <w:t xml:space="preserve"> localizado na sede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da ANS ou</w:t>
      </w:r>
      <w:r w:rsidRPr="00641E9B">
        <w:rPr>
          <w:rFonts w:ascii="Times New Roman" w:hAnsi="Times New Roman" w:cs="Times New Roman"/>
          <w:sz w:val="24"/>
          <w:szCs w:val="24"/>
        </w:rPr>
        <w:t xml:space="preserve"> em qualquer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Núcleo da ANS; ou </w:t>
      </w:r>
    </w:p>
    <w:p w:rsidR="00A727BB" w:rsidRPr="00641E9B" w:rsidRDefault="006557BD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II – </w:t>
      </w:r>
      <w:r w:rsidRPr="00641E9B">
        <w:rPr>
          <w:rFonts w:ascii="Times New Roman" w:hAnsi="Times New Roman" w:cs="Times New Roman"/>
          <w:sz w:val="24"/>
          <w:szCs w:val="24"/>
        </w:rPr>
        <w:t>ser enviado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por </w:t>
      </w:r>
      <w:r w:rsidRPr="00641E9B">
        <w:rPr>
          <w:rFonts w:ascii="Times New Roman" w:hAnsi="Times New Roman" w:cs="Times New Roman"/>
          <w:sz w:val="24"/>
          <w:szCs w:val="24"/>
        </w:rPr>
        <w:t>v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ia </w:t>
      </w:r>
      <w:r w:rsidRPr="00641E9B">
        <w:rPr>
          <w:rFonts w:ascii="Times New Roman" w:hAnsi="Times New Roman" w:cs="Times New Roman"/>
          <w:sz w:val="24"/>
          <w:szCs w:val="24"/>
        </w:rPr>
        <w:t>p</w:t>
      </w:r>
      <w:r w:rsidR="00A727BB" w:rsidRPr="00641E9B">
        <w:rPr>
          <w:rFonts w:ascii="Times New Roman" w:hAnsi="Times New Roman" w:cs="Times New Roman"/>
          <w:sz w:val="24"/>
          <w:szCs w:val="24"/>
        </w:rPr>
        <w:t>ostal ou</w:t>
      </w:r>
      <w:r w:rsidRPr="00641E9B">
        <w:rPr>
          <w:rFonts w:ascii="Times New Roman" w:hAnsi="Times New Roman" w:cs="Times New Roman"/>
          <w:sz w:val="24"/>
          <w:szCs w:val="24"/>
        </w:rPr>
        <w:t xml:space="preserve"> por meio de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>c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orreio </w:t>
      </w:r>
      <w:r w:rsidRPr="00641E9B">
        <w:rPr>
          <w:rFonts w:ascii="Times New Roman" w:hAnsi="Times New Roman" w:cs="Times New Roman"/>
          <w:sz w:val="24"/>
          <w:szCs w:val="24"/>
        </w:rPr>
        <w:t>e</w:t>
      </w:r>
      <w:r w:rsidR="00A727BB" w:rsidRPr="00641E9B">
        <w:rPr>
          <w:rFonts w:ascii="Times New Roman" w:hAnsi="Times New Roman" w:cs="Times New Roman"/>
          <w:sz w:val="24"/>
          <w:szCs w:val="24"/>
        </w:rPr>
        <w:t>letrônico</w:t>
      </w:r>
      <w:r w:rsidR="00825F44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641E9B">
        <w:rPr>
          <w:rFonts w:ascii="Times New Roman" w:hAnsi="Times New Roman" w:cs="Times New Roman"/>
          <w:sz w:val="24"/>
          <w:szCs w:val="24"/>
        </w:rPr>
        <w:t>para o Protocolo Geral da ANS ou</w:t>
      </w:r>
      <w:r w:rsidRPr="00641E9B">
        <w:rPr>
          <w:rFonts w:ascii="Times New Roman" w:hAnsi="Times New Roman" w:cs="Times New Roman"/>
          <w:sz w:val="24"/>
          <w:szCs w:val="24"/>
        </w:rPr>
        <w:t xml:space="preserve"> para um dos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 Núcleos da ANS</w:t>
      </w:r>
      <w:r w:rsidRPr="00641E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27BB" w:rsidRPr="00641E9B" w:rsidRDefault="006557BD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  <w:r w:rsidRPr="00641E9B">
        <w:rPr>
          <w:color w:val="auto"/>
          <w:sz w:val="24"/>
          <w:szCs w:val="24"/>
        </w:rPr>
        <w:t xml:space="preserve"> </w:t>
      </w:r>
      <w:r w:rsidRPr="00641E9B">
        <w:rPr>
          <w:color w:val="auto"/>
          <w:sz w:val="24"/>
          <w:szCs w:val="24"/>
        </w:rPr>
        <w:tab/>
      </w:r>
      <w:r w:rsidR="00A727BB" w:rsidRPr="00641E9B">
        <w:rPr>
          <w:color w:val="auto"/>
          <w:sz w:val="24"/>
          <w:szCs w:val="24"/>
        </w:rPr>
        <w:t xml:space="preserve">§ 3º </w:t>
      </w:r>
      <w:r w:rsidR="0063523A" w:rsidRPr="00641E9B">
        <w:rPr>
          <w:color w:val="auto"/>
          <w:sz w:val="24"/>
          <w:szCs w:val="24"/>
        </w:rPr>
        <w:t xml:space="preserve"> </w:t>
      </w:r>
      <w:r w:rsidR="00A727BB" w:rsidRPr="00641E9B">
        <w:rPr>
          <w:color w:val="auto"/>
          <w:sz w:val="24"/>
          <w:szCs w:val="24"/>
        </w:rPr>
        <w:t xml:space="preserve">Deverá ser formulado um requerimento específico para cada pedido de certidão considerando o assunto e </w:t>
      </w:r>
      <w:r w:rsidR="005F60A3" w:rsidRPr="00641E9B">
        <w:rPr>
          <w:color w:val="auto"/>
          <w:sz w:val="24"/>
          <w:szCs w:val="24"/>
        </w:rPr>
        <w:t>as</w:t>
      </w:r>
      <w:r w:rsidR="00A727BB" w:rsidRPr="00641E9B">
        <w:rPr>
          <w:color w:val="auto"/>
          <w:sz w:val="24"/>
          <w:szCs w:val="24"/>
        </w:rPr>
        <w:t xml:space="preserve"> </w:t>
      </w:r>
      <w:r w:rsidR="005F60A3" w:rsidRPr="00641E9B">
        <w:rPr>
          <w:color w:val="auto"/>
          <w:sz w:val="24"/>
          <w:szCs w:val="24"/>
        </w:rPr>
        <w:t>atribuições</w:t>
      </w:r>
      <w:r w:rsidR="00A727BB" w:rsidRPr="00641E9B">
        <w:rPr>
          <w:color w:val="auto"/>
          <w:sz w:val="24"/>
          <w:szCs w:val="24"/>
        </w:rPr>
        <w:t xml:space="preserve"> </w:t>
      </w:r>
      <w:r w:rsidR="005F60A3" w:rsidRPr="00641E9B">
        <w:rPr>
          <w:color w:val="auto"/>
          <w:sz w:val="24"/>
          <w:szCs w:val="24"/>
        </w:rPr>
        <w:t>regimentais</w:t>
      </w:r>
      <w:r w:rsidR="00A727BB" w:rsidRPr="00641E9B">
        <w:rPr>
          <w:color w:val="auto"/>
          <w:sz w:val="24"/>
          <w:szCs w:val="24"/>
        </w:rPr>
        <w:t xml:space="preserve"> da unidade </w:t>
      </w:r>
      <w:r w:rsidR="005F60A3" w:rsidRPr="00641E9B">
        <w:rPr>
          <w:color w:val="auto"/>
          <w:sz w:val="24"/>
          <w:szCs w:val="24"/>
        </w:rPr>
        <w:t>organizacional</w:t>
      </w:r>
      <w:r w:rsidR="00A727BB" w:rsidRPr="00641E9B">
        <w:rPr>
          <w:color w:val="auto"/>
          <w:sz w:val="24"/>
          <w:szCs w:val="24"/>
        </w:rPr>
        <w:t>.</w:t>
      </w:r>
    </w:p>
    <w:p w:rsidR="005E6DA9" w:rsidRPr="00641E9B" w:rsidRDefault="005E6DA9" w:rsidP="00A727BB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</w:p>
    <w:p w:rsidR="00A727BB" w:rsidRDefault="00454B9D" w:rsidP="00A727BB">
      <w:pPr>
        <w:autoSpaceDE w:val="0"/>
        <w:autoSpaceDN w:val="0"/>
        <w:adjustRightInd w:val="0"/>
        <w:jc w:val="both"/>
        <w:rPr>
          <w:ins w:id="270" w:author="Gustavo Junqueira Campos" w:date="2016-05-23T15:52:00Z"/>
          <w:rFonts w:ascii="Times New Roman" w:hAnsi="Times New Roman" w:cs="Times New Roman"/>
          <w:color w:val="000000"/>
          <w:sz w:val="24"/>
          <w:szCs w:val="24"/>
        </w:rPr>
      </w:pPr>
      <w:r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727BB" w:rsidRPr="00E24440">
        <w:rPr>
          <w:rFonts w:ascii="Times New Roman" w:hAnsi="Times New Roman" w:cs="Times New Roman"/>
          <w:color w:val="000000"/>
          <w:sz w:val="24"/>
          <w:szCs w:val="24"/>
        </w:rPr>
        <w:t>§4º Nos requerimentos que objetivam a obtenção das certidões a que se refere esta Resolução, deverão os interessados fazer constar esclarecimentos relativos aos fins e às razões do seu pedido.</w:t>
      </w:r>
      <w:r w:rsidR="00A727BB"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B4BCE" w:rsidRPr="006448BC" w:rsidRDefault="00351A29" w:rsidP="00A727BB">
      <w:pPr>
        <w:autoSpaceDE w:val="0"/>
        <w:autoSpaceDN w:val="0"/>
        <w:adjustRightInd w:val="0"/>
        <w:jc w:val="both"/>
        <w:rPr>
          <w:ins w:id="271" w:author="Maria Cecilia Cordeiro de Oliveira" w:date="2016-05-24T11:31:00Z"/>
          <w:rFonts w:ascii="Times New Roman" w:hAnsi="Times New Roman" w:cs="Times New Roman"/>
          <w:color w:val="000000"/>
          <w:sz w:val="24"/>
          <w:szCs w:val="24"/>
        </w:rPr>
      </w:pPr>
      <w:ins w:id="272" w:author="Gustavo Junqueira Campos" w:date="2016-05-23T15:52:00Z">
        <w:r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ab/>
        </w:r>
        <w:r w:rsidRPr="006448BC">
          <w:rPr>
            <w:rFonts w:ascii="Times New Roman" w:hAnsi="Times New Roman" w:cs="Times New Roman"/>
            <w:color w:val="000000"/>
            <w:sz w:val="24"/>
            <w:szCs w:val="24"/>
          </w:rPr>
          <w:t>§ 5º</w:t>
        </w:r>
      </w:ins>
      <w:r w:rsidR="006448BC" w:rsidRPr="006448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ins w:id="273" w:author="Gustavo Junqueira Campos" w:date="2016-05-24T13:31:00Z">
        <w:r w:rsidR="006448BC" w:rsidRPr="006448BC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r w:rsidR="006448BC" w:rsidRPr="006448BC">
          <w:rPr>
            <w:rFonts w:ascii="Times New Roman" w:hAnsi="Times New Roman" w:cs="Times New Roman"/>
            <w:sz w:val="24"/>
            <w:szCs w:val="24"/>
            <w:lang w:eastAsia="pt-BR"/>
          </w:rPr>
          <w:t>Os documentos reprográficos ou digitalizados, que acompanhem o formulário enviado, respectivamente, por via postal ou por meio de correio eletrônico, devem estar devidamente autenticados, podendo o servidor público, em caso de dúvida, solicitar ao interessado a apresentação dos respectivos originais, para fins de conferência</w:t>
        </w:r>
      </w:ins>
      <w:r w:rsidR="006448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ins w:id="274" w:author="Gustavo Junqueira Campos" w:date="2016-05-23T15:53:00Z">
        <w:r w:rsidRPr="00351A29">
          <w:rPr>
            <w:rFonts w:ascii="Times New Roman" w:hAnsi="Times New Roman" w:cs="Times New Roman"/>
            <w:sz w:val="24"/>
            <w:szCs w:val="24"/>
            <w:highlight w:val="yellow"/>
            <w:lang w:eastAsia="pt-BR"/>
          </w:rPr>
          <w:t>Acréscimo para ficar em sintonia com o art.7º</w:t>
        </w:r>
        <w:r>
          <w:rPr>
            <w:rFonts w:ascii="Times New Roman" w:hAnsi="Times New Roman" w:cs="Times New Roman"/>
            <w:sz w:val="24"/>
            <w:szCs w:val="24"/>
            <w:lang w:eastAsia="pt-BR"/>
          </w:rPr>
          <w:t>.</w:t>
        </w:r>
      </w:ins>
      <w:r w:rsidR="006448BC">
        <w:rPr>
          <w:rFonts w:ascii="Times New Roman" w:hAnsi="Times New Roman" w:cs="Times New Roman"/>
          <w:sz w:val="24"/>
          <w:szCs w:val="24"/>
          <w:lang w:eastAsia="pt-BR"/>
        </w:rPr>
        <w:t xml:space="preserve"> </w:t>
      </w:r>
    </w:p>
    <w:p w:rsidR="002522D5" w:rsidRPr="00641E9B" w:rsidRDefault="0063523A" w:rsidP="00454B9D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  <w:r w:rsidRPr="00641E9B">
        <w:rPr>
          <w:color w:val="auto"/>
          <w:sz w:val="24"/>
          <w:szCs w:val="24"/>
        </w:rPr>
        <w:tab/>
      </w:r>
      <w:r w:rsidR="00A727BB" w:rsidRPr="00641E9B">
        <w:rPr>
          <w:color w:val="auto"/>
          <w:sz w:val="24"/>
          <w:szCs w:val="24"/>
        </w:rPr>
        <w:t xml:space="preserve">Art. 20. </w:t>
      </w:r>
      <w:r w:rsidRPr="00641E9B">
        <w:rPr>
          <w:color w:val="auto"/>
          <w:sz w:val="24"/>
          <w:szCs w:val="24"/>
        </w:rPr>
        <w:t xml:space="preserve"> </w:t>
      </w:r>
      <w:r w:rsidR="00A727BB" w:rsidRPr="00641E9B">
        <w:rPr>
          <w:color w:val="auto"/>
          <w:sz w:val="24"/>
          <w:szCs w:val="24"/>
        </w:rPr>
        <w:t>Recebido o formulário com o requerimento de expedição de certidão e após confirmar que o mesmo foi devidamente preenchido e com os documentos exigidos, o Protocolo Geral ou o Núcleo da ANS o remeterá à unidade organizacional</w:t>
      </w:r>
      <w:r w:rsidR="00A727BB" w:rsidRPr="00641E9B">
        <w:rPr>
          <w:sz w:val="24"/>
          <w:szCs w:val="24"/>
        </w:rPr>
        <w:t xml:space="preserve"> </w:t>
      </w:r>
      <w:r w:rsidR="00A727BB" w:rsidRPr="00641E9B">
        <w:rPr>
          <w:color w:val="auto"/>
          <w:sz w:val="24"/>
          <w:szCs w:val="24"/>
        </w:rPr>
        <w:t>considerando o assunto e a</w:t>
      </w:r>
      <w:r w:rsidR="005F60A3" w:rsidRPr="00641E9B">
        <w:rPr>
          <w:color w:val="auto"/>
          <w:sz w:val="24"/>
          <w:szCs w:val="24"/>
        </w:rPr>
        <w:t>s</w:t>
      </w:r>
      <w:r w:rsidR="00A727BB" w:rsidRPr="00641E9B">
        <w:rPr>
          <w:color w:val="auto"/>
          <w:sz w:val="24"/>
          <w:szCs w:val="24"/>
        </w:rPr>
        <w:t xml:space="preserve"> </w:t>
      </w:r>
      <w:r w:rsidR="005F60A3" w:rsidRPr="00641E9B">
        <w:rPr>
          <w:color w:val="auto"/>
          <w:sz w:val="24"/>
          <w:szCs w:val="24"/>
        </w:rPr>
        <w:t>atribuições</w:t>
      </w:r>
      <w:r w:rsidR="00A727BB" w:rsidRPr="00641E9B">
        <w:rPr>
          <w:color w:val="auto"/>
          <w:sz w:val="24"/>
          <w:szCs w:val="24"/>
        </w:rPr>
        <w:t xml:space="preserve"> </w:t>
      </w:r>
      <w:r w:rsidR="005F60A3" w:rsidRPr="00641E9B">
        <w:rPr>
          <w:color w:val="auto"/>
          <w:sz w:val="24"/>
          <w:szCs w:val="24"/>
        </w:rPr>
        <w:t>regimentais</w:t>
      </w:r>
      <w:r w:rsidR="00A727BB" w:rsidRPr="00641E9B">
        <w:rPr>
          <w:color w:val="auto"/>
          <w:sz w:val="24"/>
          <w:szCs w:val="24"/>
        </w:rPr>
        <w:t xml:space="preserve"> da unidade</w:t>
      </w:r>
      <w:r w:rsidR="00F6494D" w:rsidRPr="00641E9B">
        <w:rPr>
          <w:color w:val="auto"/>
          <w:sz w:val="24"/>
          <w:szCs w:val="24"/>
        </w:rPr>
        <w:t xml:space="preserve"> </w:t>
      </w:r>
      <w:r w:rsidR="005F60A3" w:rsidRPr="00641E9B">
        <w:rPr>
          <w:color w:val="auto"/>
          <w:sz w:val="24"/>
          <w:szCs w:val="24"/>
        </w:rPr>
        <w:t>organizacional</w:t>
      </w:r>
      <w:r w:rsidR="00A727BB" w:rsidRPr="00641E9B">
        <w:rPr>
          <w:color w:val="auto"/>
          <w:sz w:val="24"/>
          <w:szCs w:val="24"/>
        </w:rPr>
        <w:t>.</w:t>
      </w:r>
      <w:r w:rsidR="00D95130" w:rsidRPr="00641E9B">
        <w:rPr>
          <w:color w:val="auto"/>
          <w:sz w:val="24"/>
          <w:szCs w:val="24"/>
        </w:rPr>
        <w:t xml:space="preserve"> </w:t>
      </w:r>
    </w:p>
    <w:p w:rsidR="002522D5" w:rsidRPr="00641E9B" w:rsidRDefault="002522D5" w:rsidP="002522D5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color w:val="auto"/>
          <w:sz w:val="24"/>
          <w:szCs w:val="24"/>
        </w:rPr>
      </w:pPr>
    </w:p>
    <w:p w:rsidR="00A727BB" w:rsidRPr="00641E9B" w:rsidRDefault="0063523A" w:rsidP="00A727BB">
      <w:pPr>
        <w:pStyle w:val="Recuodecorpodetexto"/>
        <w:autoSpaceDE w:val="0"/>
        <w:autoSpaceDN w:val="0"/>
        <w:adjustRightInd w:val="0"/>
        <w:ind w:left="0"/>
        <w:jc w:val="both"/>
      </w:pPr>
      <w:r w:rsidRPr="00641E9B">
        <w:t xml:space="preserve"> </w:t>
      </w:r>
      <w:r w:rsidRPr="00641E9B">
        <w:tab/>
      </w:r>
      <w:r w:rsidR="00A727BB" w:rsidRPr="00641E9B">
        <w:t xml:space="preserve">§ 1º  A chefia imediata da unidade organizacional competente é a responsável pela expedição da certidão. </w:t>
      </w:r>
    </w:p>
    <w:p w:rsidR="00E733AD" w:rsidRDefault="0063523A" w:rsidP="00E733AD">
      <w:pPr>
        <w:autoSpaceDE w:val="0"/>
        <w:autoSpaceDN w:val="0"/>
        <w:adjustRightInd w:val="0"/>
        <w:jc w:val="both"/>
        <w:rPr>
          <w:ins w:id="275" w:author="Gustavo Junqueira Campos" w:date="2016-05-24T14:37:00Z"/>
          <w:rFonts w:ascii="Times New Roman" w:hAnsi="Times New Roman" w:cs="Times New Roman"/>
          <w:sz w:val="24"/>
          <w:szCs w:val="24"/>
        </w:rPr>
      </w:pPr>
      <w:r w:rsidRPr="00641E9B">
        <w:t xml:space="preserve"> </w:t>
      </w:r>
      <w:r w:rsidRPr="00641E9B">
        <w:tab/>
      </w:r>
      <w:r w:rsidR="00A727BB" w:rsidRPr="00CF7B30">
        <w:rPr>
          <w:rFonts w:ascii="Times New Roman" w:hAnsi="Times New Roman" w:cs="Times New Roman"/>
          <w:sz w:val="24"/>
          <w:szCs w:val="24"/>
        </w:rPr>
        <w:t>§ 2°  A certidão requerida será expedida no prazo de</w:t>
      </w:r>
      <w:r w:rsidR="00454B9D" w:rsidRPr="00CF7B30">
        <w:rPr>
          <w:rFonts w:ascii="Times New Roman" w:hAnsi="Times New Roman" w:cs="Times New Roman"/>
          <w:sz w:val="24"/>
          <w:szCs w:val="24"/>
        </w:rPr>
        <w:t xml:space="preserve"> até</w:t>
      </w:r>
      <w:r w:rsidR="00A727BB" w:rsidRPr="00CF7B30">
        <w:rPr>
          <w:rFonts w:ascii="Times New Roman" w:hAnsi="Times New Roman" w:cs="Times New Roman"/>
          <w:sz w:val="24"/>
          <w:szCs w:val="24"/>
        </w:rPr>
        <w:t xml:space="preserve"> 15</w:t>
      </w:r>
      <w:r w:rsidRPr="00CF7B30">
        <w:rPr>
          <w:rFonts w:ascii="Times New Roman" w:hAnsi="Times New Roman" w:cs="Times New Roman"/>
          <w:sz w:val="24"/>
          <w:szCs w:val="24"/>
        </w:rPr>
        <w:t xml:space="preserve"> (quinze)</w:t>
      </w:r>
      <w:r w:rsidR="00A727BB" w:rsidRPr="00CF7B30">
        <w:rPr>
          <w:rFonts w:ascii="Times New Roman" w:hAnsi="Times New Roman" w:cs="Times New Roman"/>
          <w:sz w:val="24"/>
          <w:szCs w:val="24"/>
        </w:rPr>
        <w:t xml:space="preserve"> dias contínuos, </w:t>
      </w:r>
      <w:del w:id="276" w:author="Gustavo Junqueira Campos" w:date="2016-05-24T14:37:00Z">
        <w:r w:rsidR="00A727BB" w:rsidRPr="00CF7B30" w:rsidDel="00E733AD">
          <w:rPr>
            <w:rFonts w:ascii="Times New Roman" w:hAnsi="Times New Roman" w:cs="Times New Roman"/>
            <w:sz w:val="24"/>
            <w:szCs w:val="24"/>
          </w:rPr>
          <w:delText xml:space="preserve">excluindo-se da contagem o dia do protocolo do requerimento no Protocolo Geral ou nos Núcleos da ANS, ou a data do recebimento do pedido </w:delText>
        </w:r>
      </w:del>
      <w:del w:id="277" w:author="Gustavo Junqueira Campos" w:date="2016-05-23T15:55:00Z">
        <w:r w:rsidR="00A727BB" w:rsidRPr="00CF7B30" w:rsidDel="008C005A">
          <w:rPr>
            <w:rFonts w:ascii="Times New Roman" w:hAnsi="Times New Roman" w:cs="Times New Roman"/>
            <w:sz w:val="24"/>
            <w:szCs w:val="24"/>
          </w:rPr>
          <w:delText xml:space="preserve">via </w:delText>
        </w:r>
      </w:del>
      <w:del w:id="278" w:author="Gustavo Junqueira Campos" w:date="2016-05-24T14:37:00Z">
        <w:r w:rsidR="00A727BB" w:rsidRPr="00CF7B30" w:rsidDel="00E733AD">
          <w:rPr>
            <w:rFonts w:ascii="Times New Roman" w:hAnsi="Times New Roman" w:cs="Times New Roman"/>
            <w:sz w:val="24"/>
            <w:szCs w:val="24"/>
          </w:rPr>
          <w:delText>correio eletrônico.</w:delText>
        </w:r>
      </w:del>
      <w:ins w:id="279" w:author="Gustavo Junqueira Campos" w:date="2016-05-24T14:37:00Z">
        <w:r w:rsidR="00E733A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280" w:author="Gustavo Junqueira Campos" w:date="2016-05-24T14:38:00Z">
        <w:r w:rsidR="00E733AD">
          <w:rPr>
            <w:rFonts w:ascii="Times New Roman" w:hAnsi="Times New Roman" w:cs="Times New Roman"/>
            <w:sz w:val="24"/>
            <w:szCs w:val="24"/>
          </w:rPr>
          <w:t>c</w:t>
        </w:r>
      </w:ins>
      <w:ins w:id="281" w:author="Gustavo Junqueira Campos" w:date="2016-05-24T14:37:00Z">
        <w:r w:rsidR="00E733AD">
          <w:rPr>
            <w:rFonts w:ascii="Times New Roman" w:hAnsi="Times New Roman" w:cs="Times New Roman"/>
            <w:sz w:val="24"/>
            <w:szCs w:val="24"/>
          </w:rPr>
          <w:t>ontados a</w:t>
        </w:r>
      </w:ins>
      <w:ins w:id="282" w:author="Gustavo Junqueira Campos" w:date="2016-05-24T14:38:00Z">
        <w:r w:rsidR="00E733AD">
          <w:rPr>
            <w:rFonts w:ascii="Times New Roman" w:hAnsi="Times New Roman" w:cs="Times New Roman"/>
            <w:sz w:val="24"/>
            <w:szCs w:val="24"/>
          </w:rPr>
          <w:t xml:space="preserve"> partir:</w:t>
        </w:r>
      </w:ins>
      <w:ins w:id="283" w:author="Gustavo Junqueira Campos" w:date="2016-05-24T14:37:00Z">
        <w:r w:rsidR="00E733A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E733AD" w:rsidRPr="00E733A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284" w:author="Gustavo Junqueira Campos" w:date="2016-05-24T16:00:00Z">
        <w:r w:rsidR="00F64557">
          <w:rPr>
            <w:rFonts w:ascii="Times New Roman" w:hAnsi="Times New Roman" w:cs="Times New Roman"/>
            <w:sz w:val="24"/>
            <w:szCs w:val="24"/>
            <w:highlight w:val="black"/>
          </w:rPr>
          <w:t>VER TÓPICO 2.1 DA NOTA TÉCNICA</w:t>
        </w:r>
      </w:ins>
    </w:p>
    <w:p w:rsidR="00E733AD" w:rsidRPr="0070422E" w:rsidRDefault="00E733AD" w:rsidP="00E733AD">
      <w:pPr>
        <w:autoSpaceDE w:val="0"/>
        <w:autoSpaceDN w:val="0"/>
        <w:adjustRightInd w:val="0"/>
        <w:jc w:val="both"/>
        <w:rPr>
          <w:ins w:id="285" w:author="Gustavo Junqueira Campos" w:date="2016-05-24T14:37:00Z"/>
          <w:rFonts w:ascii="Times New Roman" w:hAnsi="Times New Roman" w:cs="Times New Roman"/>
          <w:sz w:val="24"/>
          <w:szCs w:val="24"/>
        </w:rPr>
      </w:pPr>
      <w:ins w:id="286" w:author="Gustavo Junqueira Campos" w:date="2016-05-24T14:38:00Z"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</w:rPr>
          <w:tab/>
        </w:r>
      </w:ins>
      <w:ins w:id="287" w:author="Gustavo Junqueira Campos" w:date="2016-05-24T14:37:00Z">
        <w:r w:rsidRPr="0070422E">
          <w:rPr>
            <w:rFonts w:ascii="Times New Roman" w:hAnsi="Times New Roman" w:cs="Times New Roman"/>
            <w:sz w:val="24"/>
            <w:szCs w:val="24"/>
          </w:rPr>
          <w:t>I - do dia</w:t>
        </w:r>
      </w:ins>
      <w:ins w:id="288" w:author="Gustavo Junqueira Campos" w:date="2016-05-24T14:38:00Z">
        <w:r>
          <w:rPr>
            <w:rFonts w:ascii="Times New Roman" w:hAnsi="Times New Roman" w:cs="Times New Roman"/>
            <w:sz w:val="24"/>
            <w:szCs w:val="24"/>
          </w:rPr>
          <w:t xml:space="preserve"> seguinte</w:t>
        </w:r>
      </w:ins>
      <w:ins w:id="289" w:author="Gustavo Junqueira Campos" w:date="2016-05-24T14:37:00Z">
        <w:r w:rsidRPr="0070422E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290" w:author="Gustavo Junqueira Campos" w:date="2016-05-24T14:39:00Z">
        <w:r>
          <w:rPr>
            <w:rFonts w:ascii="Times New Roman" w:hAnsi="Times New Roman" w:cs="Times New Roman"/>
            <w:sz w:val="24"/>
            <w:szCs w:val="24"/>
          </w:rPr>
          <w:t>ao</w:t>
        </w:r>
      </w:ins>
      <w:ins w:id="291" w:author="Gustavo Junqueira Campos" w:date="2016-05-24T14:38:00Z"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292" w:author="Gustavo Junqueira Campos" w:date="2016-05-24T14:37:00Z">
        <w:r w:rsidRPr="0070422E">
          <w:rPr>
            <w:rFonts w:ascii="Times New Roman" w:hAnsi="Times New Roman" w:cs="Times New Roman"/>
            <w:sz w:val="24"/>
            <w:szCs w:val="24"/>
          </w:rPr>
          <w:t>protocol</w:t>
        </w:r>
      </w:ins>
      <w:ins w:id="293" w:author="Gustavo Junqueira Campos" w:date="2016-05-24T14:39:00Z">
        <w:r>
          <w:rPr>
            <w:rFonts w:ascii="Times New Roman" w:hAnsi="Times New Roman" w:cs="Times New Roman"/>
            <w:sz w:val="24"/>
            <w:szCs w:val="24"/>
          </w:rPr>
          <w:t>o</w:t>
        </w:r>
      </w:ins>
      <w:ins w:id="294" w:author="Gustavo Junqueira Campos" w:date="2016-05-24T14:40:00Z">
        <w:r>
          <w:rPr>
            <w:rFonts w:ascii="Times New Roman" w:hAnsi="Times New Roman" w:cs="Times New Roman"/>
            <w:sz w:val="24"/>
            <w:szCs w:val="24"/>
          </w:rPr>
          <w:t xml:space="preserve"> do requerimento, quando for</w:t>
        </w:r>
      </w:ins>
      <w:ins w:id="295" w:author="Gustavo Junqueira Campos" w:date="2016-05-24T14:39:00Z">
        <w:r>
          <w:rPr>
            <w:rFonts w:ascii="Times New Roman" w:hAnsi="Times New Roman" w:cs="Times New Roman"/>
            <w:sz w:val="24"/>
            <w:szCs w:val="24"/>
          </w:rPr>
          <w:t xml:space="preserve"> efetuado</w:t>
        </w:r>
      </w:ins>
      <w:ins w:id="296" w:author="Gustavo Junqueira Campos" w:date="2016-05-24T14:37:00Z">
        <w:r w:rsidRPr="0070422E">
          <w:rPr>
            <w:rFonts w:ascii="Times New Roman" w:hAnsi="Times New Roman" w:cs="Times New Roman"/>
            <w:sz w:val="24"/>
            <w:szCs w:val="24"/>
          </w:rPr>
          <w:t xml:space="preserve"> diretamente no Protocolo Geral na sede da ANS ou em um dos Núcleos da ANS; ou </w:t>
        </w:r>
      </w:ins>
    </w:p>
    <w:p w:rsidR="00E733AD" w:rsidRPr="00341FB2" w:rsidRDefault="00E733AD" w:rsidP="00A727BB">
      <w:pPr>
        <w:autoSpaceDE w:val="0"/>
        <w:autoSpaceDN w:val="0"/>
        <w:adjustRightInd w:val="0"/>
        <w:jc w:val="both"/>
        <w:rPr>
          <w:ins w:id="297" w:author="Gustavo Junqueira Campos" w:date="2016-05-24T14:37:00Z"/>
          <w:rFonts w:ascii="Times New Roman" w:hAnsi="Times New Roman" w:cs="Times New Roman"/>
          <w:sz w:val="24"/>
          <w:szCs w:val="24"/>
        </w:rPr>
      </w:pPr>
      <w:ins w:id="298" w:author="Gustavo Junqueira Campos" w:date="2016-05-24T14:37:00Z">
        <w:r w:rsidRPr="0070422E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70422E">
          <w:rPr>
            <w:rFonts w:ascii="Times New Roman" w:hAnsi="Times New Roman" w:cs="Times New Roman"/>
            <w:sz w:val="24"/>
            <w:szCs w:val="24"/>
          </w:rPr>
          <w:tab/>
          <w:t>II – do dia</w:t>
        </w:r>
      </w:ins>
      <w:ins w:id="299" w:author="Gustavo Junqueira Campos" w:date="2016-05-24T14:38:00Z">
        <w:r>
          <w:rPr>
            <w:rFonts w:ascii="Times New Roman" w:hAnsi="Times New Roman" w:cs="Times New Roman"/>
            <w:sz w:val="24"/>
            <w:szCs w:val="24"/>
          </w:rPr>
          <w:t xml:space="preserve"> seguinte</w:t>
        </w:r>
      </w:ins>
      <w:ins w:id="300" w:author="Gustavo Junqueira Campos" w:date="2016-05-24T14:37:00Z"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301" w:author="Gustavo Junqueira Campos" w:date="2016-05-24T14:39:00Z">
        <w:r>
          <w:rPr>
            <w:rFonts w:ascii="Times New Roman" w:hAnsi="Times New Roman" w:cs="Times New Roman"/>
            <w:sz w:val="24"/>
            <w:szCs w:val="24"/>
          </w:rPr>
          <w:t>a</w:t>
        </w:r>
      </w:ins>
      <w:ins w:id="302" w:author="Gustavo Junqueira Campos" w:date="2016-05-24T14:37:00Z">
        <w:r w:rsidRPr="0070422E">
          <w:rPr>
            <w:rFonts w:ascii="Times New Roman" w:hAnsi="Times New Roman" w:cs="Times New Roman"/>
            <w:sz w:val="24"/>
            <w:szCs w:val="24"/>
          </w:rPr>
          <w:t xml:space="preserve">o protocolo de recebimento na ANS, quando o </w:t>
        </w:r>
      </w:ins>
      <w:ins w:id="303" w:author="Gustavo Junqueira Campos" w:date="2016-05-24T14:40:00Z">
        <w:r>
          <w:rPr>
            <w:rFonts w:ascii="Times New Roman" w:hAnsi="Times New Roman" w:cs="Times New Roman"/>
            <w:sz w:val="24"/>
            <w:szCs w:val="24"/>
          </w:rPr>
          <w:t>requerimento</w:t>
        </w:r>
      </w:ins>
      <w:ins w:id="304" w:author="Gustavo Junqueira Campos" w:date="2016-05-24T14:37:00Z">
        <w:r w:rsidRPr="0070422E">
          <w:rPr>
            <w:rFonts w:ascii="Times New Roman" w:hAnsi="Times New Roman" w:cs="Times New Roman"/>
            <w:sz w:val="24"/>
            <w:szCs w:val="24"/>
          </w:rPr>
          <w:t xml:space="preserve"> for efetuado por via postal </w:t>
        </w:r>
        <w:r w:rsidRPr="00341FB2">
          <w:rPr>
            <w:rFonts w:ascii="Times New Roman" w:hAnsi="Times New Roman" w:cs="Times New Roman"/>
            <w:sz w:val="24"/>
            <w:szCs w:val="24"/>
          </w:rPr>
          <w:t xml:space="preserve">ou por meio de correio eletrônico. </w:t>
        </w:r>
      </w:ins>
      <w:del w:id="305" w:author="Gustavo Junqueira Campos" w:date="2016-05-24T14:37:00Z">
        <w:r w:rsidR="0063523A" w:rsidRPr="00341FB2" w:rsidDel="00E733A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:rsidR="00A727BB" w:rsidRPr="00341FB2" w:rsidRDefault="0063523A" w:rsidP="00CF7B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41FB2">
        <w:rPr>
          <w:rFonts w:ascii="Times New Roman" w:hAnsi="Times New Roman" w:cs="Times New Roman"/>
          <w:sz w:val="24"/>
          <w:szCs w:val="24"/>
        </w:rPr>
        <w:tab/>
      </w:r>
      <w:r w:rsidR="00A727BB" w:rsidRPr="00341FB2">
        <w:rPr>
          <w:rFonts w:ascii="Times New Roman" w:hAnsi="Times New Roman" w:cs="Times New Roman"/>
          <w:sz w:val="24"/>
          <w:szCs w:val="24"/>
        </w:rPr>
        <w:t xml:space="preserve">§ 3° </w:t>
      </w:r>
      <w:r w:rsidRPr="00341FB2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341FB2">
        <w:rPr>
          <w:rFonts w:ascii="Times New Roman" w:hAnsi="Times New Roman" w:cs="Times New Roman"/>
          <w:sz w:val="24"/>
          <w:szCs w:val="24"/>
        </w:rPr>
        <w:t xml:space="preserve">A unidade organizacional que emitir a certidão será a responsável por contatar o </w:t>
      </w:r>
      <w:r w:rsidR="002522D5" w:rsidRPr="00341FB2">
        <w:rPr>
          <w:rFonts w:ascii="Times New Roman" w:hAnsi="Times New Roman" w:cs="Times New Roman"/>
          <w:sz w:val="24"/>
          <w:szCs w:val="24"/>
        </w:rPr>
        <w:t xml:space="preserve">requerente </w:t>
      </w:r>
      <w:r w:rsidR="00A727BB" w:rsidRPr="00341FB2">
        <w:rPr>
          <w:rFonts w:ascii="Times New Roman" w:hAnsi="Times New Roman" w:cs="Times New Roman"/>
          <w:sz w:val="24"/>
          <w:szCs w:val="24"/>
        </w:rPr>
        <w:t xml:space="preserve">a fim de solicitar seu comparecimento para o recebimento da certidão. </w:t>
      </w:r>
    </w:p>
    <w:p w:rsidR="00A727BB" w:rsidRPr="00641E9B" w:rsidRDefault="0063523A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41FB2">
        <w:rPr>
          <w:rFonts w:ascii="Times New Roman" w:hAnsi="Times New Roman" w:cs="Times New Roman"/>
          <w:sz w:val="24"/>
          <w:szCs w:val="24"/>
        </w:rPr>
        <w:t xml:space="preserve"> </w:t>
      </w:r>
      <w:r w:rsidRPr="00341FB2">
        <w:rPr>
          <w:rFonts w:ascii="Times New Roman" w:hAnsi="Times New Roman" w:cs="Times New Roman"/>
          <w:sz w:val="24"/>
          <w:szCs w:val="24"/>
        </w:rPr>
        <w:tab/>
      </w:r>
      <w:r w:rsidR="00A727BB" w:rsidRPr="00341FB2">
        <w:rPr>
          <w:rFonts w:ascii="Times New Roman" w:hAnsi="Times New Roman" w:cs="Times New Roman"/>
          <w:sz w:val="24"/>
          <w:szCs w:val="24"/>
        </w:rPr>
        <w:t xml:space="preserve">§ </w:t>
      </w:r>
      <w:del w:id="306" w:author="Gustavo Junqueira Campos" w:date="2016-05-23T16:01:00Z">
        <w:r w:rsidR="00A727BB" w:rsidRPr="00341FB2" w:rsidDel="008C005A">
          <w:rPr>
            <w:rFonts w:ascii="Times New Roman" w:hAnsi="Times New Roman" w:cs="Times New Roman"/>
            <w:sz w:val="24"/>
            <w:szCs w:val="24"/>
          </w:rPr>
          <w:delText>5</w:delText>
        </w:r>
      </w:del>
      <w:ins w:id="307" w:author="Gustavo Junqueira Campos" w:date="2016-05-23T16:01:00Z">
        <w:r w:rsidR="008C005A" w:rsidRPr="00341FB2">
          <w:rPr>
            <w:rFonts w:ascii="Times New Roman" w:hAnsi="Times New Roman" w:cs="Times New Roman"/>
            <w:sz w:val="24"/>
            <w:szCs w:val="24"/>
          </w:rPr>
          <w:t>4</w:t>
        </w:r>
      </w:ins>
      <w:r w:rsidR="00A727BB" w:rsidRPr="00341FB2">
        <w:rPr>
          <w:rFonts w:ascii="Times New Roman" w:hAnsi="Times New Roman" w:cs="Times New Roman"/>
          <w:sz w:val="24"/>
          <w:szCs w:val="24"/>
        </w:rPr>
        <w:t xml:space="preserve">º </w:t>
      </w:r>
      <w:r w:rsidRPr="00341FB2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341FB2">
        <w:rPr>
          <w:rFonts w:ascii="Times New Roman" w:hAnsi="Times New Roman" w:cs="Times New Roman"/>
          <w:sz w:val="24"/>
          <w:szCs w:val="24"/>
        </w:rPr>
        <w:t>A unidade organizacional poderá indeferir o pedido de certidão, motivadamente, nos limites previstos em Lei</w:t>
      </w:r>
      <w:r w:rsidR="00480F11" w:rsidRPr="00341FB2">
        <w:rPr>
          <w:rFonts w:ascii="Times New Roman" w:hAnsi="Times New Roman" w:cs="Times New Roman"/>
          <w:sz w:val="24"/>
          <w:szCs w:val="24"/>
        </w:rPr>
        <w:t>, sendo dado ciência da decisão ao interessado</w:t>
      </w:r>
      <w:r w:rsidR="00A727BB" w:rsidRPr="00341FB2">
        <w:rPr>
          <w:rFonts w:ascii="Times New Roman" w:hAnsi="Times New Roman" w:cs="Times New Roman"/>
          <w:sz w:val="24"/>
          <w:szCs w:val="24"/>
        </w:rPr>
        <w:t>.</w:t>
      </w:r>
      <w:r w:rsidR="002522D5" w:rsidRPr="00641E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7BB" w:rsidRPr="00641E9B" w:rsidRDefault="00A727BB" w:rsidP="00A727BB">
      <w:pPr>
        <w:pStyle w:val="Recuodecorpodetexto"/>
        <w:autoSpaceDE w:val="0"/>
        <w:autoSpaceDN w:val="0"/>
        <w:adjustRightInd w:val="0"/>
        <w:ind w:left="0"/>
        <w:jc w:val="both"/>
      </w:pPr>
    </w:p>
    <w:p w:rsidR="00A727BB" w:rsidRPr="00641E9B" w:rsidRDefault="00A727BB" w:rsidP="00A727B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>CAPITULO V</w:t>
      </w:r>
    </w:p>
    <w:p w:rsidR="00A727BB" w:rsidRPr="00641E9B" w:rsidRDefault="00A727BB" w:rsidP="00A727BB">
      <w:pPr>
        <w:pStyle w:val="Ttulo2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41E9B">
        <w:rPr>
          <w:rFonts w:ascii="Times New Roman" w:hAnsi="Times New Roman" w:cs="Times New Roman"/>
          <w:b w:val="0"/>
          <w:color w:val="auto"/>
          <w:sz w:val="24"/>
          <w:szCs w:val="24"/>
        </w:rPr>
        <w:t>DA PRIORIDADE</w:t>
      </w:r>
    </w:p>
    <w:p w:rsidR="00E24440" w:rsidRDefault="00E24440" w:rsidP="00A727BB">
      <w:pPr>
        <w:pStyle w:val="Recuodecorpodetexto"/>
        <w:ind w:left="0"/>
        <w:jc w:val="both"/>
      </w:pPr>
    </w:p>
    <w:p w:rsidR="00A727BB" w:rsidRPr="00641E9B" w:rsidRDefault="0063523A" w:rsidP="00A727BB">
      <w:pPr>
        <w:pStyle w:val="Recuodecorpodetexto"/>
        <w:ind w:left="0"/>
        <w:jc w:val="both"/>
      </w:pPr>
      <w:r w:rsidRPr="00641E9B">
        <w:tab/>
      </w:r>
      <w:r w:rsidR="00A727BB" w:rsidRPr="00641E9B">
        <w:t>Art. 21.  Terão prioridade nos procedimentos previstos nesta Resolução, as pessoas portadoras de deficiência física ou mental, os idosos com idade igual ou superior a 60 (sessenta) anos, as gestantes, bem como as pessoas elencadas na Lei nº10.048, de 8 de novembro de 2000, e na Lei nº</w:t>
      </w:r>
      <w:r w:rsidRPr="00641E9B">
        <w:t xml:space="preserve"> </w:t>
      </w:r>
      <w:r w:rsidR="00A727BB" w:rsidRPr="00641E9B">
        <w:t>9</w:t>
      </w:r>
      <w:r w:rsidR="00F733DE" w:rsidRPr="00641E9B">
        <w:t>.</w:t>
      </w:r>
      <w:r w:rsidR="00A727BB" w:rsidRPr="00641E9B">
        <w:t>784, de 29 de janeiro de 1999.</w:t>
      </w:r>
    </w:p>
    <w:p w:rsidR="00A727BB" w:rsidRPr="00641E9B" w:rsidRDefault="0063523A" w:rsidP="00A727B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§ 1º  A pessoa interessada na obtenção do benefício da prioridade deverá juntar por ocasião da apresentação do requerimento, prova de sua condição e requerê-lo ao setor competente, que determinará as providências a serem cumpridas. </w:t>
      </w:r>
      <w:ins w:id="308" w:author="Gustavo Junqueira Campos" w:date="2016-05-24T16:06:00Z">
        <w:r w:rsidR="003F7C51" w:rsidRPr="003F7C51">
          <w:rPr>
            <w:rFonts w:ascii="Times New Roman" w:hAnsi="Times New Roman" w:cs="Times New Roman"/>
            <w:color w:val="000000"/>
            <w:sz w:val="24"/>
            <w:szCs w:val="24"/>
            <w:highlight w:val="black"/>
          </w:rPr>
          <w:t xml:space="preserve">VER TÓPICO </w:t>
        </w:r>
      </w:ins>
      <w:ins w:id="309" w:author="Gustavo Junqueira Campos" w:date="2016-05-24T16:44:00Z">
        <w:r w:rsidR="008C3400">
          <w:rPr>
            <w:rFonts w:ascii="Times New Roman" w:hAnsi="Times New Roman" w:cs="Times New Roman"/>
            <w:color w:val="000000"/>
            <w:sz w:val="24"/>
            <w:szCs w:val="24"/>
            <w:highlight w:val="black"/>
          </w:rPr>
          <w:t>3.2</w:t>
        </w:r>
      </w:ins>
      <w:ins w:id="310" w:author="Gustavo Junqueira Campos" w:date="2016-05-24T16:06:00Z">
        <w:r w:rsidR="003F7C51" w:rsidRPr="003F7C51">
          <w:rPr>
            <w:rFonts w:ascii="Times New Roman" w:hAnsi="Times New Roman" w:cs="Times New Roman"/>
            <w:color w:val="000000"/>
            <w:sz w:val="24"/>
            <w:szCs w:val="24"/>
            <w:highlight w:val="black"/>
          </w:rPr>
          <w:t xml:space="preserve"> DA NOTA T</w:t>
        </w:r>
      </w:ins>
      <w:ins w:id="311" w:author="Gustavo Junqueira Campos" w:date="2016-05-24T16:07:00Z">
        <w:r w:rsidR="003F7C51" w:rsidRPr="003F7C51">
          <w:rPr>
            <w:rFonts w:ascii="Times New Roman" w:hAnsi="Times New Roman" w:cs="Times New Roman"/>
            <w:color w:val="000000"/>
            <w:sz w:val="24"/>
            <w:szCs w:val="24"/>
            <w:highlight w:val="black"/>
          </w:rPr>
          <w:t>ÉCNICA</w:t>
        </w:r>
        <w:r w:rsidR="003F7C51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ins>
    </w:p>
    <w:p w:rsidR="00A727BB" w:rsidRPr="00641E9B" w:rsidRDefault="0063523A" w:rsidP="00A727BB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color w:val="000000"/>
          <w:sz w:val="24"/>
          <w:szCs w:val="24"/>
        </w:rPr>
        <w:t>§ 2</w:t>
      </w:r>
      <w:r w:rsidR="00A727BB" w:rsidRPr="00641E9B">
        <w:rPr>
          <w:rFonts w:ascii="Times New Roman" w:hAnsi="Times New Roman" w:cs="Times New Roman"/>
          <w:color w:val="000000"/>
          <w:sz w:val="24"/>
          <w:szCs w:val="24"/>
          <w:u w:val="single"/>
          <w:vertAlign w:val="superscript"/>
        </w:rPr>
        <w:t>o</w:t>
      </w:r>
      <w:r w:rsidR="00A727BB" w:rsidRPr="00641E9B">
        <w:rPr>
          <w:rFonts w:ascii="Times New Roman" w:hAnsi="Times New Roman" w:cs="Times New Roman"/>
          <w:color w:val="000000"/>
          <w:sz w:val="24"/>
          <w:szCs w:val="24"/>
        </w:rPr>
        <w:t>  Deferida a prioridade, o requerimento receberá identificação própria que evidencie o regime de tramitação prioritária.</w:t>
      </w:r>
    </w:p>
    <w:p w:rsidR="00A727BB" w:rsidRPr="00641E9B" w:rsidRDefault="00A727BB" w:rsidP="00A727BB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1E9B">
        <w:rPr>
          <w:rFonts w:ascii="Times New Roman" w:hAnsi="Times New Roman" w:cs="Times New Roman"/>
          <w:color w:val="000000"/>
          <w:sz w:val="24"/>
          <w:szCs w:val="24"/>
        </w:rPr>
        <w:t>CAPITULO VI</w:t>
      </w:r>
    </w:p>
    <w:p w:rsidR="00A727BB" w:rsidRPr="00641E9B" w:rsidRDefault="00A727BB" w:rsidP="00A727BB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1E9B">
        <w:rPr>
          <w:rFonts w:ascii="Times New Roman" w:hAnsi="Times New Roman" w:cs="Times New Roman"/>
          <w:color w:val="000000"/>
          <w:sz w:val="24"/>
          <w:szCs w:val="24"/>
        </w:rPr>
        <w:t>DAS DISPOSIÇÕES FINAIS</w:t>
      </w:r>
    </w:p>
    <w:p w:rsidR="00CF7B30" w:rsidRDefault="00334973" w:rsidP="00A727BB">
      <w:pPr>
        <w:pStyle w:val="Recuodecorpodetexto"/>
        <w:ind w:left="0"/>
        <w:jc w:val="both"/>
      </w:pPr>
      <w:r w:rsidRPr="00641E9B">
        <w:tab/>
      </w:r>
      <w:r w:rsidR="0063523A" w:rsidRPr="00641E9B">
        <w:t xml:space="preserve">Art. </w:t>
      </w:r>
      <w:r w:rsidR="000C4115" w:rsidRPr="00641E9B">
        <w:t>22.</w:t>
      </w:r>
      <w:r w:rsidRPr="00641E9B">
        <w:t xml:space="preserve">  Os endereços físicos e eletrônicos do Protocolo Geral e dos Núcleos podem ser encontrados no sítio institucional da ANS na internet (</w:t>
      </w:r>
      <w:hyperlink r:id="rId10" w:history="1">
        <w:r w:rsidRPr="00641E9B">
          <w:rPr>
            <w:rStyle w:val="Hyperlink"/>
          </w:rPr>
          <w:t>www.ans.gov.br</w:t>
        </w:r>
      </w:hyperlink>
      <w:r w:rsidRPr="00641E9B">
        <w:rPr>
          <w:rStyle w:val="Hyperlink"/>
        </w:rPr>
        <w:t>).</w:t>
      </w:r>
      <w:r w:rsidRPr="00641E9B">
        <w:t xml:space="preserve">  </w:t>
      </w:r>
      <w:r w:rsidR="000C4115" w:rsidRPr="00641E9B">
        <w:t xml:space="preserve"> </w:t>
      </w:r>
      <w:r w:rsidR="000C4115" w:rsidRPr="00641E9B">
        <w:tab/>
      </w:r>
    </w:p>
    <w:p w:rsidR="00A727BB" w:rsidRPr="00641E9B" w:rsidRDefault="00CF7B30" w:rsidP="00A727BB">
      <w:pPr>
        <w:pStyle w:val="Recuodecorpodetexto"/>
        <w:ind w:left="0"/>
        <w:jc w:val="both"/>
        <w:rPr>
          <w:color w:val="000000"/>
        </w:rPr>
      </w:pPr>
      <w:r>
        <w:t xml:space="preserve"> </w:t>
      </w:r>
      <w:r>
        <w:tab/>
      </w:r>
      <w:r w:rsidR="00A727BB" w:rsidRPr="00641E9B">
        <w:t xml:space="preserve"> </w:t>
      </w:r>
      <w:r w:rsidR="00A727BB" w:rsidRPr="00641E9B">
        <w:rPr>
          <w:color w:val="000000"/>
        </w:rPr>
        <w:t xml:space="preserve">Art. </w:t>
      </w:r>
      <w:r w:rsidR="000C4115" w:rsidRPr="00641E9B">
        <w:rPr>
          <w:color w:val="000000"/>
        </w:rPr>
        <w:t>23</w:t>
      </w:r>
      <w:r w:rsidR="00A727BB" w:rsidRPr="00641E9B">
        <w:rPr>
          <w:color w:val="000000"/>
        </w:rPr>
        <w:t>.  Para complementar informação ou solicitar esclarecimentos, a comunicação com o requerente poderá ser feita por qualquer meio, inclusive comunicação verbal, direta ou telefônica, correspondência, telegrama, fax ou correio eletrônico, registrando-se a circunstância.</w:t>
      </w:r>
    </w:p>
    <w:p w:rsidR="003F7C51" w:rsidRDefault="000C4115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Art. </w:t>
      </w:r>
      <w:r w:rsidRPr="00641E9B">
        <w:rPr>
          <w:rFonts w:ascii="Times New Roman" w:hAnsi="Times New Roman" w:cs="Times New Roman"/>
          <w:color w:val="000000"/>
          <w:sz w:val="24"/>
          <w:szCs w:val="24"/>
        </w:rPr>
        <w:t>24</w:t>
      </w:r>
      <w:r w:rsidR="00A727BB"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.  O requerente, no momento da realização de um dos pedidos de que trata esta Resolução, poderá requerer urgência, apresentando justificativa adequada e o prazo em que </w:t>
      </w:r>
      <w:r w:rsidR="006903F8"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pretende </w:t>
      </w:r>
      <w:r w:rsidR="00A727BB" w:rsidRPr="00641E9B">
        <w:rPr>
          <w:rFonts w:ascii="Times New Roman" w:hAnsi="Times New Roman" w:cs="Times New Roman"/>
          <w:color w:val="000000"/>
          <w:sz w:val="24"/>
          <w:szCs w:val="24"/>
        </w:rPr>
        <w:t>ser atendido.</w:t>
      </w:r>
      <w:ins w:id="312" w:author="Gustavo Junqueira Campos" w:date="2016-05-24T16:07:00Z">
        <w:r w:rsidR="003F7C51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r w:rsidR="008C3400">
          <w:rPr>
            <w:rFonts w:ascii="Times New Roman" w:hAnsi="Times New Roman" w:cs="Times New Roman"/>
            <w:color w:val="000000"/>
            <w:sz w:val="24"/>
            <w:szCs w:val="24"/>
            <w:highlight w:val="black"/>
          </w:rPr>
          <w:t xml:space="preserve">VER TÓPICO </w:t>
        </w:r>
      </w:ins>
      <w:ins w:id="313" w:author="Gustavo Junqueira Campos" w:date="2016-05-24T16:44:00Z">
        <w:r w:rsidR="008C3400">
          <w:rPr>
            <w:rFonts w:ascii="Times New Roman" w:hAnsi="Times New Roman" w:cs="Times New Roman"/>
            <w:color w:val="000000"/>
            <w:sz w:val="24"/>
            <w:szCs w:val="24"/>
            <w:highlight w:val="black"/>
          </w:rPr>
          <w:t>3</w:t>
        </w:r>
      </w:ins>
      <w:ins w:id="314" w:author="Gustavo Junqueira Campos" w:date="2016-05-24T16:07:00Z">
        <w:r w:rsidR="003F7C51" w:rsidRPr="003F7C51">
          <w:rPr>
            <w:rFonts w:ascii="Times New Roman" w:hAnsi="Times New Roman" w:cs="Times New Roman"/>
            <w:color w:val="000000"/>
            <w:sz w:val="24"/>
            <w:szCs w:val="24"/>
            <w:highlight w:val="black"/>
          </w:rPr>
          <w:t>.</w:t>
        </w:r>
      </w:ins>
      <w:ins w:id="315" w:author="Gustavo Junqueira Campos" w:date="2016-05-24T16:44:00Z">
        <w:r w:rsidR="008C3400">
          <w:rPr>
            <w:rFonts w:ascii="Times New Roman" w:hAnsi="Times New Roman" w:cs="Times New Roman"/>
            <w:color w:val="000000"/>
            <w:sz w:val="24"/>
            <w:szCs w:val="24"/>
            <w:highlight w:val="black"/>
          </w:rPr>
          <w:t>2</w:t>
        </w:r>
      </w:ins>
      <w:ins w:id="316" w:author="Gustavo Junqueira Campos" w:date="2016-05-24T16:07:00Z">
        <w:r w:rsidR="003F7C51" w:rsidRPr="003F7C51">
          <w:rPr>
            <w:rFonts w:ascii="Times New Roman" w:hAnsi="Times New Roman" w:cs="Times New Roman"/>
            <w:color w:val="000000"/>
            <w:sz w:val="24"/>
            <w:szCs w:val="24"/>
            <w:highlight w:val="black"/>
          </w:rPr>
          <w:t xml:space="preserve"> DA NOTA TÉCNICA</w:t>
        </w:r>
      </w:ins>
    </w:p>
    <w:p w:rsidR="00F733DE" w:rsidRPr="009566E2" w:rsidRDefault="000C4115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E9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color w:val="000000"/>
          <w:sz w:val="24"/>
          <w:szCs w:val="24"/>
        </w:rPr>
        <w:t>Parágrafo único.</w:t>
      </w:r>
      <w:r w:rsidR="006903F8"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 Desde que exequível</w:t>
      </w:r>
      <w:del w:id="317" w:author="Gustavo Junqueira Campos" w:date="2016-05-23T16:03:00Z">
        <w:r w:rsidR="006903F8" w:rsidRPr="00641E9B" w:rsidDel="008C005A">
          <w:rPr>
            <w:rFonts w:ascii="Times New Roman" w:hAnsi="Times New Roman" w:cs="Times New Roman"/>
            <w:color w:val="000000"/>
            <w:sz w:val="24"/>
            <w:szCs w:val="24"/>
          </w:rPr>
          <w:delText xml:space="preserve"> </w:delText>
        </w:r>
      </w:del>
      <w:r w:rsidR="006903F8" w:rsidRPr="00641E9B">
        <w:rPr>
          <w:rFonts w:ascii="Times New Roman" w:hAnsi="Times New Roman" w:cs="Times New Roman"/>
          <w:color w:val="000000"/>
          <w:sz w:val="24"/>
          <w:szCs w:val="24"/>
        </w:rPr>
        <w:t>, os prazos para atendimento dispostos na presente Resolução poderão ser reduzidos caso a unidade organizacional competente verifique pertinência do requerimento de urgência.</w:t>
      </w:r>
      <w:r w:rsidR="00A727BB"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CF7B30" w:rsidRDefault="00F11CDC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ab/>
        <w:t xml:space="preserve">Art. 25. </w:t>
      </w:r>
      <w:ins w:id="318" w:author="Gustavo Junqueira Campos" w:date="2016-05-23T16:03:00Z">
        <w:r w:rsidR="008C005A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641E9B">
        <w:rPr>
          <w:rFonts w:ascii="Times New Roman" w:hAnsi="Times New Roman" w:cs="Times New Roman"/>
          <w:sz w:val="24"/>
          <w:szCs w:val="24"/>
        </w:rPr>
        <w:t>Até que entre em vigor norma geral sobre comunicação eletrônica no âmbito da ANS, cada Diretoria</w:t>
      </w:r>
      <w:del w:id="319" w:author="Gustavo Junqueira Campos" w:date="2016-05-23T16:03:00Z">
        <w:r w:rsidRPr="00641E9B" w:rsidDel="008C005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641E9B">
        <w:rPr>
          <w:rFonts w:ascii="Times New Roman" w:hAnsi="Times New Roman" w:cs="Times New Roman"/>
          <w:sz w:val="24"/>
          <w:szCs w:val="24"/>
        </w:rPr>
        <w:t>, observados os princípios que regem a Pol</w:t>
      </w:r>
      <w:r w:rsidR="00CF2D43" w:rsidRPr="00641E9B">
        <w:rPr>
          <w:rFonts w:ascii="Times New Roman" w:hAnsi="Times New Roman" w:cs="Times New Roman"/>
          <w:sz w:val="24"/>
          <w:szCs w:val="24"/>
        </w:rPr>
        <w:t>ítica de Segurança da Informaçã</w:t>
      </w:r>
      <w:r w:rsidRPr="00641E9B">
        <w:rPr>
          <w:rFonts w:ascii="Times New Roman" w:hAnsi="Times New Roman" w:cs="Times New Roman"/>
          <w:sz w:val="24"/>
          <w:szCs w:val="24"/>
        </w:rPr>
        <w:t>o</w:t>
      </w:r>
      <w:del w:id="320" w:author="Gustavo Junqueira Campos" w:date="2016-05-23T16:04:00Z">
        <w:r w:rsidR="00CF2D43" w:rsidRPr="00641E9B" w:rsidDel="008C005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641E9B">
        <w:rPr>
          <w:rFonts w:ascii="Times New Roman" w:hAnsi="Times New Roman" w:cs="Times New Roman"/>
          <w:sz w:val="24"/>
          <w:szCs w:val="24"/>
        </w:rPr>
        <w:t>, tais como confidencialidade</w:t>
      </w:r>
      <w:del w:id="321" w:author="Gustavo Junqueira Campos" w:date="2016-05-23T16:04:00Z">
        <w:r w:rsidRPr="00641E9B" w:rsidDel="008C005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641E9B">
        <w:rPr>
          <w:rFonts w:ascii="Times New Roman" w:hAnsi="Times New Roman" w:cs="Times New Roman"/>
          <w:sz w:val="24"/>
          <w:szCs w:val="24"/>
        </w:rPr>
        <w:t>, integridade e disponibilidade, poder</w:t>
      </w:r>
      <w:r w:rsidR="00CF2D43" w:rsidRPr="00641E9B">
        <w:rPr>
          <w:rFonts w:ascii="Times New Roman" w:hAnsi="Times New Roman" w:cs="Times New Roman"/>
          <w:sz w:val="24"/>
          <w:szCs w:val="24"/>
        </w:rPr>
        <w:t>á implementá</w:t>
      </w:r>
      <w:r w:rsidR="00F12FE1" w:rsidRPr="00641E9B">
        <w:rPr>
          <w:rFonts w:ascii="Times New Roman" w:hAnsi="Times New Roman" w:cs="Times New Roman"/>
          <w:sz w:val="24"/>
          <w:szCs w:val="24"/>
        </w:rPr>
        <w:t>-</w:t>
      </w:r>
      <w:r w:rsidR="00CF2D43" w:rsidRPr="00641E9B">
        <w:rPr>
          <w:rFonts w:ascii="Times New Roman" w:hAnsi="Times New Roman" w:cs="Times New Roman"/>
          <w:sz w:val="24"/>
          <w:szCs w:val="24"/>
        </w:rPr>
        <w:t xml:space="preserve">la em seus processos de trabalho, sem prejuízo da </w:t>
      </w: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CF2D43" w:rsidRPr="00641E9B">
        <w:rPr>
          <w:rFonts w:ascii="Times New Roman" w:hAnsi="Times New Roman" w:cs="Times New Roman"/>
          <w:sz w:val="24"/>
          <w:szCs w:val="24"/>
        </w:rPr>
        <w:t>manutenção dos canais de comunicação por meio eletrônico  existentes.</w:t>
      </w:r>
      <w:r w:rsidR="000C4115" w:rsidRPr="00641E9B">
        <w:rPr>
          <w:rFonts w:ascii="Times New Roman" w:hAnsi="Times New Roman" w:cs="Times New Roman"/>
          <w:sz w:val="24"/>
          <w:szCs w:val="24"/>
        </w:rPr>
        <w:tab/>
      </w:r>
    </w:p>
    <w:p w:rsidR="00A727BB" w:rsidRPr="00641E9B" w:rsidRDefault="00CF7B30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Art. </w:t>
      </w:r>
      <w:r w:rsidR="00170E0F" w:rsidRPr="00641E9B">
        <w:rPr>
          <w:rFonts w:ascii="Times New Roman" w:hAnsi="Times New Roman" w:cs="Times New Roman"/>
          <w:sz w:val="24"/>
          <w:szCs w:val="24"/>
        </w:rPr>
        <w:t>26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. </w:t>
      </w:r>
      <w:r w:rsidR="000C4115"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641E9B">
        <w:rPr>
          <w:rFonts w:ascii="Times New Roman" w:hAnsi="Times New Roman" w:cs="Times New Roman"/>
          <w:sz w:val="24"/>
          <w:szCs w:val="24"/>
        </w:rPr>
        <w:t>O disposto nesta Resolução referente à audiência com particular não se aplica às hipóteses de atendimento direto ao público realizado pelos Núcleos da ANS.</w:t>
      </w:r>
      <w:r w:rsidR="00A727BB" w:rsidRPr="00641E9B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A727BB" w:rsidRDefault="000C4115" w:rsidP="00A727BB">
      <w:pPr>
        <w:autoSpaceDE w:val="0"/>
        <w:autoSpaceDN w:val="0"/>
        <w:adjustRightInd w:val="0"/>
        <w:jc w:val="both"/>
        <w:rPr>
          <w:ins w:id="322" w:author="Maria Cecilia Cordeiro de Oliveira" w:date="2016-05-25T12:41:00Z"/>
          <w:rFonts w:ascii="Times New Roman" w:hAnsi="Times New Roman" w:cs="Times New Roman"/>
          <w:color w:val="000000"/>
          <w:sz w:val="24"/>
          <w:szCs w:val="24"/>
        </w:rPr>
      </w:pPr>
      <w:r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 Art. 2</w:t>
      </w:r>
      <w:r w:rsidR="00170E0F" w:rsidRPr="00641E9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A727BB"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27BB"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As solicitações de reunião com os membros que </w:t>
      </w:r>
      <w:r w:rsidR="00A727BB" w:rsidRPr="00BE672B">
        <w:rPr>
          <w:rFonts w:ascii="Times New Roman" w:hAnsi="Times New Roman" w:cs="Times New Roman"/>
          <w:color w:val="000000"/>
          <w:sz w:val="24"/>
          <w:szCs w:val="24"/>
        </w:rPr>
        <w:t>atuam</w:t>
      </w:r>
      <w:r w:rsidR="00BE67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27BB" w:rsidRPr="00BE672B">
        <w:rPr>
          <w:rFonts w:ascii="Times New Roman" w:hAnsi="Times New Roman" w:cs="Times New Roman"/>
          <w:color w:val="000000"/>
          <w:sz w:val="24"/>
          <w:szCs w:val="24"/>
        </w:rPr>
        <w:t>na</w:t>
      </w:r>
      <w:r w:rsidR="00A727BB"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 Procuradoria Federal junto a ANS regem-se por norma própria.</w:t>
      </w:r>
      <w:r w:rsidR="008A592F"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76E68" w:rsidRPr="00641E9B" w:rsidRDefault="00BE672B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ins w:id="323" w:author="Gustavo Junqueira Campos" w:date="2016-05-25T13:59:00Z">
        <w:r w:rsidRPr="00BE672B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r w:rsidRPr="00BE672B">
          <w:rPr>
            <w:rFonts w:ascii="Times New Roman" w:hAnsi="Times New Roman" w:cs="Times New Roman"/>
            <w:color w:val="000000"/>
            <w:sz w:val="24"/>
            <w:szCs w:val="24"/>
          </w:rPr>
          <w:tab/>
        </w:r>
      </w:ins>
      <w:ins w:id="324" w:author="Maria Cecilia Cordeiro de Oliveira" w:date="2016-05-25T12:41:00Z">
        <w:r w:rsidR="00876E68" w:rsidRPr="00BE672B">
          <w:rPr>
            <w:rFonts w:ascii="Times New Roman" w:hAnsi="Times New Roman" w:cs="Times New Roman"/>
            <w:color w:val="000000"/>
            <w:sz w:val="24"/>
            <w:szCs w:val="24"/>
          </w:rPr>
          <w:t xml:space="preserve">Parágrafo único. </w:t>
        </w:r>
      </w:ins>
      <w:ins w:id="325" w:author="Maria Cecilia Cordeiro de Oliveira" w:date="2016-05-25T12:42:00Z">
        <w:r w:rsidR="00876E68" w:rsidRPr="00BE672B">
          <w:rPr>
            <w:rFonts w:ascii="Times New Roman" w:hAnsi="Times New Roman" w:cs="Times New Roman"/>
            <w:color w:val="000000"/>
            <w:sz w:val="24"/>
            <w:szCs w:val="24"/>
          </w:rPr>
          <w:t>Também deverão ser observadas eventuais normas pr</w:t>
        </w:r>
      </w:ins>
      <w:ins w:id="326" w:author="Maria Cecilia Cordeiro de Oliveira" w:date="2016-05-25T12:43:00Z">
        <w:r w:rsidR="00876E68" w:rsidRPr="00BE672B">
          <w:rPr>
            <w:rFonts w:ascii="Times New Roman" w:hAnsi="Times New Roman" w:cs="Times New Roman"/>
            <w:color w:val="000000"/>
            <w:sz w:val="24"/>
            <w:szCs w:val="24"/>
          </w:rPr>
          <w:t>óprias existentes dos o</w:t>
        </w:r>
      </w:ins>
      <w:ins w:id="327" w:author="Maria Cecilia Cordeiro de Oliveira" w:date="2016-05-25T12:41:00Z">
        <w:r w:rsidR="00876E68" w:rsidRPr="00BE672B">
          <w:rPr>
            <w:rFonts w:ascii="Times New Roman" w:hAnsi="Times New Roman" w:cs="Times New Roman"/>
            <w:color w:val="000000"/>
            <w:sz w:val="24"/>
            <w:szCs w:val="24"/>
          </w:rPr>
          <w:t xml:space="preserve">utros </w:t>
        </w:r>
      </w:ins>
      <w:ins w:id="328" w:author="Maria Cecilia Cordeiro de Oliveira" w:date="2016-05-25T12:42:00Z">
        <w:r w:rsidR="00876E68" w:rsidRPr="00BE672B">
          <w:rPr>
            <w:rFonts w:ascii="Times New Roman" w:hAnsi="Times New Roman" w:cs="Times New Roman"/>
            <w:color w:val="000000"/>
            <w:sz w:val="24"/>
            <w:szCs w:val="24"/>
          </w:rPr>
          <w:t>órgão</w:t>
        </w:r>
      </w:ins>
      <w:ins w:id="329" w:author="Gustavo Junqueira Campos" w:date="2016-05-25T14:00:00Z">
        <w:r w:rsidRPr="00BE672B">
          <w:rPr>
            <w:rFonts w:ascii="Times New Roman" w:hAnsi="Times New Roman" w:cs="Times New Roman"/>
            <w:color w:val="000000"/>
            <w:sz w:val="24"/>
            <w:szCs w:val="24"/>
          </w:rPr>
          <w:t>s</w:t>
        </w:r>
      </w:ins>
      <w:ins w:id="330" w:author="Maria Cecilia Cordeiro de Oliveira" w:date="2016-05-25T12:42:00Z">
        <w:r w:rsidR="00876E68" w:rsidRPr="00BE672B">
          <w:rPr>
            <w:rFonts w:ascii="Times New Roman" w:hAnsi="Times New Roman" w:cs="Times New Roman"/>
            <w:color w:val="000000"/>
            <w:sz w:val="24"/>
            <w:szCs w:val="24"/>
          </w:rPr>
          <w:t xml:space="preserve"> vinculados à ANS </w:t>
        </w:r>
      </w:ins>
      <w:ins w:id="331" w:author="Maria Cecilia Cordeiro de Oliveira" w:date="2016-05-25T12:43:00Z">
        <w:r w:rsidR="00876E68" w:rsidRPr="00BE672B">
          <w:rPr>
            <w:rFonts w:ascii="Times New Roman" w:hAnsi="Times New Roman" w:cs="Times New Roman"/>
            <w:color w:val="000000"/>
            <w:sz w:val="24"/>
            <w:szCs w:val="24"/>
          </w:rPr>
          <w:t xml:space="preserve">quando </w:t>
        </w:r>
      </w:ins>
      <w:ins w:id="332" w:author="Maria Cecilia Cordeiro de Oliveira" w:date="2016-05-25T12:45:00Z">
        <w:r w:rsidR="00876E68" w:rsidRPr="00BE672B">
          <w:rPr>
            <w:rFonts w:ascii="Times New Roman" w:hAnsi="Times New Roman" w:cs="Times New Roman"/>
            <w:color w:val="000000"/>
            <w:sz w:val="24"/>
            <w:szCs w:val="24"/>
          </w:rPr>
          <w:t xml:space="preserve">elas </w:t>
        </w:r>
      </w:ins>
      <w:ins w:id="333" w:author="Maria Cecilia Cordeiro de Oliveira" w:date="2016-05-25T12:42:00Z">
        <w:r w:rsidR="00876E68" w:rsidRPr="00BE672B">
          <w:rPr>
            <w:rFonts w:ascii="Times New Roman" w:hAnsi="Times New Roman" w:cs="Times New Roman"/>
            <w:color w:val="000000"/>
            <w:sz w:val="24"/>
            <w:szCs w:val="24"/>
          </w:rPr>
          <w:t>dispuserem sobre reunião com particulares</w:t>
        </w:r>
      </w:ins>
      <w:ins w:id="334" w:author="Maria Cecilia Cordeiro de Oliveira" w:date="2016-05-25T12:45:00Z">
        <w:r w:rsidR="00876E68" w:rsidRPr="00BE672B">
          <w:rPr>
            <w:rFonts w:ascii="Times New Roman" w:hAnsi="Times New Roman" w:cs="Times New Roman"/>
            <w:color w:val="000000"/>
            <w:sz w:val="24"/>
            <w:szCs w:val="24"/>
          </w:rPr>
          <w:t>.</w:t>
        </w:r>
      </w:ins>
      <w:ins w:id="335" w:author="Maria Cecilia Cordeiro de Oliveira" w:date="2016-05-25T12:42:00Z">
        <w:r w:rsidR="00876E68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ins>
      <w:ins w:id="336" w:author="Gustavo Junqueira Campos" w:date="2016-05-25T14:00:00Z">
        <w:r w:rsidRPr="0034121D">
          <w:rPr>
            <w:rFonts w:ascii="Times New Roman" w:hAnsi="Times New Roman" w:cs="Times New Roman"/>
            <w:color w:val="000000"/>
            <w:sz w:val="24"/>
            <w:szCs w:val="24"/>
            <w:highlight w:val="black"/>
          </w:rPr>
          <w:t>VER TÓPICO 2.4 DA NOTA TÉCNICA</w:t>
        </w:r>
      </w:ins>
    </w:p>
    <w:p w:rsidR="00A727BB" w:rsidRPr="00641E9B" w:rsidRDefault="000C4115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E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color w:val="000000"/>
          <w:sz w:val="24"/>
          <w:szCs w:val="24"/>
        </w:rPr>
        <w:t>Art. 2</w:t>
      </w:r>
      <w:r w:rsidR="00170E0F" w:rsidRPr="00641E9B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A727BB" w:rsidRPr="00641E9B">
        <w:rPr>
          <w:rFonts w:ascii="Times New Roman" w:hAnsi="Times New Roman" w:cs="Times New Roman"/>
          <w:color w:val="000000"/>
          <w:sz w:val="24"/>
          <w:szCs w:val="24"/>
        </w:rPr>
        <w:t>.  As solicitações de vistas, cópias, certidões e audiências promovidas por órgãos ou entidades públicas, no exercício de suas funções institucionais, observarão as legislações próprias quando dispuserem de forma distinta desta Resolução.</w:t>
      </w:r>
    </w:p>
    <w:p w:rsidR="00A727BB" w:rsidRPr="00641E9B" w:rsidRDefault="000C4115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>Art. 2</w:t>
      </w:r>
      <w:r w:rsidR="00170E0F" w:rsidRPr="00641E9B">
        <w:rPr>
          <w:rFonts w:ascii="Times New Roman" w:hAnsi="Times New Roman" w:cs="Times New Roman"/>
          <w:sz w:val="24"/>
          <w:szCs w:val="24"/>
        </w:rPr>
        <w:t>9</w:t>
      </w:r>
      <w:r w:rsidR="00A727BB" w:rsidRPr="00641E9B">
        <w:rPr>
          <w:rFonts w:ascii="Times New Roman" w:hAnsi="Times New Roman" w:cs="Times New Roman"/>
          <w:sz w:val="24"/>
          <w:szCs w:val="24"/>
        </w:rPr>
        <w:t>.  Caso ocorra eventual direcionamento equivocado de pedido protocolado à unidade organizacional da ANS não relacionado à sua área de atuação, esta deverá encaminhá-lo ao setor competente ou ao Protocolo Geral da ANS, tão logo verifique sua incompetência.</w:t>
      </w:r>
    </w:p>
    <w:p w:rsidR="00A727BB" w:rsidRPr="00E24440" w:rsidRDefault="000C4115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>Art.</w:t>
      </w:r>
      <w:r w:rsidR="00170E0F" w:rsidRPr="00641E9B">
        <w:rPr>
          <w:rFonts w:ascii="Times New Roman" w:hAnsi="Times New Roman" w:cs="Times New Roman"/>
          <w:sz w:val="24"/>
          <w:szCs w:val="24"/>
        </w:rPr>
        <w:t>30</w:t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. </w:t>
      </w: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E24440">
        <w:rPr>
          <w:rFonts w:ascii="Times New Roman" w:hAnsi="Times New Roman" w:cs="Times New Roman"/>
          <w:sz w:val="24"/>
          <w:szCs w:val="24"/>
        </w:rPr>
        <w:t>Compete à Diretoria de Gestão da ANS expedir ato para definir os valores referentes ao custeio de cópias e transporte/postagem.</w:t>
      </w:r>
    </w:p>
    <w:p w:rsidR="00A727BB" w:rsidRPr="00E24440" w:rsidRDefault="000C4115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Pr="00E24440">
        <w:rPr>
          <w:rFonts w:ascii="Times New Roman" w:hAnsi="Times New Roman" w:cs="Times New Roman"/>
          <w:sz w:val="24"/>
          <w:szCs w:val="24"/>
        </w:rPr>
        <w:tab/>
      </w:r>
      <w:r w:rsidR="00A727BB" w:rsidRPr="00E24440">
        <w:rPr>
          <w:rFonts w:ascii="Times New Roman" w:hAnsi="Times New Roman" w:cs="Times New Roman"/>
          <w:sz w:val="24"/>
          <w:szCs w:val="24"/>
        </w:rPr>
        <w:t>Art.</w:t>
      </w:r>
      <w:r w:rsidR="00F733DE" w:rsidRPr="00E24440">
        <w:rPr>
          <w:rFonts w:ascii="Times New Roman" w:hAnsi="Times New Roman" w:cs="Times New Roman"/>
          <w:sz w:val="24"/>
          <w:szCs w:val="24"/>
        </w:rPr>
        <w:t>3</w:t>
      </w:r>
      <w:r w:rsidR="00170E0F" w:rsidRPr="00E24440">
        <w:rPr>
          <w:rFonts w:ascii="Times New Roman" w:hAnsi="Times New Roman" w:cs="Times New Roman"/>
          <w:sz w:val="24"/>
          <w:szCs w:val="24"/>
        </w:rPr>
        <w:t>1</w:t>
      </w:r>
      <w:r w:rsidR="00A727BB" w:rsidRPr="00E24440">
        <w:rPr>
          <w:rFonts w:ascii="Times New Roman" w:hAnsi="Times New Roman" w:cs="Times New Roman"/>
          <w:sz w:val="24"/>
          <w:szCs w:val="24"/>
        </w:rPr>
        <w:t>.  Os casos omissos serão decididos pela Diretoria Colegiada – DICOL.</w:t>
      </w:r>
    </w:p>
    <w:p w:rsidR="00A727BB" w:rsidRPr="00E24440" w:rsidRDefault="00D31533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Pr="00E24440">
        <w:rPr>
          <w:rFonts w:ascii="Times New Roman" w:hAnsi="Times New Roman" w:cs="Times New Roman"/>
          <w:sz w:val="24"/>
          <w:szCs w:val="24"/>
        </w:rPr>
        <w:tab/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Art. </w:t>
      </w:r>
      <w:r w:rsidR="00F733DE" w:rsidRPr="00E24440">
        <w:rPr>
          <w:rFonts w:ascii="Times New Roman" w:hAnsi="Times New Roman" w:cs="Times New Roman"/>
          <w:sz w:val="24"/>
          <w:szCs w:val="24"/>
        </w:rPr>
        <w:t>3</w:t>
      </w:r>
      <w:r w:rsidR="00170E0F" w:rsidRPr="00E24440">
        <w:rPr>
          <w:rFonts w:ascii="Times New Roman" w:hAnsi="Times New Roman" w:cs="Times New Roman"/>
          <w:sz w:val="24"/>
          <w:szCs w:val="24"/>
        </w:rPr>
        <w:t>2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. </w:t>
      </w:r>
      <w:r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E24440">
        <w:rPr>
          <w:rFonts w:ascii="Times New Roman" w:hAnsi="Times New Roman" w:cs="Times New Roman"/>
          <w:sz w:val="24"/>
          <w:szCs w:val="24"/>
        </w:rPr>
        <w:t>O artigo 86, da Resolução Normativa – RN nº197, de 16 de julho de 2009, passa a vigorar acrescida do seguinte parágrafo:</w:t>
      </w:r>
    </w:p>
    <w:p w:rsidR="00D31533" w:rsidRPr="00E24440" w:rsidRDefault="00245552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Pr="00E24440">
        <w:rPr>
          <w:rFonts w:ascii="Times New Roman" w:hAnsi="Times New Roman" w:cs="Times New Roman"/>
          <w:sz w:val="24"/>
          <w:szCs w:val="24"/>
        </w:rPr>
        <w:tab/>
      </w:r>
      <w:r w:rsidR="00A727BB" w:rsidRPr="00E24440">
        <w:rPr>
          <w:rFonts w:ascii="Times New Roman" w:hAnsi="Times New Roman" w:cs="Times New Roman"/>
          <w:sz w:val="24"/>
          <w:szCs w:val="24"/>
        </w:rPr>
        <w:t>“</w:t>
      </w:r>
      <w:r w:rsidR="00D31533" w:rsidRPr="00E24440">
        <w:rPr>
          <w:rFonts w:ascii="Times New Roman" w:hAnsi="Times New Roman" w:cs="Times New Roman"/>
          <w:sz w:val="24"/>
          <w:szCs w:val="24"/>
        </w:rPr>
        <w:t>Art. 86.  ......................................................................................................................</w:t>
      </w:r>
      <w:r w:rsidRPr="00E24440">
        <w:rPr>
          <w:rFonts w:ascii="Times New Roman" w:hAnsi="Times New Roman" w:cs="Times New Roman"/>
          <w:sz w:val="24"/>
          <w:szCs w:val="24"/>
        </w:rPr>
        <w:t>..............</w:t>
      </w:r>
    </w:p>
    <w:p w:rsidR="00D31533" w:rsidRPr="00E24440" w:rsidRDefault="00245552" w:rsidP="0024555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Pr="00E24440">
        <w:rPr>
          <w:rFonts w:ascii="Times New Roman" w:hAnsi="Times New Roman" w:cs="Times New Roman"/>
          <w:sz w:val="24"/>
          <w:szCs w:val="24"/>
        </w:rPr>
        <w:tab/>
      </w:r>
      <w:r w:rsidR="00D31533" w:rsidRPr="00E2444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  <w:r w:rsidRPr="00E24440">
        <w:rPr>
          <w:rFonts w:ascii="Times New Roman" w:hAnsi="Times New Roman" w:cs="Times New Roman"/>
          <w:sz w:val="24"/>
          <w:szCs w:val="24"/>
        </w:rPr>
        <w:t>....................</w:t>
      </w:r>
    </w:p>
    <w:p w:rsidR="00A727BB" w:rsidRPr="00E24440" w:rsidRDefault="00245552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Pr="00E24440">
        <w:rPr>
          <w:rFonts w:ascii="Times New Roman" w:hAnsi="Times New Roman" w:cs="Times New Roman"/>
          <w:sz w:val="24"/>
          <w:szCs w:val="24"/>
        </w:rPr>
        <w:tab/>
      </w:r>
      <w:r w:rsidR="00A727BB" w:rsidRPr="00E24440">
        <w:rPr>
          <w:rFonts w:ascii="Times New Roman" w:hAnsi="Times New Roman" w:cs="Times New Roman"/>
          <w:sz w:val="24"/>
          <w:szCs w:val="24"/>
        </w:rPr>
        <w:t>§</w:t>
      </w:r>
      <w:r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E24440">
        <w:rPr>
          <w:rFonts w:ascii="Times New Roman" w:hAnsi="Times New Roman" w:cs="Times New Roman"/>
          <w:sz w:val="24"/>
          <w:szCs w:val="24"/>
        </w:rPr>
        <w:t xml:space="preserve">4º </w:t>
      </w:r>
      <w:r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="00A727BB" w:rsidRPr="00E24440">
        <w:rPr>
          <w:rFonts w:ascii="Times New Roman" w:hAnsi="Times New Roman" w:cs="Times New Roman"/>
          <w:sz w:val="24"/>
          <w:szCs w:val="24"/>
        </w:rPr>
        <w:t>A DICOL, levando em consideração a relevância e a produção simultânea de efeitos internos e externos de ato normativo que dispõe sobre a matéria definida na alínea “d” do inciso II deste artigo, poderá determinar sua edição por meio de Resolução Normativa.”</w:t>
      </w:r>
    </w:p>
    <w:p w:rsidR="00F733DE" w:rsidRPr="00641E9B" w:rsidRDefault="00F733DE" w:rsidP="00F73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440">
        <w:rPr>
          <w:rFonts w:ascii="Times New Roman" w:hAnsi="Times New Roman" w:cs="Times New Roman"/>
          <w:sz w:val="24"/>
          <w:szCs w:val="24"/>
        </w:rPr>
        <w:t xml:space="preserve"> </w:t>
      </w:r>
      <w:r w:rsidRPr="00E24440">
        <w:rPr>
          <w:rFonts w:ascii="Times New Roman" w:hAnsi="Times New Roman" w:cs="Times New Roman"/>
          <w:sz w:val="24"/>
          <w:szCs w:val="24"/>
        </w:rPr>
        <w:tab/>
      </w:r>
      <w:r w:rsidR="004316D9" w:rsidRPr="00E24440">
        <w:rPr>
          <w:rFonts w:ascii="Times New Roman" w:hAnsi="Times New Roman" w:cs="Times New Roman"/>
          <w:sz w:val="24"/>
          <w:szCs w:val="24"/>
        </w:rPr>
        <w:t>Art</w:t>
      </w:r>
      <w:r w:rsidRPr="00E24440">
        <w:rPr>
          <w:rFonts w:ascii="Times New Roman" w:hAnsi="Times New Roman" w:cs="Times New Roman"/>
          <w:sz w:val="24"/>
          <w:szCs w:val="24"/>
        </w:rPr>
        <w:t>. 3</w:t>
      </w:r>
      <w:r w:rsidR="00170E0F" w:rsidRPr="00E24440">
        <w:rPr>
          <w:rFonts w:ascii="Times New Roman" w:hAnsi="Times New Roman" w:cs="Times New Roman"/>
          <w:sz w:val="24"/>
          <w:szCs w:val="24"/>
        </w:rPr>
        <w:t>3</w:t>
      </w:r>
      <w:r w:rsidRPr="00E24440">
        <w:rPr>
          <w:rFonts w:ascii="Times New Roman" w:hAnsi="Times New Roman" w:cs="Times New Roman"/>
          <w:sz w:val="24"/>
          <w:szCs w:val="24"/>
        </w:rPr>
        <w:t xml:space="preserve">.  </w:t>
      </w:r>
      <w:r w:rsidR="004316D9" w:rsidRPr="00E24440">
        <w:rPr>
          <w:rFonts w:ascii="Times New Roman" w:hAnsi="Times New Roman" w:cs="Times New Roman"/>
          <w:sz w:val="24"/>
          <w:szCs w:val="24"/>
        </w:rPr>
        <w:t xml:space="preserve"> O item 3.9 da Instrução de Serviço - IS nº 3, de 18 de dezembro de 2003, da</w:t>
      </w:r>
      <w:r w:rsidR="004316D9" w:rsidRPr="00641E9B">
        <w:rPr>
          <w:rFonts w:ascii="Times New Roman" w:hAnsi="Times New Roman" w:cs="Times New Roman"/>
          <w:sz w:val="24"/>
          <w:szCs w:val="24"/>
        </w:rPr>
        <w:t xml:space="preserve"> Diretoria de Gestão – DIGES, passa a vigorar sem o texto que sucede o título “Documento”, mantidos os subitens</w:t>
      </w:r>
      <w:r w:rsidRPr="00641E9B">
        <w:rPr>
          <w:rFonts w:ascii="Times New Roman" w:hAnsi="Times New Roman" w:cs="Times New Roman"/>
          <w:sz w:val="24"/>
          <w:szCs w:val="24"/>
        </w:rPr>
        <w:t>.</w:t>
      </w:r>
      <w:ins w:id="337" w:author="Maria Cecilia Cordeiro de Oliveira" w:date="2016-05-23T17:36:00Z">
        <w:r w:rsidR="00462786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</w:p>
    <w:p w:rsidR="004316D9" w:rsidRPr="00641E9B" w:rsidRDefault="004316D9" w:rsidP="00F73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7BB" w:rsidRPr="00641E9B" w:rsidRDefault="00D31533" w:rsidP="00A727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C25851">
        <w:rPr>
          <w:rFonts w:ascii="Times New Roman" w:hAnsi="Times New Roman" w:cs="Times New Roman"/>
          <w:sz w:val="24"/>
          <w:szCs w:val="24"/>
        </w:rPr>
        <w:t xml:space="preserve">Art. </w:t>
      </w:r>
      <w:r w:rsidR="00245552" w:rsidRPr="00C25851">
        <w:rPr>
          <w:rFonts w:ascii="Times New Roman" w:hAnsi="Times New Roman" w:cs="Times New Roman"/>
          <w:sz w:val="24"/>
          <w:szCs w:val="24"/>
        </w:rPr>
        <w:t>3</w:t>
      </w:r>
      <w:r w:rsidR="00170E0F" w:rsidRPr="00C25851">
        <w:rPr>
          <w:rFonts w:ascii="Times New Roman" w:hAnsi="Times New Roman" w:cs="Times New Roman"/>
          <w:sz w:val="24"/>
          <w:szCs w:val="24"/>
        </w:rPr>
        <w:t>4</w:t>
      </w:r>
      <w:r w:rsidR="00A727BB" w:rsidRPr="00C25851">
        <w:rPr>
          <w:rFonts w:ascii="Times New Roman" w:hAnsi="Times New Roman" w:cs="Times New Roman"/>
          <w:sz w:val="24"/>
          <w:szCs w:val="24"/>
        </w:rPr>
        <w:t xml:space="preserve">. </w:t>
      </w:r>
      <w:r w:rsidR="00245552" w:rsidRPr="00C25851">
        <w:rPr>
          <w:rFonts w:ascii="Times New Roman" w:hAnsi="Times New Roman" w:cs="Times New Roman"/>
          <w:sz w:val="24"/>
          <w:szCs w:val="24"/>
        </w:rPr>
        <w:t xml:space="preserve"> </w:t>
      </w:r>
      <w:del w:id="338" w:author="Gustavo Junqueira Campos" w:date="2016-05-24T12:47:00Z">
        <w:r w:rsidR="00A727BB" w:rsidRPr="00C217D4" w:rsidDel="00C217D4">
          <w:rPr>
            <w:rFonts w:ascii="Times New Roman" w:hAnsi="Times New Roman" w:cs="Times New Roman"/>
            <w:sz w:val="24"/>
            <w:szCs w:val="24"/>
          </w:rPr>
          <w:delText>Revogam-</w:delText>
        </w:r>
        <w:r w:rsidR="00A727BB" w:rsidRPr="00C25851" w:rsidDel="00C217D4">
          <w:rPr>
            <w:rFonts w:ascii="Times New Roman" w:hAnsi="Times New Roman" w:cs="Times New Roman"/>
            <w:sz w:val="24"/>
            <w:szCs w:val="24"/>
          </w:rPr>
          <w:delText xml:space="preserve">se </w:delText>
        </w:r>
      </w:del>
      <w:ins w:id="339" w:author="Gustavo Junqueira Campos" w:date="2016-05-24T12:47:00Z">
        <w:r w:rsidR="00C217D4">
          <w:rPr>
            <w:rFonts w:ascii="Times New Roman" w:hAnsi="Times New Roman" w:cs="Times New Roman"/>
            <w:sz w:val="24"/>
            <w:szCs w:val="24"/>
          </w:rPr>
          <w:t>Ficam revogados</w:t>
        </w:r>
      </w:ins>
      <w:ins w:id="340" w:author="Gustavo Junqueira Campos" w:date="2016-05-24T13:33:00Z">
        <w:r w:rsidR="006448B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A727BB" w:rsidRPr="00C25851">
        <w:rPr>
          <w:rFonts w:ascii="Times New Roman" w:hAnsi="Times New Roman" w:cs="Times New Roman"/>
          <w:sz w:val="24"/>
          <w:szCs w:val="24"/>
        </w:rPr>
        <w:t>o item 4.13 e respectivos subitens da Instrução de Serviço - IS nº 3, de 18 de dezembro de 2003, da Diretoria de Gestão - DIGES.</w:t>
      </w:r>
      <w:r w:rsidR="00481730" w:rsidRPr="00641E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7BB" w:rsidRPr="00641E9B" w:rsidRDefault="00245552" w:rsidP="00CF7B30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41E9B">
        <w:rPr>
          <w:rFonts w:ascii="Times New Roman" w:hAnsi="Times New Roman" w:cs="Times New Roman"/>
          <w:sz w:val="24"/>
          <w:szCs w:val="24"/>
        </w:rPr>
        <w:t xml:space="preserve"> </w:t>
      </w:r>
      <w:r w:rsidRPr="00641E9B">
        <w:rPr>
          <w:rFonts w:ascii="Times New Roman" w:hAnsi="Times New Roman" w:cs="Times New Roman"/>
          <w:sz w:val="24"/>
          <w:szCs w:val="24"/>
        </w:rPr>
        <w:tab/>
      </w:r>
      <w:r w:rsidR="00A727BB" w:rsidRPr="00641E9B">
        <w:rPr>
          <w:rFonts w:ascii="Times New Roman" w:hAnsi="Times New Roman" w:cs="Times New Roman"/>
          <w:sz w:val="24"/>
          <w:szCs w:val="24"/>
        </w:rPr>
        <w:t xml:space="preserve">Art. </w:t>
      </w:r>
      <w:r w:rsidR="00B248D4" w:rsidRPr="00641E9B">
        <w:rPr>
          <w:rFonts w:ascii="Times New Roman" w:hAnsi="Times New Roman" w:cs="Times New Roman"/>
          <w:sz w:val="24"/>
          <w:szCs w:val="24"/>
        </w:rPr>
        <w:t>3</w:t>
      </w:r>
      <w:r w:rsidR="00170E0F" w:rsidRPr="00641E9B">
        <w:rPr>
          <w:rFonts w:ascii="Times New Roman" w:hAnsi="Times New Roman" w:cs="Times New Roman"/>
          <w:sz w:val="24"/>
          <w:szCs w:val="24"/>
        </w:rPr>
        <w:t>5</w:t>
      </w:r>
      <w:r w:rsidR="00A727BB" w:rsidRPr="00641E9B">
        <w:rPr>
          <w:rFonts w:ascii="Times New Roman" w:hAnsi="Times New Roman" w:cs="Times New Roman"/>
          <w:sz w:val="24"/>
          <w:szCs w:val="24"/>
        </w:rPr>
        <w:t>.  Esta Resolução entra em vigor</w:t>
      </w:r>
      <w:r w:rsidR="00170E0F" w:rsidRPr="00641E9B">
        <w:rPr>
          <w:rFonts w:ascii="Times New Roman" w:hAnsi="Times New Roman" w:cs="Times New Roman"/>
          <w:sz w:val="24"/>
          <w:szCs w:val="24"/>
        </w:rPr>
        <w:t xml:space="preserve"> 30 (trinta) dias após a sua publicação</w:t>
      </w:r>
      <w:r w:rsidR="00A727BB" w:rsidRPr="00641E9B">
        <w:rPr>
          <w:rFonts w:ascii="Times New Roman" w:hAnsi="Times New Roman" w:cs="Times New Roman"/>
          <w:sz w:val="24"/>
          <w:szCs w:val="24"/>
        </w:rPr>
        <w:t>.</w:t>
      </w:r>
    </w:p>
    <w:p w:rsidR="00BA748A" w:rsidRPr="00CF7B30" w:rsidRDefault="00777288" w:rsidP="00CF7B30">
      <w:pPr>
        <w:autoSpaceDE w:val="0"/>
        <w:autoSpaceDN w:val="0"/>
        <w:adjustRightInd w:val="0"/>
        <w:spacing w:before="600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1E9B">
        <w:rPr>
          <w:rFonts w:ascii="Times New Roman" w:hAnsi="Times New Roman" w:cs="Times New Roman"/>
          <w:color w:val="000000"/>
          <w:sz w:val="24"/>
          <w:szCs w:val="24"/>
        </w:rPr>
        <w:t>JOSÉ CARLOS DE SOUZA ABRAHÃO</w:t>
      </w:r>
    </w:p>
    <w:p w:rsidR="00BA748A" w:rsidRDefault="00A727BB" w:rsidP="00641E9B">
      <w:pPr>
        <w:jc w:val="center"/>
      </w:pPr>
      <w:r w:rsidRPr="00641E9B">
        <w:rPr>
          <w:rFonts w:ascii="Times New Roman" w:hAnsi="Times New Roman" w:cs="Times New Roman"/>
          <w:sz w:val="24"/>
          <w:szCs w:val="24"/>
        </w:rPr>
        <w:t>Diretor-Presidente</w:t>
      </w:r>
    </w:p>
    <w:p w:rsidR="00F738F2" w:rsidRDefault="00F738F2" w:rsidP="00106389"/>
    <w:sectPr w:rsidR="00F738F2" w:rsidSect="000F29F4">
      <w:headerReference w:type="default" r:id="rId11"/>
      <w:footerReference w:type="default" r:id="rId12"/>
      <w:pgSz w:w="11906" w:h="16838"/>
      <w:pgMar w:top="1701" w:right="1133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923" w:rsidRDefault="00CE7923">
      <w:pPr>
        <w:spacing w:after="0" w:line="240" w:lineRule="auto"/>
      </w:pPr>
      <w:r>
        <w:separator/>
      </w:r>
    </w:p>
  </w:endnote>
  <w:endnote w:type="continuationSeparator" w:id="0">
    <w:p w:rsidR="00CE7923" w:rsidRDefault="00CE7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4778417"/>
      <w:docPartObj>
        <w:docPartGallery w:val="Page Numbers (Bottom of Page)"/>
        <w:docPartUnique/>
      </w:docPartObj>
    </w:sdtPr>
    <w:sdtEndPr/>
    <w:sdtContent>
      <w:p w:rsidR="00621897" w:rsidRDefault="00A3228F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55F">
          <w:rPr>
            <w:noProof/>
          </w:rPr>
          <w:t>1</w:t>
        </w:r>
        <w:r>
          <w:fldChar w:fldCharType="end"/>
        </w:r>
      </w:p>
    </w:sdtContent>
  </w:sdt>
  <w:p w:rsidR="00621897" w:rsidRDefault="00B1655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923" w:rsidRDefault="00CE7923">
      <w:pPr>
        <w:spacing w:after="0" w:line="240" w:lineRule="auto"/>
      </w:pPr>
      <w:r>
        <w:separator/>
      </w:r>
    </w:p>
  </w:footnote>
  <w:footnote w:type="continuationSeparator" w:id="0">
    <w:p w:rsidR="00CE7923" w:rsidRDefault="00CE7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897" w:rsidRDefault="00B1655F" w:rsidP="00005BCD">
    <w:pPr>
      <w:pStyle w:val="Cabealh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7BB"/>
    <w:rsid w:val="00011823"/>
    <w:rsid w:val="000229FB"/>
    <w:rsid w:val="00026541"/>
    <w:rsid w:val="00027B0F"/>
    <w:rsid w:val="000330FE"/>
    <w:rsid w:val="000360D9"/>
    <w:rsid w:val="000365C0"/>
    <w:rsid w:val="000407AA"/>
    <w:rsid w:val="00045A47"/>
    <w:rsid w:val="000507C6"/>
    <w:rsid w:val="00060AB2"/>
    <w:rsid w:val="00076B42"/>
    <w:rsid w:val="0008017F"/>
    <w:rsid w:val="000815E2"/>
    <w:rsid w:val="00087296"/>
    <w:rsid w:val="000A5062"/>
    <w:rsid w:val="000B61A0"/>
    <w:rsid w:val="000C4115"/>
    <w:rsid w:val="000C63D9"/>
    <w:rsid w:val="000C70CE"/>
    <w:rsid w:val="000D15D4"/>
    <w:rsid w:val="000E3331"/>
    <w:rsid w:val="000F29F4"/>
    <w:rsid w:val="000F2E61"/>
    <w:rsid w:val="000F4271"/>
    <w:rsid w:val="00104951"/>
    <w:rsid w:val="00105BD3"/>
    <w:rsid w:val="00106389"/>
    <w:rsid w:val="00126007"/>
    <w:rsid w:val="00140988"/>
    <w:rsid w:val="001479E9"/>
    <w:rsid w:val="0015283A"/>
    <w:rsid w:val="00154051"/>
    <w:rsid w:val="00170E0F"/>
    <w:rsid w:val="00172FA9"/>
    <w:rsid w:val="0017498D"/>
    <w:rsid w:val="00180F91"/>
    <w:rsid w:val="00191419"/>
    <w:rsid w:val="001A1CC1"/>
    <w:rsid w:val="001A4829"/>
    <w:rsid w:val="001C4E1F"/>
    <w:rsid w:val="001D0185"/>
    <w:rsid w:val="00202BB9"/>
    <w:rsid w:val="00205AC6"/>
    <w:rsid w:val="0021699E"/>
    <w:rsid w:val="00217C95"/>
    <w:rsid w:val="002312F8"/>
    <w:rsid w:val="00232B86"/>
    <w:rsid w:val="002454B8"/>
    <w:rsid w:val="00245552"/>
    <w:rsid w:val="002522D5"/>
    <w:rsid w:val="00272B70"/>
    <w:rsid w:val="00277146"/>
    <w:rsid w:val="00286C4E"/>
    <w:rsid w:val="002A4848"/>
    <w:rsid w:val="002A4987"/>
    <w:rsid w:val="002B46CB"/>
    <w:rsid w:val="002B5903"/>
    <w:rsid w:val="002B5E11"/>
    <w:rsid w:val="002B6B6D"/>
    <w:rsid w:val="002C5136"/>
    <w:rsid w:val="002C5E43"/>
    <w:rsid w:val="002C5EDB"/>
    <w:rsid w:val="002D723E"/>
    <w:rsid w:val="002E6480"/>
    <w:rsid w:val="002F7A3F"/>
    <w:rsid w:val="00301164"/>
    <w:rsid w:val="00334973"/>
    <w:rsid w:val="0034121D"/>
    <w:rsid w:val="00341FB2"/>
    <w:rsid w:val="003500F2"/>
    <w:rsid w:val="00351A29"/>
    <w:rsid w:val="00353DF2"/>
    <w:rsid w:val="00355F59"/>
    <w:rsid w:val="0036381B"/>
    <w:rsid w:val="003652FD"/>
    <w:rsid w:val="00372353"/>
    <w:rsid w:val="00382E37"/>
    <w:rsid w:val="00385A6B"/>
    <w:rsid w:val="003912FE"/>
    <w:rsid w:val="0039636C"/>
    <w:rsid w:val="003A3CE2"/>
    <w:rsid w:val="003B1680"/>
    <w:rsid w:val="003B3D90"/>
    <w:rsid w:val="003C7BA4"/>
    <w:rsid w:val="003D1652"/>
    <w:rsid w:val="003D3C32"/>
    <w:rsid w:val="003F0613"/>
    <w:rsid w:val="003F38A9"/>
    <w:rsid w:val="003F39D0"/>
    <w:rsid w:val="003F7C51"/>
    <w:rsid w:val="0040334A"/>
    <w:rsid w:val="00405D7B"/>
    <w:rsid w:val="00416607"/>
    <w:rsid w:val="00420CDA"/>
    <w:rsid w:val="004236DB"/>
    <w:rsid w:val="0042706F"/>
    <w:rsid w:val="004316D9"/>
    <w:rsid w:val="00440A31"/>
    <w:rsid w:val="00454B9D"/>
    <w:rsid w:val="0045686A"/>
    <w:rsid w:val="00456B0F"/>
    <w:rsid w:val="00462786"/>
    <w:rsid w:val="00467049"/>
    <w:rsid w:val="00472772"/>
    <w:rsid w:val="00480F11"/>
    <w:rsid w:val="00481730"/>
    <w:rsid w:val="00497A32"/>
    <w:rsid w:val="004A49FE"/>
    <w:rsid w:val="004B3DF3"/>
    <w:rsid w:val="004B3F3A"/>
    <w:rsid w:val="004D3E82"/>
    <w:rsid w:val="004F030E"/>
    <w:rsid w:val="004F57AB"/>
    <w:rsid w:val="00504686"/>
    <w:rsid w:val="0052085B"/>
    <w:rsid w:val="00520C83"/>
    <w:rsid w:val="005354A2"/>
    <w:rsid w:val="00545878"/>
    <w:rsid w:val="0055168D"/>
    <w:rsid w:val="00552A6B"/>
    <w:rsid w:val="0055417A"/>
    <w:rsid w:val="00563B99"/>
    <w:rsid w:val="005650E0"/>
    <w:rsid w:val="00566DFE"/>
    <w:rsid w:val="00567534"/>
    <w:rsid w:val="005748F3"/>
    <w:rsid w:val="00586407"/>
    <w:rsid w:val="005A24B7"/>
    <w:rsid w:val="005C689D"/>
    <w:rsid w:val="005D29BB"/>
    <w:rsid w:val="005E1644"/>
    <w:rsid w:val="005E6DA9"/>
    <w:rsid w:val="005F60A3"/>
    <w:rsid w:val="00600E2E"/>
    <w:rsid w:val="00602688"/>
    <w:rsid w:val="00610D3B"/>
    <w:rsid w:val="00622F7B"/>
    <w:rsid w:val="006346DC"/>
    <w:rsid w:val="0063523A"/>
    <w:rsid w:val="00636EA1"/>
    <w:rsid w:val="00641E9B"/>
    <w:rsid w:val="006448BC"/>
    <w:rsid w:val="006557BD"/>
    <w:rsid w:val="006567D2"/>
    <w:rsid w:val="006664CB"/>
    <w:rsid w:val="00667ECB"/>
    <w:rsid w:val="006809B8"/>
    <w:rsid w:val="006834D0"/>
    <w:rsid w:val="006903F8"/>
    <w:rsid w:val="00695587"/>
    <w:rsid w:val="006D28EA"/>
    <w:rsid w:val="006E1F1D"/>
    <w:rsid w:val="006E21D5"/>
    <w:rsid w:val="006E430F"/>
    <w:rsid w:val="006E4A28"/>
    <w:rsid w:val="006F2D25"/>
    <w:rsid w:val="00700C41"/>
    <w:rsid w:val="007010D2"/>
    <w:rsid w:val="007024F3"/>
    <w:rsid w:val="00703EA2"/>
    <w:rsid w:val="0070422E"/>
    <w:rsid w:val="00727B9A"/>
    <w:rsid w:val="007343E3"/>
    <w:rsid w:val="00743A9D"/>
    <w:rsid w:val="00745190"/>
    <w:rsid w:val="00746622"/>
    <w:rsid w:val="00747A29"/>
    <w:rsid w:val="00756D63"/>
    <w:rsid w:val="00757A5D"/>
    <w:rsid w:val="00761A66"/>
    <w:rsid w:val="00777288"/>
    <w:rsid w:val="007925A7"/>
    <w:rsid w:val="00793B68"/>
    <w:rsid w:val="007A3889"/>
    <w:rsid w:val="007C3D25"/>
    <w:rsid w:val="007C7557"/>
    <w:rsid w:val="007E1FFB"/>
    <w:rsid w:val="007E7176"/>
    <w:rsid w:val="007F62CD"/>
    <w:rsid w:val="008064A3"/>
    <w:rsid w:val="00810D66"/>
    <w:rsid w:val="0082040D"/>
    <w:rsid w:val="00825F44"/>
    <w:rsid w:val="0083364C"/>
    <w:rsid w:val="008347FC"/>
    <w:rsid w:val="00834960"/>
    <w:rsid w:val="00850D1E"/>
    <w:rsid w:val="0085754A"/>
    <w:rsid w:val="00863FA6"/>
    <w:rsid w:val="00873321"/>
    <w:rsid w:val="008745DB"/>
    <w:rsid w:val="00876E68"/>
    <w:rsid w:val="0089123D"/>
    <w:rsid w:val="00894BBC"/>
    <w:rsid w:val="008A2385"/>
    <w:rsid w:val="008A592F"/>
    <w:rsid w:val="008B0B04"/>
    <w:rsid w:val="008B0D19"/>
    <w:rsid w:val="008C005A"/>
    <w:rsid w:val="008C3400"/>
    <w:rsid w:val="008D1E56"/>
    <w:rsid w:val="008D37B4"/>
    <w:rsid w:val="008D4297"/>
    <w:rsid w:val="008F2442"/>
    <w:rsid w:val="008F3A08"/>
    <w:rsid w:val="008F402F"/>
    <w:rsid w:val="008F5989"/>
    <w:rsid w:val="008F5A1D"/>
    <w:rsid w:val="00901338"/>
    <w:rsid w:val="0090269E"/>
    <w:rsid w:val="00925246"/>
    <w:rsid w:val="00953844"/>
    <w:rsid w:val="009566E2"/>
    <w:rsid w:val="00956A35"/>
    <w:rsid w:val="00964B96"/>
    <w:rsid w:val="00965275"/>
    <w:rsid w:val="00984ECA"/>
    <w:rsid w:val="009940ED"/>
    <w:rsid w:val="009A0D66"/>
    <w:rsid w:val="009B07A9"/>
    <w:rsid w:val="009B4BCE"/>
    <w:rsid w:val="009B791C"/>
    <w:rsid w:val="009C65AE"/>
    <w:rsid w:val="009D3AF2"/>
    <w:rsid w:val="009E1055"/>
    <w:rsid w:val="009E385A"/>
    <w:rsid w:val="009E604D"/>
    <w:rsid w:val="00A0502C"/>
    <w:rsid w:val="00A30ACD"/>
    <w:rsid w:val="00A3228F"/>
    <w:rsid w:val="00A619AE"/>
    <w:rsid w:val="00A64587"/>
    <w:rsid w:val="00A64919"/>
    <w:rsid w:val="00A727BB"/>
    <w:rsid w:val="00A73142"/>
    <w:rsid w:val="00A73C6C"/>
    <w:rsid w:val="00A81EEA"/>
    <w:rsid w:val="00A83069"/>
    <w:rsid w:val="00A83898"/>
    <w:rsid w:val="00A87EBC"/>
    <w:rsid w:val="00AA25B9"/>
    <w:rsid w:val="00AC76FE"/>
    <w:rsid w:val="00AD0076"/>
    <w:rsid w:val="00AD0E24"/>
    <w:rsid w:val="00AD1084"/>
    <w:rsid w:val="00AD1706"/>
    <w:rsid w:val="00AD79BA"/>
    <w:rsid w:val="00AD7FC3"/>
    <w:rsid w:val="00AE211B"/>
    <w:rsid w:val="00AF35D0"/>
    <w:rsid w:val="00AF4FC8"/>
    <w:rsid w:val="00AF5EE5"/>
    <w:rsid w:val="00B008A7"/>
    <w:rsid w:val="00B1655F"/>
    <w:rsid w:val="00B248D4"/>
    <w:rsid w:val="00B313C8"/>
    <w:rsid w:val="00B356F1"/>
    <w:rsid w:val="00B41DC5"/>
    <w:rsid w:val="00B52991"/>
    <w:rsid w:val="00B52C95"/>
    <w:rsid w:val="00B60FBB"/>
    <w:rsid w:val="00B648D2"/>
    <w:rsid w:val="00B813E0"/>
    <w:rsid w:val="00B87E26"/>
    <w:rsid w:val="00B902B2"/>
    <w:rsid w:val="00BA18DE"/>
    <w:rsid w:val="00BA748A"/>
    <w:rsid w:val="00BC18B6"/>
    <w:rsid w:val="00BC3E34"/>
    <w:rsid w:val="00BD1F16"/>
    <w:rsid w:val="00BD6975"/>
    <w:rsid w:val="00BE672B"/>
    <w:rsid w:val="00C01C31"/>
    <w:rsid w:val="00C145F7"/>
    <w:rsid w:val="00C14908"/>
    <w:rsid w:val="00C15987"/>
    <w:rsid w:val="00C217D4"/>
    <w:rsid w:val="00C25014"/>
    <w:rsid w:val="00C25851"/>
    <w:rsid w:val="00C33C94"/>
    <w:rsid w:val="00C35F39"/>
    <w:rsid w:val="00C44AC9"/>
    <w:rsid w:val="00C476D9"/>
    <w:rsid w:val="00C51C1E"/>
    <w:rsid w:val="00C53033"/>
    <w:rsid w:val="00C547D2"/>
    <w:rsid w:val="00C63F1A"/>
    <w:rsid w:val="00C65056"/>
    <w:rsid w:val="00C8583E"/>
    <w:rsid w:val="00C949C3"/>
    <w:rsid w:val="00C953CA"/>
    <w:rsid w:val="00CA4AD0"/>
    <w:rsid w:val="00CA7B08"/>
    <w:rsid w:val="00CC3F7C"/>
    <w:rsid w:val="00CE175E"/>
    <w:rsid w:val="00CE7923"/>
    <w:rsid w:val="00CF0180"/>
    <w:rsid w:val="00CF2D43"/>
    <w:rsid w:val="00CF7B30"/>
    <w:rsid w:val="00D00CB3"/>
    <w:rsid w:val="00D07772"/>
    <w:rsid w:val="00D0779F"/>
    <w:rsid w:val="00D121D4"/>
    <w:rsid w:val="00D13D4E"/>
    <w:rsid w:val="00D14342"/>
    <w:rsid w:val="00D1607B"/>
    <w:rsid w:val="00D248B7"/>
    <w:rsid w:val="00D31533"/>
    <w:rsid w:val="00D36981"/>
    <w:rsid w:val="00D40107"/>
    <w:rsid w:val="00D45886"/>
    <w:rsid w:val="00D45B2B"/>
    <w:rsid w:val="00D472B4"/>
    <w:rsid w:val="00D501ED"/>
    <w:rsid w:val="00D64192"/>
    <w:rsid w:val="00D75129"/>
    <w:rsid w:val="00D86F4A"/>
    <w:rsid w:val="00D94110"/>
    <w:rsid w:val="00D95130"/>
    <w:rsid w:val="00DB2AF4"/>
    <w:rsid w:val="00DC1056"/>
    <w:rsid w:val="00DC1D9F"/>
    <w:rsid w:val="00DC28E3"/>
    <w:rsid w:val="00DC3239"/>
    <w:rsid w:val="00DD035D"/>
    <w:rsid w:val="00DF35EE"/>
    <w:rsid w:val="00E0100C"/>
    <w:rsid w:val="00E235FE"/>
    <w:rsid w:val="00E238FA"/>
    <w:rsid w:val="00E24440"/>
    <w:rsid w:val="00E24C80"/>
    <w:rsid w:val="00E25A75"/>
    <w:rsid w:val="00E349D7"/>
    <w:rsid w:val="00E35DC7"/>
    <w:rsid w:val="00E430F3"/>
    <w:rsid w:val="00E467B9"/>
    <w:rsid w:val="00E50141"/>
    <w:rsid w:val="00E65B74"/>
    <w:rsid w:val="00E664A5"/>
    <w:rsid w:val="00E733AD"/>
    <w:rsid w:val="00E85316"/>
    <w:rsid w:val="00E85CF7"/>
    <w:rsid w:val="00E94C09"/>
    <w:rsid w:val="00EA1AC5"/>
    <w:rsid w:val="00EB15E7"/>
    <w:rsid w:val="00EB1AA7"/>
    <w:rsid w:val="00EC69DA"/>
    <w:rsid w:val="00EE2DC3"/>
    <w:rsid w:val="00EF1555"/>
    <w:rsid w:val="00EF7414"/>
    <w:rsid w:val="00F02C4E"/>
    <w:rsid w:val="00F062AA"/>
    <w:rsid w:val="00F113BC"/>
    <w:rsid w:val="00F11CDC"/>
    <w:rsid w:val="00F12FE1"/>
    <w:rsid w:val="00F24466"/>
    <w:rsid w:val="00F40882"/>
    <w:rsid w:val="00F4419B"/>
    <w:rsid w:val="00F47BA6"/>
    <w:rsid w:val="00F61316"/>
    <w:rsid w:val="00F64557"/>
    <w:rsid w:val="00F6494D"/>
    <w:rsid w:val="00F709CD"/>
    <w:rsid w:val="00F733DE"/>
    <w:rsid w:val="00F738F2"/>
    <w:rsid w:val="00F97AC4"/>
    <w:rsid w:val="00FA39C5"/>
    <w:rsid w:val="00FB7440"/>
    <w:rsid w:val="00FE45A2"/>
    <w:rsid w:val="00FE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B3647E-317B-427C-A979-70A5F5C65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7BB"/>
  </w:style>
  <w:style w:type="paragraph" w:styleId="Ttulo1">
    <w:name w:val="heading 1"/>
    <w:basedOn w:val="Normal"/>
    <w:next w:val="Normal"/>
    <w:link w:val="Ttulo1Char"/>
    <w:qFormat/>
    <w:rsid w:val="00A727BB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727B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C69D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727BB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727B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t-BR"/>
    </w:rPr>
  </w:style>
  <w:style w:type="paragraph" w:styleId="PargrafodaLista">
    <w:name w:val="List Paragraph"/>
    <w:basedOn w:val="Normal"/>
    <w:qFormat/>
    <w:rsid w:val="00A727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uiPriority w:val="99"/>
    <w:semiHidden/>
    <w:rsid w:val="00A727BB"/>
    <w:rPr>
      <w:color w:val="0000FF"/>
      <w:u w:val="single"/>
    </w:rPr>
  </w:style>
  <w:style w:type="paragraph" w:styleId="NormalWeb">
    <w:name w:val="Normal (Web)"/>
    <w:basedOn w:val="Normal"/>
    <w:unhideWhenUsed/>
    <w:rsid w:val="00A72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6600"/>
      <w:sz w:val="18"/>
      <w:szCs w:val="18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A727BB"/>
    <w:pPr>
      <w:shd w:val="clear" w:color="auto" w:fill="FFFFFF"/>
      <w:spacing w:before="100" w:beforeAutospacing="1" w:after="100" w:afterAutospacing="1" w:line="240" w:lineRule="auto"/>
      <w:ind w:right="810"/>
    </w:pPr>
    <w:rPr>
      <w:rFonts w:ascii="Arial" w:eastAsia="Times New Roman" w:hAnsi="Arial" w:cs="Arial"/>
      <w:sz w:val="24"/>
      <w:szCs w:val="18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A727BB"/>
    <w:rPr>
      <w:rFonts w:ascii="Arial" w:eastAsia="Times New Roman" w:hAnsi="Arial" w:cs="Arial"/>
      <w:sz w:val="24"/>
      <w:szCs w:val="18"/>
      <w:shd w:val="clear" w:color="auto" w:fill="FFFFFF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A727B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A727B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27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727BB"/>
  </w:style>
  <w:style w:type="paragraph" w:styleId="Rodap">
    <w:name w:val="footer"/>
    <w:basedOn w:val="Normal"/>
    <w:link w:val="RodapChar"/>
    <w:uiPriority w:val="99"/>
    <w:unhideWhenUsed/>
    <w:rsid w:val="00A727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727BB"/>
  </w:style>
  <w:style w:type="paragraph" w:styleId="Textodebalo">
    <w:name w:val="Balloon Text"/>
    <w:basedOn w:val="Normal"/>
    <w:link w:val="TextodebaloChar"/>
    <w:uiPriority w:val="99"/>
    <w:semiHidden/>
    <w:unhideWhenUsed/>
    <w:rsid w:val="00CC3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3F7C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C69D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5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s.gov.b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ns.gov.br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ns.gov.b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ns.gov.b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AF48C-2774-4D88-AA36-2A36D5F83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4585</Words>
  <Characters>24761</Characters>
  <Application>Microsoft Office Word</Application>
  <DocSecurity>4</DocSecurity>
  <Lines>206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.\ans</dc:creator>
  <cp:lastModifiedBy>Lêda Maria de Vargas Rebello</cp:lastModifiedBy>
  <cp:revision>2</cp:revision>
  <cp:lastPrinted>2016-05-25T18:21:00Z</cp:lastPrinted>
  <dcterms:created xsi:type="dcterms:W3CDTF">2016-05-27T15:46:00Z</dcterms:created>
  <dcterms:modified xsi:type="dcterms:W3CDTF">2016-05-27T15:46:00Z</dcterms:modified>
</cp:coreProperties>
</file>